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76E568" w14:textId="77777777" w:rsidR="00341A39" w:rsidRPr="0059532F" w:rsidRDefault="00341A39" w:rsidP="00341A39">
      <w:pPr>
        <w:spacing w:line="360" w:lineRule="auto"/>
        <w:rPr>
          <w:rFonts w:ascii="Arial" w:hAnsi="Arial" w:cs="Arial"/>
          <w:color w:val="FF6600"/>
          <w:lang w:val="ro-RO"/>
        </w:rPr>
      </w:pPr>
    </w:p>
    <w:p w14:paraId="5C4BA21E" w14:textId="77777777" w:rsidR="00341A39" w:rsidRPr="0059532F" w:rsidRDefault="00341A39" w:rsidP="00341A39">
      <w:pPr>
        <w:spacing w:line="360" w:lineRule="auto"/>
        <w:rPr>
          <w:rFonts w:ascii="Arial" w:hAnsi="Arial" w:cs="Arial"/>
          <w:color w:val="FF6600"/>
          <w:lang w:val="ro-RO"/>
        </w:rPr>
      </w:pPr>
    </w:p>
    <w:p w14:paraId="5C9742D8" w14:textId="77777777" w:rsidR="00341A39" w:rsidRPr="0059532F" w:rsidRDefault="00341A39" w:rsidP="00341A39">
      <w:pPr>
        <w:spacing w:line="360" w:lineRule="auto"/>
        <w:rPr>
          <w:rFonts w:ascii="Arial" w:hAnsi="Arial" w:cs="Arial"/>
          <w:color w:val="FF6600"/>
          <w:lang w:val="ro-RO"/>
        </w:rPr>
      </w:pPr>
    </w:p>
    <w:p w14:paraId="31EC5287" w14:textId="77777777" w:rsidR="00341A39" w:rsidRPr="0059532F" w:rsidRDefault="00341A39" w:rsidP="00341A39">
      <w:pPr>
        <w:spacing w:line="360" w:lineRule="auto"/>
        <w:rPr>
          <w:rFonts w:ascii="Arial" w:hAnsi="Arial" w:cs="Arial"/>
          <w:color w:val="FF6600"/>
          <w:lang w:val="ro-RO"/>
        </w:rPr>
      </w:pPr>
    </w:p>
    <w:p w14:paraId="5226DAC3" w14:textId="77777777" w:rsidR="00341A39" w:rsidRPr="0059532F" w:rsidRDefault="00341A39" w:rsidP="00341A39">
      <w:pPr>
        <w:spacing w:line="360" w:lineRule="auto"/>
        <w:rPr>
          <w:rFonts w:ascii="Arial" w:hAnsi="Arial" w:cs="Arial"/>
          <w:color w:val="FF6600"/>
          <w:lang w:val="ro-RO"/>
        </w:rPr>
      </w:pPr>
    </w:p>
    <w:p w14:paraId="37A33CE3" w14:textId="77777777" w:rsidR="00341A39" w:rsidRPr="0059532F" w:rsidRDefault="00341A39" w:rsidP="00341A39">
      <w:pPr>
        <w:pStyle w:val="TitleCover"/>
        <w:spacing w:before="0" w:after="0" w:line="360" w:lineRule="auto"/>
        <w:ind w:left="0" w:right="-60"/>
        <w:rPr>
          <w:rFonts w:ascii="Arial" w:hAnsi="Arial" w:cs="Arial"/>
          <w:b/>
          <w:noProof/>
          <w:sz w:val="20"/>
          <w:lang w:val="ro-RO"/>
        </w:rPr>
      </w:pPr>
    </w:p>
    <w:p w14:paraId="0C63A656" w14:textId="77777777" w:rsidR="00341A39" w:rsidRPr="0059532F" w:rsidRDefault="00341A39" w:rsidP="00341A39">
      <w:pPr>
        <w:pStyle w:val="TitleCover"/>
        <w:spacing w:before="0" w:after="0" w:line="360" w:lineRule="auto"/>
        <w:ind w:left="0" w:right="-60"/>
        <w:rPr>
          <w:rFonts w:ascii="Arial" w:hAnsi="Arial" w:cs="Arial"/>
          <w:b/>
          <w:noProof/>
          <w:sz w:val="20"/>
          <w:lang w:val="ro-RO"/>
        </w:rPr>
      </w:pPr>
    </w:p>
    <w:p w14:paraId="65F0EADC" w14:textId="77777777" w:rsidR="00341A39" w:rsidRPr="0059532F" w:rsidRDefault="00341A39" w:rsidP="00341A39">
      <w:pPr>
        <w:rPr>
          <w:rFonts w:ascii="Arial" w:hAnsi="Arial" w:cs="Arial"/>
          <w:lang w:val="ro-RO"/>
        </w:rPr>
      </w:pPr>
    </w:p>
    <w:p w14:paraId="666EEDE9" w14:textId="77777777" w:rsidR="00341A39" w:rsidRPr="0059532F" w:rsidRDefault="00341A39" w:rsidP="00341A39">
      <w:pPr>
        <w:rPr>
          <w:rFonts w:ascii="Arial" w:hAnsi="Arial" w:cs="Arial"/>
          <w:lang w:val="ro-RO"/>
        </w:rPr>
      </w:pPr>
    </w:p>
    <w:p w14:paraId="48A9E460" w14:textId="77777777" w:rsidR="00341A39" w:rsidRPr="0059532F" w:rsidRDefault="00341A39" w:rsidP="00341A39">
      <w:pPr>
        <w:spacing w:line="360" w:lineRule="auto"/>
        <w:ind w:right="-60"/>
        <w:jc w:val="center"/>
        <w:rPr>
          <w:rFonts w:ascii="Arial" w:hAnsi="Arial" w:cs="Arial"/>
          <w:b/>
          <w:noProof/>
          <w:lang w:val="ro-RO"/>
        </w:rPr>
      </w:pPr>
    </w:p>
    <w:p w14:paraId="38AB23D2" w14:textId="1DA8E3DC" w:rsidR="00341A39" w:rsidRPr="0059532F" w:rsidRDefault="00341A39" w:rsidP="00341A39">
      <w:pPr>
        <w:spacing w:line="360" w:lineRule="auto"/>
        <w:ind w:right="-60"/>
        <w:jc w:val="center"/>
        <w:rPr>
          <w:rFonts w:ascii="Arial" w:hAnsi="Arial" w:cs="Arial"/>
          <w:b/>
          <w:noProof/>
          <w:lang w:val="ro-RO"/>
        </w:rPr>
      </w:pPr>
      <w:r w:rsidRPr="0059532F">
        <w:rPr>
          <w:rFonts w:ascii="Arial" w:hAnsi="Arial" w:cs="Arial"/>
          <w:b/>
          <w:noProof/>
          <w:lang w:val="ro-RO"/>
        </w:rPr>
        <w:t>ACORDUL STANDARD</w:t>
      </w:r>
      <w:r w:rsidR="00EE0167" w:rsidRPr="0059532F">
        <w:rPr>
          <w:rFonts w:ascii="Arial" w:hAnsi="Arial" w:cs="Arial"/>
          <w:b/>
          <w:noProof/>
          <w:lang w:val="ro-RO"/>
        </w:rPr>
        <w:t xml:space="preserve"> </w:t>
      </w:r>
      <w:r w:rsidRPr="0059532F">
        <w:rPr>
          <w:rFonts w:ascii="Arial" w:hAnsi="Arial" w:cs="Arial"/>
          <w:b/>
          <w:noProof/>
          <w:lang w:val="ro-RO"/>
        </w:rPr>
        <w:t>DE INTERCONECTARE</w:t>
      </w:r>
    </w:p>
    <w:p w14:paraId="188A0D2D" w14:textId="77777777" w:rsidR="00341A39" w:rsidRPr="0059532F" w:rsidRDefault="00341A39" w:rsidP="00341A39">
      <w:pPr>
        <w:spacing w:line="360" w:lineRule="auto"/>
        <w:ind w:right="-60"/>
        <w:jc w:val="center"/>
        <w:rPr>
          <w:rFonts w:ascii="Arial" w:hAnsi="Arial" w:cs="Arial"/>
          <w:b/>
          <w:noProof/>
          <w:lang w:val="ro-RO"/>
        </w:rPr>
      </w:pPr>
      <w:r w:rsidRPr="0059532F">
        <w:rPr>
          <w:rFonts w:ascii="Arial" w:hAnsi="Arial" w:cs="Arial"/>
          <w:b/>
          <w:noProof/>
          <w:lang w:val="ro-RO"/>
        </w:rPr>
        <w:t xml:space="preserve">AL </w:t>
      </w:r>
      <w:r w:rsidR="00C752D9" w:rsidRPr="0059532F">
        <w:rPr>
          <w:rFonts w:ascii="Arial" w:hAnsi="Arial" w:cs="Arial"/>
          <w:b/>
          <w:noProof/>
          <w:lang w:val="ro-RO"/>
        </w:rPr>
        <w:t>TELEKOM ROMANIA MOBILE</w:t>
      </w:r>
    </w:p>
    <w:p w14:paraId="032841AE" w14:textId="77777777" w:rsidR="00341A39" w:rsidRPr="0059532F" w:rsidRDefault="00341A39" w:rsidP="00341A39">
      <w:pPr>
        <w:spacing w:line="360" w:lineRule="auto"/>
        <w:ind w:right="-60"/>
        <w:jc w:val="center"/>
        <w:rPr>
          <w:rFonts w:ascii="Arial" w:hAnsi="Arial" w:cs="Arial"/>
          <w:b/>
          <w:noProof/>
          <w:lang w:val="ro-RO"/>
        </w:rPr>
      </w:pPr>
    </w:p>
    <w:p w14:paraId="3A6C6AE1" w14:textId="4F9649BA" w:rsidR="00341A39" w:rsidRPr="0059532F" w:rsidRDefault="00E02FE4" w:rsidP="00341A39">
      <w:pPr>
        <w:spacing w:line="360" w:lineRule="auto"/>
        <w:ind w:right="-60"/>
        <w:jc w:val="center"/>
        <w:rPr>
          <w:rFonts w:ascii="Arial" w:hAnsi="Arial" w:cs="Arial"/>
          <w:b/>
          <w:noProof/>
          <w:lang w:val="ro-RO"/>
        </w:rPr>
      </w:pPr>
      <w:r w:rsidRPr="0059532F">
        <w:rPr>
          <w:rFonts w:ascii="Arial" w:hAnsi="Arial" w:cs="Arial"/>
          <w:b/>
          <w:noProof/>
          <w:lang w:val="ro-RO"/>
        </w:rPr>
        <w:t xml:space="preserve">Versiune </w:t>
      </w:r>
      <w:r w:rsidR="00132559" w:rsidRPr="0059532F">
        <w:rPr>
          <w:rFonts w:ascii="Arial" w:hAnsi="Arial" w:cs="Arial"/>
          <w:b/>
          <w:noProof/>
          <w:lang w:val="ro-RO"/>
        </w:rPr>
        <w:t xml:space="preserve">aplicabila </w:t>
      </w:r>
      <w:r w:rsidRPr="0059532F">
        <w:rPr>
          <w:rFonts w:ascii="Arial" w:hAnsi="Arial" w:cs="Arial"/>
          <w:b/>
          <w:noProof/>
          <w:lang w:val="ro-RO"/>
        </w:rPr>
        <w:t>de la</w:t>
      </w:r>
      <w:r w:rsidR="00516E01" w:rsidRPr="0059532F">
        <w:rPr>
          <w:rFonts w:ascii="Arial" w:hAnsi="Arial" w:cs="Arial"/>
          <w:b/>
          <w:noProof/>
          <w:lang w:val="ro-RO"/>
        </w:rPr>
        <w:t xml:space="preserve"> </w:t>
      </w:r>
      <w:ins w:id="0" w:author="Truta1 Mihaela" w:date="2022-12-05T12:29:00Z">
        <w:r w:rsidR="0035509B">
          <w:rPr>
            <w:rFonts w:ascii="Arial" w:hAnsi="Arial" w:cs="Arial"/>
            <w:b/>
            <w:noProof/>
            <w:lang w:val="ro-RO"/>
          </w:rPr>
          <w:t xml:space="preserve">01 ianuarie 2023 </w:t>
        </w:r>
      </w:ins>
      <w:ins w:id="1" w:author="Niculae Elena" w:date="2021-06-23T15:48:00Z">
        <w:del w:id="2" w:author="Truta1 Mihaela" w:date="2022-10-12T09:28:00Z">
          <w:r w:rsidR="00761272" w:rsidRPr="0059532F" w:rsidDel="00C64ADA">
            <w:rPr>
              <w:rFonts w:ascii="Arial" w:hAnsi="Arial" w:cs="Arial"/>
              <w:b/>
              <w:noProof/>
              <w:lang w:val="ro-RO"/>
            </w:rPr>
            <w:delText xml:space="preserve">01 iulie 2021 </w:delText>
          </w:r>
        </w:del>
      </w:ins>
    </w:p>
    <w:p w14:paraId="6C4D1C32" w14:textId="77777777" w:rsidR="00341A39" w:rsidRPr="0059532F" w:rsidRDefault="00341A39" w:rsidP="00341A39">
      <w:pPr>
        <w:pStyle w:val="TitleCover"/>
        <w:spacing w:before="0" w:after="0" w:line="360" w:lineRule="auto"/>
        <w:ind w:left="0" w:right="-60"/>
        <w:rPr>
          <w:rFonts w:ascii="Arial" w:hAnsi="Arial" w:cs="Arial"/>
          <w:b/>
          <w:caps w:val="0"/>
          <w:noProof/>
          <w:spacing w:val="0"/>
          <w:kern w:val="0"/>
          <w:sz w:val="20"/>
          <w:lang w:val="ro-RO"/>
        </w:rPr>
      </w:pPr>
    </w:p>
    <w:p w14:paraId="653F8E91" w14:textId="77777777" w:rsidR="00341A39" w:rsidRPr="0059532F" w:rsidRDefault="00341A39" w:rsidP="00341A39">
      <w:pPr>
        <w:spacing w:line="360" w:lineRule="auto"/>
        <w:rPr>
          <w:rFonts w:ascii="Arial" w:hAnsi="Arial" w:cs="Arial"/>
          <w:color w:val="FF6600"/>
          <w:lang w:val="ro-RO"/>
        </w:rPr>
      </w:pPr>
    </w:p>
    <w:p w14:paraId="524D39CD" w14:textId="77777777" w:rsidR="00341A39" w:rsidRPr="0059532F" w:rsidRDefault="00341A39" w:rsidP="00341A39">
      <w:pPr>
        <w:spacing w:line="360" w:lineRule="auto"/>
        <w:rPr>
          <w:rFonts w:ascii="Arial" w:hAnsi="Arial" w:cs="Arial"/>
          <w:color w:val="FF6600"/>
          <w:lang w:val="ro-RO"/>
        </w:rPr>
      </w:pPr>
    </w:p>
    <w:p w14:paraId="77AF413D" w14:textId="77777777" w:rsidR="00341A39" w:rsidRPr="0059532F" w:rsidRDefault="00341A39" w:rsidP="00341A39">
      <w:pPr>
        <w:spacing w:line="360" w:lineRule="auto"/>
        <w:rPr>
          <w:rFonts w:ascii="Arial" w:hAnsi="Arial" w:cs="Arial"/>
          <w:color w:val="FF6600"/>
          <w:lang w:val="ro-RO"/>
        </w:rPr>
      </w:pPr>
    </w:p>
    <w:p w14:paraId="1966C436" w14:textId="77777777" w:rsidR="00341A39" w:rsidRPr="0059532F" w:rsidRDefault="00341A39" w:rsidP="00341A39">
      <w:pPr>
        <w:spacing w:line="360" w:lineRule="auto"/>
        <w:rPr>
          <w:rFonts w:ascii="Arial" w:hAnsi="Arial" w:cs="Arial"/>
          <w:color w:val="FF6600"/>
          <w:lang w:val="ro-RO"/>
        </w:rPr>
      </w:pPr>
    </w:p>
    <w:p w14:paraId="1682199F" w14:textId="77777777" w:rsidR="003A2E2A" w:rsidRPr="0059532F" w:rsidRDefault="00341A39" w:rsidP="00D27514">
      <w:pPr>
        <w:jc w:val="both"/>
        <w:rPr>
          <w:rFonts w:ascii="Arial" w:hAnsi="Arial" w:cs="Arial"/>
          <w:lang w:val="ro-RO"/>
        </w:rPr>
      </w:pPr>
      <w:r w:rsidRPr="0059532F">
        <w:rPr>
          <w:rFonts w:ascii="Arial" w:hAnsi="Arial" w:cs="Arial"/>
          <w:lang w:val="ro-RO"/>
        </w:rPr>
        <w:br w:type="page"/>
      </w:r>
      <w:r w:rsidR="00730C13" w:rsidRPr="0059532F">
        <w:rPr>
          <w:rFonts w:ascii="Arial" w:hAnsi="Arial" w:cs="Arial"/>
          <w:lang w:val="ro-RO"/>
        </w:rPr>
        <w:lastRenderedPageBreak/>
        <w:t xml:space="preserve"> </w:t>
      </w:r>
    </w:p>
    <w:p w14:paraId="181D9F9D" w14:textId="77777777" w:rsidR="00D27514" w:rsidRPr="0059532F" w:rsidRDefault="00D27514" w:rsidP="00D27514">
      <w:pPr>
        <w:pStyle w:val="Heading1"/>
        <w:numPr>
          <w:ilvl w:val="0"/>
          <w:numId w:val="0"/>
        </w:numPr>
        <w:jc w:val="center"/>
        <w:rPr>
          <w:rFonts w:cs="Arial"/>
          <w:b/>
          <w:sz w:val="20"/>
          <w:u w:val="single"/>
          <w:lang w:val="ro-RO"/>
        </w:rPr>
      </w:pPr>
    </w:p>
    <w:p w14:paraId="4380FC03" w14:textId="77777777" w:rsidR="00D27514" w:rsidRPr="0059532F" w:rsidRDefault="00D27514" w:rsidP="00D27514">
      <w:pPr>
        <w:pStyle w:val="Heading1"/>
        <w:numPr>
          <w:ilvl w:val="0"/>
          <w:numId w:val="0"/>
        </w:numPr>
        <w:jc w:val="center"/>
        <w:rPr>
          <w:rFonts w:cs="Arial"/>
          <w:b/>
          <w:sz w:val="20"/>
          <w:u w:val="single"/>
          <w:lang w:val="ro-RO"/>
        </w:rPr>
      </w:pPr>
    </w:p>
    <w:p w14:paraId="4650DED9" w14:textId="77777777" w:rsidR="003A2E2A" w:rsidRPr="0059532F" w:rsidRDefault="003A2E2A" w:rsidP="00D27514">
      <w:pPr>
        <w:pStyle w:val="Heading1"/>
        <w:numPr>
          <w:ilvl w:val="0"/>
          <w:numId w:val="0"/>
        </w:numPr>
        <w:jc w:val="center"/>
        <w:rPr>
          <w:rFonts w:cs="Arial"/>
          <w:b/>
          <w:sz w:val="20"/>
          <w:u w:val="single"/>
          <w:lang w:val="ro-RO"/>
        </w:rPr>
      </w:pPr>
      <w:r w:rsidRPr="0059532F">
        <w:rPr>
          <w:rFonts w:cs="Arial"/>
          <w:b/>
          <w:sz w:val="20"/>
          <w:u w:val="single"/>
          <w:lang w:val="ro-RO"/>
        </w:rPr>
        <w:t>ACORD</w:t>
      </w:r>
      <w:r w:rsidR="00B234BF" w:rsidRPr="0059532F">
        <w:rPr>
          <w:rFonts w:cs="Arial"/>
          <w:b/>
          <w:sz w:val="20"/>
          <w:u w:val="single"/>
          <w:lang w:val="ro-RO"/>
        </w:rPr>
        <w:t xml:space="preserve"> STANDARD</w:t>
      </w:r>
      <w:r w:rsidRPr="0059532F">
        <w:rPr>
          <w:rFonts w:cs="Arial"/>
          <w:b/>
          <w:sz w:val="20"/>
          <w:u w:val="single"/>
          <w:lang w:val="ro-RO"/>
        </w:rPr>
        <w:t xml:space="preserve"> DE INTERCONECTARE</w:t>
      </w:r>
    </w:p>
    <w:p w14:paraId="278209EB" w14:textId="77777777" w:rsidR="003A2E2A" w:rsidRPr="0059532F" w:rsidRDefault="003A2E2A" w:rsidP="00D27514">
      <w:pPr>
        <w:jc w:val="both"/>
        <w:rPr>
          <w:rFonts w:ascii="Arial" w:hAnsi="Arial" w:cs="Arial"/>
          <w:u w:val="single"/>
          <w:lang w:val="ro-RO"/>
        </w:rPr>
      </w:pPr>
    </w:p>
    <w:p w14:paraId="42C3431B" w14:textId="77777777" w:rsidR="003A2E2A" w:rsidRPr="0059532F" w:rsidRDefault="003A2E2A" w:rsidP="00D27514">
      <w:pPr>
        <w:jc w:val="both"/>
        <w:rPr>
          <w:rFonts w:ascii="Arial" w:hAnsi="Arial" w:cs="Arial"/>
          <w:lang w:val="ro-RO"/>
        </w:rPr>
      </w:pPr>
    </w:p>
    <w:p w14:paraId="57F22844" w14:textId="77777777" w:rsidR="003A2E2A" w:rsidRPr="0059532F" w:rsidRDefault="003A2E2A" w:rsidP="00D27514">
      <w:pPr>
        <w:jc w:val="both"/>
        <w:rPr>
          <w:rFonts w:ascii="Arial" w:hAnsi="Arial" w:cs="Arial"/>
          <w:lang w:val="ro-RO"/>
        </w:rPr>
      </w:pPr>
    </w:p>
    <w:p w14:paraId="7FFFA126" w14:textId="77777777" w:rsidR="003A2E2A" w:rsidRPr="0059532F" w:rsidRDefault="009C31F2" w:rsidP="00D27514">
      <w:pPr>
        <w:jc w:val="both"/>
        <w:rPr>
          <w:rFonts w:ascii="Arial" w:hAnsi="Arial" w:cs="Arial"/>
          <w:lang w:val="ro-RO"/>
        </w:rPr>
      </w:pPr>
      <w:r w:rsidRPr="0059532F">
        <w:rPr>
          <w:rFonts w:ascii="Arial" w:hAnsi="Arial" w:cs="Arial"/>
          <w:lang w:val="ro-RO"/>
        </w:rPr>
        <w:t>Î</w:t>
      </w:r>
      <w:r w:rsidR="003A2E2A" w:rsidRPr="0059532F">
        <w:rPr>
          <w:rFonts w:ascii="Arial" w:hAnsi="Arial" w:cs="Arial"/>
          <w:lang w:val="ro-RO"/>
        </w:rPr>
        <w:t>ntre</w:t>
      </w:r>
    </w:p>
    <w:p w14:paraId="0CD636F4" w14:textId="77777777" w:rsidR="003A2E2A" w:rsidRPr="0059532F" w:rsidRDefault="003A2E2A" w:rsidP="00D27514">
      <w:pPr>
        <w:jc w:val="both"/>
        <w:rPr>
          <w:rFonts w:ascii="Arial" w:hAnsi="Arial" w:cs="Arial"/>
          <w:lang w:val="ro-RO"/>
        </w:rPr>
      </w:pPr>
    </w:p>
    <w:p w14:paraId="1106E3C5" w14:textId="77777777" w:rsidR="005839D0" w:rsidRPr="0059532F" w:rsidRDefault="005839D0" w:rsidP="00D27514">
      <w:pPr>
        <w:jc w:val="both"/>
        <w:rPr>
          <w:rFonts w:ascii="Arial" w:hAnsi="Arial" w:cs="Arial"/>
          <w:lang w:val="ro-RO"/>
        </w:rPr>
      </w:pPr>
    </w:p>
    <w:p w14:paraId="505CA7B9" w14:textId="3D740961" w:rsidR="003A2E2A" w:rsidRPr="0059532F" w:rsidRDefault="00C752D9" w:rsidP="00D27514">
      <w:pPr>
        <w:jc w:val="both"/>
        <w:rPr>
          <w:rFonts w:ascii="Arial" w:hAnsi="Arial" w:cs="Arial"/>
          <w:lang w:val="ro-RO"/>
        </w:rPr>
      </w:pPr>
      <w:r w:rsidRPr="0059532F">
        <w:rPr>
          <w:rFonts w:ascii="Arial" w:hAnsi="Arial" w:cs="Arial"/>
          <w:b/>
          <w:lang w:val="ro-RO"/>
        </w:rPr>
        <w:t>TELEKOM ROMANIA MOBILE</w:t>
      </w:r>
      <w:r w:rsidR="003A2E2A" w:rsidRPr="0059532F">
        <w:rPr>
          <w:rFonts w:ascii="Arial" w:hAnsi="Arial" w:cs="Arial"/>
          <w:b/>
          <w:lang w:val="ro-RO"/>
        </w:rPr>
        <w:t xml:space="preserve"> </w:t>
      </w:r>
      <w:r w:rsidRPr="0059532F">
        <w:rPr>
          <w:rFonts w:ascii="Arial" w:hAnsi="Arial" w:cs="Arial"/>
          <w:b/>
          <w:lang w:val="ro-RO"/>
        </w:rPr>
        <w:t xml:space="preserve">COMMUNICATIONS </w:t>
      </w:r>
      <w:r w:rsidR="003A2E2A" w:rsidRPr="0059532F">
        <w:rPr>
          <w:rFonts w:ascii="Arial" w:hAnsi="Arial" w:cs="Arial"/>
          <w:b/>
          <w:lang w:val="ro-RO"/>
        </w:rPr>
        <w:t>S.A</w:t>
      </w:r>
      <w:r w:rsidR="003A2E2A" w:rsidRPr="0059532F">
        <w:rPr>
          <w:rFonts w:ascii="Arial" w:hAnsi="Arial" w:cs="Arial"/>
          <w:lang w:val="ro-RO"/>
        </w:rPr>
        <w:t xml:space="preserve">, </w:t>
      </w:r>
      <w:r w:rsidR="00D03ED7" w:rsidRPr="0059532F">
        <w:rPr>
          <w:rFonts w:ascii="Arial" w:hAnsi="Arial" w:cs="Arial"/>
          <w:lang w:val="ro-RO"/>
        </w:rPr>
        <w:t>persoană </w:t>
      </w:r>
      <w:r w:rsidR="003A2E2A" w:rsidRPr="0059532F">
        <w:rPr>
          <w:rFonts w:ascii="Arial" w:hAnsi="Arial" w:cs="Arial"/>
          <w:lang w:val="ro-RO"/>
        </w:rPr>
        <w:t>juridic</w:t>
      </w:r>
      <w:r w:rsidR="009C31F2" w:rsidRPr="0059532F">
        <w:rPr>
          <w:rFonts w:ascii="Arial" w:hAnsi="Arial" w:cs="Arial"/>
          <w:lang w:val="ro-RO"/>
        </w:rPr>
        <w:t>ă</w:t>
      </w:r>
      <w:r w:rsidR="003A2E2A" w:rsidRPr="0059532F">
        <w:rPr>
          <w:rFonts w:ascii="Arial" w:hAnsi="Arial" w:cs="Arial"/>
          <w:lang w:val="ro-RO"/>
        </w:rPr>
        <w:t xml:space="preserve"> rom</w:t>
      </w:r>
      <w:r w:rsidR="009C31F2" w:rsidRPr="0059532F">
        <w:rPr>
          <w:rFonts w:ascii="Arial" w:hAnsi="Arial" w:cs="Arial"/>
          <w:lang w:val="ro-RO"/>
        </w:rPr>
        <w:t>â</w:t>
      </w:r>
      <w:r w:rsidR="003A2E2A" w:rsidRPr="0059532F">
        <w:rPr>
          <w:rFonts w:ascii="Arial" w:hAnsi="Arial" w:cs="Arial"/>
          <w:lang w:val="ro-RO"/>
        </w:rPr>
        <w:t>n</w:t>
      </w:r>
      <w:r w:rsidR="009C31F2" w:rsidRPr="0059532F">
        <w:rPr>
          <w:rFonts w:ascii="Arial" w:hAnsi="Arial" w:cs="Arial"/>
          <w:lang w:val="ro-RO"/>
        </w:rPr>
        <w:t>ă</w:t>
      </w:r>
      <w:r w:rsidR="00D03ED7" w:rsidRPr="0059532F">
        <w:rPr>
          <w:rFonts w:ascii="Arial" w:hAnsi="Arial" w:cs="Arial"/>
          <w:lang w:val="ro-RO"/>
        </w:rPr>
        <w:t>, </w:t>
      </w:r>
      <w:r w:rsidR="003A2E2A" w:rsidRPr="0059532F">
        <w:rPr>
          <w:rFonts w:ascii="Arial" w:hAnsi="Arial" w:cs="Arial"/>
          <w:lang w:val="ro-RO"/>
        </w:rPr>
        <w:t xml:space="preserve">cu sediul </w:t>
      </w:r>
      <w:r w:rsidR="00D03ED7" w:rsidRPr="0059532F">
        <w:rPr>
          <w:rFonts w:ascii="Arial" w:hAnsi="Arial" w:cs="Arial"/>
          <w:lang w:val="ro-RO"/>
        </w:rPr>
        <w:t xml:space="preserve">in </w:t>
      </w:r>
      <w:ins w:id="3" w:author="Truta1 Mihaela" w:date="2022-10-12T09:29:00Z">
        <w:r w:rsidR="00ED6AB6" w:rsidRPr="0059532F">
          <w:rPr>
            <w:rFonts w:ascii="Arial" w:hAnsi="Arial" w:cs="Arial"/>
            <w:lang w:val="ro-RO"/>
          </w:rPr>
          <w:t>Bulevardul Expozitiei, Nr. 1C, Cladirea B1, Etajele 1, 2 si 3, Sector 1, Cod postal 012101</w:t>
        </w:r>
      </w:ins>
      <w:del w:id="4" w:author="Truta1 Mihaela" w:date="2022-10-12T09:29:00Z">
        <w:r w:rsidR="00D03ED7" w:rsidRPr="0059532F" w:rsidDel="00ED6AB6">
          <w:rPr>
            <w:rFonts w:ascii="Arial" w:hAnsi="Arial" w:cs="Arial"/>
            <w:lang w:val="ro-RO"/>
          </w:rPr>
          <w:delText>Splaiul Independenţei nr. 319G, SEMA Parc, Clădirea Atrium House, etajele 1 si 2, Sector 6, cod postal 060044</w:delText>
        </w:r>
      </w:del>
      <w:ins w:id="5" w:author="Truta1 Mihaela" w:date="2022-10-26T12:20:00Z">
        <w:r w:rsidR="00FC5483">
          <w:rPr>
            <w:rFonts w:ascii="Arial" w:hAnsi="Arial" w:cs="Arial"/>
            <w:lang w:val="ro-RO"/>
          </w:rPr>
          <w:t xml:space="preserve"> Sector 1</w:t>
        </w:r>
      </w:ins>
      <w:r w:rsidR="00D03ED7" w:rsidRPr="00FC5483">
        <w:rPr>
          <w:rFonts w:ascii="Arial" w:hAnsi="Arial" w:cs="Arial"/>
          <w:lang w:val="ro-RO"/>
        </w:rPr>
        <w:t xml:space="preserve">, </w:t>
      </w:r>
      <w:r w:rsidR="003A2E2A" w:rsidRPr="00FC5483">
        <w:rPr>
          <w:rFonts w:ascii="Arial" w:hAnsi="Arial" w:cs="Arial"/>
          <w:lang w:val="ro-RO"/>
        </w:rPr>
        <w:t>Bucure</w:t>
      </w:r>
      <w:r w:rsidR="009C31F2" w:rsidRPr="00FC5483">
        <w:rPr>
          <w:rFonts w:ascii="Arial" w:hAnsi="Arial" w:cs="Arial"/>
          <w:lang w:val="ro-RO"/>
        </w:rPr>
        <w:t>ş</w:t>
      </w:r>
      <w:r w:rsidR="003A2E2A" w:rsidRPr="00FC5483">
        <w:rPr>
          <w:rFonts w:ascii="Arial" w:hAnsi="Arial" w:cs="Arial"/>
          <w:lang w:val="ro-RO"/>
        </w:rPr>
        <w:t>ti</w:t>
      </w:r>
      <w:r w:rsidR="00D03ED7" w:rsidRPr="00FC5483">
        <w:rPr>
          <w:rFonts w:ascii="Arial" w:hAnsi="Arial" w:cs="Arial"/>
          <w:lang w:val="ro-RO"/>
        </w:rPr>
        <w:t>, </w:t>
      </w:r>
      <w:r w:rsidR="008A1BD0" w:rsidRPr="00FC5483">
        <w:rPr>
          <w:rFonts w:ascii="Arial" w:hAnsi="Arial" w:cs="Arial"/>
          <w:lang w:val="ro-RO"/>
        </w:rPr>
        <w:t xml:space="preserve"> </w:t>
      </w:r>
      <w:r w:rsidR="00ED3085" w:rsidRPr="00FC5483">
        <w:rPr>
          <w:rFonts w:ascii="Arial" w:hAnsi="Arial" w:cs="Arial"/>
          <w:lang w:val="ro-RO"/>
        </w:rPr>
        <w:t xml:space="preserve">înregistrată la </w:t>
      </w:r>
      <w:r w:rsidR="00D03ED7" w:rsidRPr="00FC5483">
        <w:rPr>
          <w:rFonts w:ascii="Arial" w:hAnsi="Arial" w:cs="Arial"/>
          <w:lang w:val="ro-RO"/>
        </w:rPr>
        <w:t>Registrul</w:t>
      </w:r>
      <w:r w:rsidR="00ED3085" w:rsidRPr="00FC5483">
        <w:rPr>
          <w:rFonts w:ascii="Arial" w:hAnsi="Arial" w:cs="Arial"/>
          <w:lang w:val="ro-RO"/>
        </w:rPr>
        <w:t xml:space="preserve"> Comerţului </w:t>
      </w:r>
      <w:r w:rsidR="00D03ED7" w:rsidRPr="00FC5483">
        <w:rPr>
          <w:rFonts w:ascii="Arial" w:hAnsi="Arial" w:cs="Arial"/>
          <w:lang w:val="ro-RO"/>
        </w:rPr>
        <w:t>cu</w:t>
      </w:r>
      <w:r w:rsidR="00ED3085" w:rsidRPr="00FC5483">
        <w:rPr>
          <w:rFonts w:ascii="Arial" w:hAnsi="Arial" w:cs="Arial"/>
          <w:lang w:val="ro-RO"/>
        </w:rPr>
        <w:t xml:space="preserve"> nr</w:t>
      </w:r>
      <w:r w:rsidR="00D03ED7" w:rsidRPr="00FC5483">
        <w:rPr>
          <w:rFonts w:ascii="Arial" w:hAnsi="Arial" w:cs="Arial"/>
          <w:lang w:val="ro-RO"/>
        </w:rPr>
        <w:t>. J40/</w:t>
      </w:r>
      <w:r w:rsidR="003A2E2A" w:rsidRPr="00FC5483">
        <w:rPr>
          <w:rFonts w:ascii="Arial" w:hAnsi="Arial" w:cs="Arial"/>
          <w:lang w:val="ro-RO"/>
        </w:rPr>
        <w:t xml:space="preserve">433/1999, </w:t>
      </w:r>
      <w:r w:rsidR="00ED3085" w:rsidRPr="00FC5483">
        <w:rPr>
          <w:rFonts w:ascii="Arial" w:hAnsi="Arial" w:cs="Arial"/>
          <w:lang w:val="ro-RO"/>
        </w:rPr>
        <w:t xml:space="preserve">Cod </w:t>
      </w:r>
      <w:r w:rsidR="00D03ED7" w:rsidRPr="00FC5483">
        <w:rPr>
          <w:rFonts w:ascii="Arial" w:hAnsi="Arial" w:cs="Arial"/>
          <w:lang w:val="ro-RO"/>
        </w:rPr>
        <w:t xml:space="preserve">Unic </w:t>
      </w:r>
      <w:r w:rsidR="00ED3085" w:rsidRPr="00FC5483">
        <w:rPr>
          <w:rFonts w:ascii="Arial" w:hAnsi="Arial" w:cs="Arial"/>
          <w:lang w:val="ro-RO"/>
        </w:rPr>
        <w:t>de Înregistrare</w:t>
      </w:r>
      <w:r w:rsidR="00D03ED7" w:rsidRPr="00FC5483">
        <w:rPr>
          <w:rFonts w:ascii="Arial" w:hAnsi="Arial" w:cs="Arial"/>
          <w:lang w:val="ro-RO"/>
        </w:rPr>
        <w:t xml:space="preserve">: RO11952970, </w:t>
      </w:r>
      <w:r w:rsidR="00D03ED7" w:rsidRPr="00CD2F37">
        <w:rPr>
          <w:rFonts w:ascii="Arial" w:hAnsi="Arial" w:cs="Arial"/>
          <w:lang w:val="ro-RO"/>
        </w:rPr>
        <w:t>capital social subscris si varsat  </w:t>
      </w:r>
      <w:ins w:id="6" w:author="Truta1 Mihaela" w:date="2022-12-05T12:31:00Z">
        <w:r w:rsidR="00CD2F37" w:rsidRPr="00CD2F37">
          <w:rPr>
            <w:rFonts w:ascii="Arial" w:hAnsi="Arial" w:cs="Arial"/>
            <w:lang w:val="ro-RO"/>
          </w:rPr>
          <w:t>409.059.998,27</w:t>
        </w:r>
        <w:r w:rsidR="00CD2F37">
          <w:rPr>
            <w:rFonts w:ascii="Arial" w:hAnsi="Arial" w:cs="Arial"/>
            <w:lang w:val="ro-RO"/>
          </w:rPr>
          <w:t xml:space="preserve"> </w:t>
        </w:r>
      </w:ins>
      <w:del w:id="7" w:author="Truta1 Mihaela" w:date="2022-12-05T12:31:00Z">
        <w:r w:rsidR="00D03ED7" w:rsidRPr="00CD2F37" w:rsidDel="00CD2F37">
          <w:rPr>
            <w:rFonts w:ascii="Arial" w:hAnsi="Arial" w:cs="Arial"/>
            <w:lang w:val="ro-RO"/>
          </w:rPr>
          <w:delText xml:space="preserve">1.593.747.500 </w:delText>
        </w:r>
      </w:del>
      <w:r w:rsidR="00D03ED7" w:rsidRPr="00CD2F37">
        <w:rPr>
          <w:rFonts w:ascii="Arial" w:hAnsi="Arial" w:cs="Arial"/>
          <w:lang w:val="ro-RO"/>
        </w:rPr>
        <w:t xml:space="preserve">RON, </w:t>
      </w:r>
      <w:del w:id="8" w:author="Truta1 Mihaela" w:date="2022-12-05T12:31:00Z">
        <w:r w:rsidR="00D03ED7" w:rsidRPr="00CD2F37" w:rsidDel="00CD2F37">
          <w:rPr>
            <w:rFonts w:ascii="Arial" w:hAnsi="Arial" w:cs="Arial"/>
            <w:lang w:val="ro-RO"/>
          </w:rPr>
          <w:delText>din care capital social vărsat 1.269.560.000 RON si 87.500.000 EUR</w:delText>
        </w:r>
      </w:del>
      <w:r w:rsidR="00D03ED7" w:rsidRPr="00CD2F37">
        <w:rPr>
          <w:rFonts w:ascii="Arial" w:hAnsi="Arial" w:cs="Arial"/>
          <w:lang w:val="ro-RO"/>
        </w:rPr>
        <w:t>, cont</w:t>
      </w:r>
      <w:r w:rsidR="00D03ED7" w:rsidRPr="0059532F">
        <w:rPr>
          <w:rFonts w:ascii="Arial" w:hAnsi="Arial" w:cs="Arial"/>
          <w:lang w:val="ro-RO"/>
        </w:rPr>
        <w:t xml:space="preserve"> bancar RO04 INGB 0001 0001 7362 89</w:t>
      </w:r>
      <w:r w:rsidR="0085752B" w:rsidRPr="0059532F">
        <w:rPr>
          <w:rFonts w:ascii="Arial" w:hAnsi="Arial" w:cs="Arial"/>
          <w:lang w:val="ro-RO"/>
        </w:rPr>
        <w:t>15</w:t>
      </w:r>
      <w:r w:rsidR="00D03ED7" w:rsidRPr="0059532F">
        <w:rPr>
          <w:rFonts w:ascii="Arial" w:hAnsi="Arial" w:cs="Arial"/>
          <w:lang w:val="ro-RO"/>
        </w:rPr>
        <w:t xml:space="preserve">, deschis la </w:t>
      </w:r>
      <w:r w:rsidR="00D03ED7" w:rsidRPr="009964A7">
        <w:rPr>
          <w:rFonts w:ascii="Arial" w:hAnsi="Arial" w:cs="Arial"/>
          <w:lang w:val="ro-RO"/>
        </w:rPr>
        <w:t>Banca ING Bank - Sucursala Bucureşti, </w:t>
      </w:r>
      <w:r w:rsidR="00C45E35" w:rsidRPr="009964A7">
        <w:rPr>
          <w:rFonts w:ascii="Arial" w:hAnsi="Arial" w:cs="Arial"/>
          <w:lang w:val="ro-RO"/>
        </w:rPr>
        <w:t>reprezentat</w:t>
      </w:r>
      <w:r w:rsidR="009C31F2" w:rsidRPr="009964A7">
        <w:rPr>
          <w:rFonts w:ascii="Arial" w:hAnsi="Arial" w:cs="Arial"/>
          <w:lang w:val="ro-RO"/>
        </w:rPr>
        <w:t>ă</w:t>
      </w:r>
      <w:r w:rsidR="00C45E35" w:rsidRPr="0059532F">
        <w:rPr>
          <w:rFonts w:ascii="Arial" w:hAnsi="Arial" w:cs="Arial"/>
          <w:lang w:val="ro-RO"/>
        </w:rPr>
        <w:t xml:space="preserve"> prin </w:t>
      </w:r>
      <w:ins w:id="9" w:author="Truta1 Mihaela" w:date="2022-12-22T14:34:00Z">
        <w:r w:rsidR="009818FB">
          <w:rPr>
            <w:rFonts w:ascii="Arial" w:hAnsi="Arial" w:cs="Arial"/>
            <w:lang w:val="ro-RO"/>
          </w:rPr>
          <w:t>_________________</w:t>
        </w:r>
      </w:ins>
      <w:ins w:id="10" w:author="Truta1 Mihaela" w:date="2022-10-26T12:10:00Z">
        <w:r w:rsidR="00D41D04" w:rsidRPr="0059532F">
          <w:rPr>
            <w:rFonts w:ascii="Arial" w:hAnsi="Arial" w:cs="Arial"/>
            <w:lang w:val="ro-RO"/>
          </w:rPr>
          <w:t xml:space="preserve"> in calitate de </w:t>
        </w:r>
      </w:ins>
      <w:ins w:id="11" w:author="Truta1 Mihaela" w:date="2022-12-22T14:34:00Z">
        <w:r w:rsidR="009818FB">
          <w:rPr>
            <w:rFonts w:ascii="Arial" w:hAnsi="Arial" w:cs="Arial"/>
            <w:lang w:val="ro-RO"/>
          </w:rPr>
          <w:t>______________________</w:t>
        </w:r>
      </w:ins>
      <w:ins w:id="12" w:author="Truta1 Mihaela" w:date="2022-10-26T12:10:00Z">
        <w:r w:rsidR="00D41D04" w:rsidRPr="0059532F">
          <w:rPr>
            <w:rFonts w:ascii="Arial" w:hAnsi="Arial" w:cs="Arial"/>
            <w:lang w:val="ro-RO"/>
          </w:rPr>
          <w:t xml:space="preserve"> si </w:t>
        </w:r>
      </w:ins>
      <w:ins w:id="13" w:author="Truta1 Mihaela" w:date="2022-12-22T14:34:00Z">
        <w:r w:rsidR="009818FB">
          <w:rPr>
            <w:rFonts w:ascii="Arial" w:hAnsi="Arial" w:cs="Arial"/>
            <w:lang w:val="ro-RO"/>
          </w:rPr>
          <w:t>_______________________</w:t>
        </w:r>
      </w:ins>
      <w:bookmarkStart w:id="14" w:name="_GoBack"/>
      <w:bookmarkEnd w:id="14"/>
      <w:ins w:id="15" w:author="Truta1 Mihaela" w:date="2022-10-26T12:10:00Z">
        <w:r w:rsidR="00D41D04" w:rsidRPr="0059532F">
          <w:rPr>
            <w:rFonts w:ascii="Arial" w:hAnsi="Arial" w:cs="Arial"/>
            <w:lang w:val="ro-RO"/>
          </w:rPr>
          <w:t xml:space="preserve">, în calitate de </w:t>
        </w:r>
      </w:ins>
      <w:ins w:id="16" w:author="Truta1 Mihaela" w:date="2022-12-22T14:34:00Z">
        <w:r w:rsidR="009818FB">
          <w:rPr>
            <w:rFonts w:ascii="Arial" w:hAnsi="Arial" w:cs="Arial"/>
            <w:lang w:val="ro-RO"/>
          </w:rPr>
          <w:t>__________________________-</w:t>
        </w:r>
      </w:ins>
      <w:r w:rsidR="00D41D04" w:rsidRPr="0059532F">
        <w:rPr>
          <w:rFonts w:ascii="Arial" w:hAnsi="Arial" w:cs="Arial"/>
          <w:lang w:val="ro-RO"/>
        </w:rPr>
        <w:t>,</w:t>
      </w:r>
      <w:r w:rsidR="003A2E2A" w:rsidRPr="0059532F">
        <w:rPr>
          <w:rFonts w:ascii="Arial" w:hAnsi="Arial" w:cs="Arial"/>
          <w:lang w:val="ro-RO"/>
        </w:rPr>
        <w:t xml:space="preserve"> denumit</w:t>
      </w:r>
      <w:r w:rsidR="009C31F2" w:rsidRPr="0059532F">
        <w:rPr>
          <w:rFonts w:ascii="Arial" w:hAnsi="Arial" w:cs="Arial"/>
          <w:lang w:val="ro-RO"/>
        </w:rPr>
        <w:t>ă</w:t>
      </w:r>
      <w:r w:rsidR="003A2E2A" w:rsidRPr="0059532F">
        <w:rPr>
          <w:rFonts w:ascii="Arial" w:hAnsi="Arial" w:cs="Arial"/>
          <w:lang w:val="ro-RO"/>
        </w:rPr>
        <w:t xml:space="preserve"> </w:t>
      </w:r>
      <w:r w:rsidR="009C31F2" w:rsidRPr="0059532F">
        <w:rPr>
          <w:rFonts w:ascii="Arial" w:hAnsi="Arial" w:cs="Arial"/>
          <w:lang w:val="ro-RO"/>
        </w:rPr>
        <w:t>î</w:t>
      </w:r>
      <w:r w:rsidR="003A2E2A" w:rsidRPr="0059532F">
        <w:rPr>
          <w:rFonts w:ascii="Arial" w:hAnsi="Arial" w:cs="Arial"/>
          <w:lang w:val="ro-RO"/>
        </w:rPr>
        <w:t xml:space="preserve">n continuare </w:t>
      </w:r>
      <w:r w:rsidR="003A2E2A" w:rsidRPr="0059532F">
        <w:rPr>
          <w:rFonts w:ascii="Arial" w:hAnsi="Arial" w:cs="Arial"/>
          <w:b/>
          <w:lang w:val="ro-RO"/>
        </w:rPr>
        <w:t>“</w:t>
      </w:r>
      <w:r w:rsidRPr="0059532F">
        <w:rPr>
          <w:rFonts w:ascii="Arial" w:hAnsi="Arial" w:cs="Arial"/>
          <w:b/>
          <w:lang w:val="ro-RO"/>
        </w:rPr>
        <w:t>Telekom Romania Mobile</w:t>
      </w:r>
      <w:r w:rsidR="00D03ED7" w:rsidRPr="0059532F">
        <w:rPr>
          <w:rFonts w:ascii="Arial" w:hAnsi="Arial" w:cs="Arial"/>
          <w:b/>
          <w:bCs/>
          <w:lang w:val="ro-RO"/>
        </w:rPr>
        <w:t>"</w:t>
      </w:r>
      <w:r w:rsidR="003A2E2A" w:rsidRPr="0059532F">
        <w:rPr>
          <w:rFonts w:ascii="Arial" w:hAnsi="Arial" w:cs="Arial"/>
          <w:lang w:val="ro-RO"/>
        </w:rPr>
        <w:t xml:space="preserve"> </w:t>
      </w:r>
    </w:p>
    <w:p w14:paraId="0D9B5607" w14:textId="77777777" w:rsidR="003A2E2A" w:rsidRPr="0059532F" w:rsidRDefault="003A2E2A" w:rsidP="00D27514">
      <w:pPr>
        <w:jc w:val="both"/>
        <w:rPr>
          <w:rFonts w:ascii="Arial" w:hAnsi="Arial" w:cs="Arial"/>
          <w:lang w:val="ro-RO"/>
        </w:rPr>
      </w:pPr>
    </w:p>
    <w:p w14:paraId="1B3FFAA6" w14:textId="77777777" w:rsidR="003A2E2A" w:rsidRPr="0059532F" w:rsidRDefault="009C31F2" w:rsidP="00D27514">
      <w:pPr>
        <w:jc w:val="both"/>
        <w:rPr>
          <w:rFonts w:ascii="Arial" w:hAnsi="Arial" w:cs="Arial"/>
          <w:lang w:val="ro-RO"/>
        </w:rPr>
      </w:pPr>
      <w:r w:rsidRPr="0059532F">
        <w:rPr>
          <w:rFonts w:ascii="Arial" w:hAnsi="Arial" w:cs="Arial"/>
          <w:lang w:val="ro-RO"/>
        </w:rPr>
        <w:t>ş</w:t>
      </w:r>
      <w:r w:rsidR="003A2E2A" w:rsidRPr="0059532F">
        <w:rPr>
          <w:rFonts w:ascii="Arial" w:hAnsi="Arial" w:cs="Arial"/>
          <w:lang w:val="ro-RO"/>
        </w:rPr>
        <w:t>i</w:t>
      </w:r>
    </w:p>
    <w:p w14:paraId="007F7D50" w14:textId="77777777" w:rsidR="003A2E2A" w:rsidRPr="0059532F" w:rsidRDefault="003A2E2A" w:rsidP="00D27514">
      <w:pPr>
        <w:jc w:val="both"/>
        <w:rPr>
          <w:rFonts w:ascii="Arial" w:hAnsi="Arial" w:cs="Arial"/>
          <w:lang w:val="ro-RO"/>
        </w:rPr>
      </w:pPr>
    </w:p>
    <w:p w14:paraId="35F712B9" w14:textId="77777777" w:rsidR="003A2E2A" w:rsidRPr="0059532F" w:rsidRDefault="00432E3A" w:rsidP="00D27514">
      <w:pPr>
        <w:jc w:val="both"/>
        <w:rPr>
          <w:rFonts w:ascii="Arial" w:hAnsi="Arial" w:cs="Arial"/>
          <w:lang w:val="ro-RO"/>
        </w:rPr>
      </w:pPr>
      <w:r w:rsidRPr="0059532F">
        <w:rPr>
          <w:rFonts w:ascii="Arial" w:hAnsi="Arial" w:cs="Arial"/>
          <w:b/>
          <w:lang w:val="ro-RO"/>
        </w:rPr>
        <w:t>_________________</w:t>
      </w:r>
      <w:r w:rsidR="003A2E2A" w:rsidRPr="0059532F">
        <w:rPr>
          <w:rFonts w:ascii="Arial" w:hAnsi="Arial" w:cs="Arial"/>
          <w:b/>
          <w:lang w:val="ro-RO"/>
        </w:rPr>
        <w:t>,</w:t>
      </w:r>
      <w:r w:rsidR="00C45E35" w:rsidRPr="0059532F">
        <w:rPr>
          <w:rFonts w:ascii="Arial" w:hAnsi="Arial" w:cs="Arial"/>
          <w:lang w:val="ro-RO"/>
        </w:rPr>
        <w:t xml:space="preserve"> </w:t>
      </w:r>
      <w:r w:rsidR="003A2E2A" w:rsidRPr="0059532F">
        <w:rPr>
          <w:rFonts w:ascii="Arial" w:hAnsi="Arial" w:cs="Arial"/>
          <w:lang w:val="ro-RO"/>
        </w:rPr>
        <w:t>persoan</w:t>
      </w:r>
      <w:r w:rsidR="009C31F2" w:rsidRPr="0059532F">
        <w:rPr>
          <w:rFonts w:ascii="Arial" w:hAnsi="Arial" w:cs="Arial"/>
          <w:lang w:val="ro-RO"/>
        </w:rPr>
        <w:t>ă</w:t>
      </w:r>
      <w:r w:rsidR="003A2E2A" w:rsidRPr="0059532F">
        <w:rPr>
          <w:rFonts w:ascii="Arial" w:hAnsi="Arial" w:cs="Arial"/>
          <w:lang w:val="ro-RO"/>
        </w:rPr>
        <w:t xml:space="preserve"> juridic</w:t>
      </w:r>
      <w:r w:rsidR="009C31F2" w:rsidRPr="0059532F">
        <w:rPr>
          <w:rFonts w:ascii="Arial" w:hAnsi="Arial" w:cs="Arial"/>
          <w:lang w:val="ro-RO"/>
        </w:rPr>
        <w:t>ă</w:t>
      </w:r>
      <w:r w:rsidR="003A2E2A" w:rsidRPr="0059532F">
        <w:rPr>
          <w:rFonts w:ascii="Arial" w:hAnsi="Arial" w:cs="Arial"/>
          <w:lang w:val="ro-RO"/>
        </w:rPr>
        <w:t xml:space="preserve"> rom</w:t>
      </w:r>
      <w:r w:rsidR="009C31F2" w:rsidRPr="0059532F">
        <w:rPr>
          <w:rFonts w:ascii="Arial" w:hAnsi="Arial" w:cs="Arial"/>
          <w:lang w:val="ro-RO"/>
        </w:rPr>
        <w:t>â</w:t>
      </w:r>
      <w:r w:rsidR="003A2E2A" w:rsidRPr="0059532F">
        <w:rPr>
          <w:rFonts w:ascii="Arial" w:hAnsi="Arial" w:cs="Arial"/>
          <w:lang w:val="ro-RO"/>
        </w:rPr>
        <w:t>n</w:t>
      </w:r>
      <w:r w:rsidR="009C31F2" w:rsidRPr="0059532F">
        <w:rPr>
          <w:rFonts w:ascii="Arial" w:hAnsi="Arial" w:cs="Arial"/>
          <w:lang w:val="ro-RO"/>
        </w:rPr>
        <w:t>ă</w:t>
      </w:r>
      <w:r w:rsidR="003A2E2A" w:rsidRPr="0059532F">
        <w:rPr>
          <w:rFonts w:ascii="Arial" w:hAnsi="Arial" w:cs="Arial"/>
          <w:lang w:val="ro-RO"/>
        </w:rPr>
        <w:t xml:space="preserve">, cu sediul </w:t>
      </w:r>
      <w:r w:rsidR="009C31F2" w:rsidRPr="0059532F">
        <w:rPr>
          <w:rFonts w:ascii="Arial" w:hAnsi="Arial" w:cs="Arial"/>
          <w:lang w:val="ro-RO"/>
        </w:rPr>
        <w:t>î</w:t>
      </w:r>
      <w:r w:rsidR="003A2E2A" w:rsidRPr="0059532F">
        <w:rPr>
          <w:rFonts w:ascii="Arial" w:hAnsi="Arial" w:cs="Arial"/>
          <w:lang w:val="ro-RO"/>
        </w:rPr>
        <w:t xml:space="preserve">n </w:t>
      </w:r>
      <w:r w:rsidRPr="0059532F">
        <w:rPr>
          <w:rFonts w:ascii="Arial" w:hAnsi="Arial" w:cs="Arial"/>
          <w:lang w:val="ro-RO"/>
        </w:rPr>
        <w:t>_______________</w:t>
      </w:r>
      <w:r w:rsidR="003A2E2A" w:rsidRPr="0059532F">
        <w:rPr>
          <w:rFonts w:ascii="Arial" w:hAnsi="Arial" w:cs="Arial"/>
          <w:lang w:val="ro-RO"/>
        </w:rPr>
        <w:t xml:space="preserve">, </w:t>
      </w:r>
      <w:r w:rsidR="008A1BD0" w:rsidRPr="0059532F">
        <w:rPr>
          <w:rFonts w:ascii="Arial" w:hAnsi="Arial" w:cs="Arial"/>
          <w:lang w:val="ro-RO"/>
        </w:rPr>
        <w:t>înregistrată la Oficiul Registrului Comerţului sub  nr.</w:t>
      </w:r>
      <w:r w:rsidRPr="0059532F">
        <w:rPr>
          <w:rFonts w:ascii="Arial" w:hAnsi="Arial" w:cs="Arial"/>
          <w:lang w:val="ro-RO"/>
        </w:rPr>
        <w:t>____________________</w:t>
      </w:r>
      <w:r w:rsidR="003A2E2A" w:rsidRPr="0059532F">
        <w:rPr>
          <w:rFonts w:ascii="Arial" w:hAnsi="Arial" w:cs="Arial"/>
          <w:lang w:val="ro-RO"/>
        </w:rPr>
        <w:t xml:space="preserve">, Cod de </w:t>
      </w:r>
      <w:r w:rsidR="008A1BD0" w:rsidRPr="0059532F">
        <w:rPr>
          <w:rFonts w:ascii="Arial" w:hAnsi="Arial" w:cs="Arial"/>
          <w:lang w:val="ro-RO"/>
        </w:rPr>
        <w:t>Înregistrare Fiscala</w:t>
      </w:r>
      <w:r w:rsidR="003A2E2A" w:rsidRPr="0059532F">
        <w:rPr>
          <w:rFonts w:ascii="Arial" w:hAnsi="Arial" w:cs="Arial"/>
          <w:lang w:val="ro-RO"/>
        </w:rPr>
        <w:t xml:space="preserve"> </w:t>
      </w:r>
      <w:r w:rsidRPr="0059532F">
        <w:rPr>
          <w:rFonts w:ascii="Arial" w:hAnsi="Arial" w:cs="Arial"/>
          <w:lang w:val="ro-RO"/>
        </w:rPr>
        <w:t>________________</w:t>
      </w:r>
      <w:r w:rsidR="003A2E2A" w:rsidRPr="0059532F">
        <w:rPr>
          <w:rFonts w:ascii="Arial" w:hAnsi="Arial" w:cs="Arial"/>
          <w:lang w:val="ro-RO"/>
        </w:rPr>
        <w:t>, reprezentat</w:t>
      </w:r>
      <w:r w:rsidR="009C31F2" w:rsidRPr="0059532F">
        <w:rPr>
          <w:rFonts w:ascii="Arial" w:hAnsi="Arial" w:cs="Arial"/>
          <w:lang w:val="ro-RO"/>
        </w:rPr>
        <w:t>ă</w:t>
      </w:r>
      <w:r w:rsidR="003A2E2A" w:rsidRPr="0059532F">
        <w:rPr>
          <w:rFonts w:ascii="Arial" w:hAnsi="Arial" w:cs="Arial"/>
          <w:lang w:val="ro-RO"/>
        </w:rPr>
        <w:t xml:space="preserve"> prin Domnul </w:t>
      </w:r>
      <w:r w:rsidRPr="0059532F">
        <w:rPr>
          <w:rFonts w:ascii="Arial" w:hAnsi="Arial" w:cs="Arial"/>
          <w:lang w:val="ro-RO"/>
        </w:rPr>
        <w:t>___________________</w:t>
      </w:r>
      <w:r w:rsidR="00F03460" w:rsidRPr="0059532F">
        <w:rPr>
          <w:rFonts w:ascii="Arial" w:hAnsi="Arial" w:cs="Arial"/>
          <w:lang w:val="ro-RO"/>
        </w:rPr>
        <w:t>,</w:t>
      </w:r>
      <w:r w:rsidR="003A2E2A" w:rsidRPr="0059532F">
        <w:rPr>
          <w:rFonts w:ascii="Arial" w:hAnsi="Arial" w:cs="Arial"/>
          <w:lang w:val="ro-RO"/>
        </w:rPr>
        <w:t xml:space="preserve"> </w:t>
      </w:r>
      <w:r w:rsidR="009C31F2" w:rsidRPr="0059532F">
        <w:rPr>
          <w:rFonts w:ascii="Arial" w:hAnsi="Arial" w:cs="Arial"/>
          <w:lang w:val="ro-RO"/>
        </w:rPr>
        <w:t>î</w:t>
      </w:r>
      <w:r w:rsidR="003A2E2A" w:rsidRPr="0059532F">
        <w:rPr>
          <w:rFonts w:ascii="Arial" w:hAnsi="Arial" w:cs="Arial"/>
          <w:lang w:val="ro-RO"/>
        </w:rPr>
        <w:t xml:space="preserve">n calitate de </w:t>
      </w:r>
      <w:r w:rsidRPr="0059532F">
        <w:rPr>
          <w:rFonts w:ascii="Arial" w:hAnsi="Arial" w:cs="Arial"/>
          <w:lang w:val="ro-RO"/>
        </w:rPr>
        <w:t>____________________</w:t>
      </w:r>
      <w:r w:rsidR="003A2E2A" w:rsidRPr="0059532F">
        <w:rPr>
          <w:rFonts w:ascii="Arial" w:hAnsi="Arial" w:cs="Arial"/>
          <w:lang w:val="ro-RO"/>
        </w:rPr>
        <w:t>, denumit</w:t>
      </w:r>
      <w:r w:rsidR="009C31F2" w:rsidRPr="0059532F">
        <w:rPr>
          <w:rFonts w:ascii="Arial" w:hAnsi="Arial" w:cs="Arial"/>
          <w:lang w:val="ro-RO"/>
        </w:rPr>
        <w:t>ă</w:t>
      </w:r>
      <w:r w:rsidR="003A2E2A" w:rsidRPr="0059532F">
        <w:rPr>
          <w:rFonts w:ascii="Arial" w:hAnsi="Arial" w:cs="Arial"/>
          <w:lang w:val="ro-RO"/>
        </w:rPr>
        <w:t xml:space="preserve"> </w:t>
      </w:r>
      <w:r w:rsidR="009C31F2" w:rsidRPr="0059532F">
        <w:rPr>
          <w:rFonts w:ascii="Arial" w:hAnsi="Arial" w:cs="Arial"/>
          <w:lang w:val="ro-RO"/>
        </w:rPr>
        <w:t>î</w:t>
      </w:r>
      <w:r w:rsidR="003A2E2A" w:rsidRPr="0059532F">
        <w:rPr>
          <w:rFonts w:ascii="Arial" w:hAnsi="Arial" w:cs="Arial"/>
          <w:lang w:val="ro-RO"/>
        </w:rPr>
        <w:t xml:space="preserve">n continuare </w:t>
      </w:r>
      <w:r w:rsidR="003A2E2A" w:rsidRPr="0059532F">
        <w:rPr>
          <w:rFonts w:ascii="Arial" w:hAnsi="Arial" w:cs="Arial"/>
          <w:b/>
          <w:lang w:val="ro-RO"/>
        </w:rPr>
        <w:t>“Operator</w:t>
      </w:r>
      <w:r w:rsidR="009439F9" w:rsidRPr="0059532F">
        <w:rPr>
          <w:rFonts w:ascii="Arial" w:hAnsi="Arial" w:cs="Arial"/>
          <w:b/>
          <w:lang w:val="ro-RO"/>
        </w:rPr>
        <w:t>ul</w:t>
      </w:r>
      <w:r w:rsidR="003A2E2A" w:rsidRPr="0059532F">
        <w:rPr>
          <w:rFonts w:ascii="Arial" w:hAnsi="Arial" w:cs="Arial"/>
          <w:lang w:val="ro-RO"/>
        </w:rPr>
        <w:t xml:space="preserve">” </w:t>
      </w:r>
    </w:p>
    <w:p w14:paraId="62960093" w14:textId="77777777" w:rsidR="003A2E2A" w:rsidRPr="0059532F" w:rsidRDefault="003A2E2A" w:rsidP="00D27514">
      <w:pPr>
        <w:jc w:val="both"/>
        <w:rPr>
          <w:rFonts w:ascii="Arial" w:hAnsi="Arial" w:cs="Arial"/>
          <w:lang w:val="ro-RO"/>
        </w:rPr>
      </w:pPr>
    </w:p>
    <w:p w14:paraId="2FA0E3A4" w14:textId="77777777" w:rsidR="003A2E2A" w:rsidRPr="0059532F" w:rsidRDefault="009C31F2" w:rsidP="00D27514">
      <w:pPr>
        <w:jc w:val="both"/>
        <w:rPr>
          <w:rFonts w:ascii="Arial" w:hAnsi="Arial" w:cs="Arial"/>
          <w:lang w:val="ro-RO"/>
        </w:rPr>
      </w:pPr>
      <w:r w:rsidRPr="0059532F">
        <w:rPr>
          <w:rFonts w:ascii="Arial" w:hAnsi="Arial" w:cs="Arial"/>
          <w:lang w:val="ro-RO"/>
        </w:rPr>
        <w:t>( fiecare fiind</w:t>
      </w:r>
      <w:r w:rsidR="003A2E2A" w:rsidRPr="0059532F">
        <w:rPr>
          <w:rFonts w:ascii="Arial" w:hAnsi="Arial" w:cs="Arial"/>
          <w:lang w:val="ro-RO"/>
        </w:rPr>
        <w:t xml:space="preserve"> </w:t>
      </w:r>
      <w:r w:rsidR="009439F9" w:rsidRPr="0059532F">
        <w:rPr>
          <w:rFonts w:ascii="Arial" w:hAnsi="Arial" w:cs="Arial"/>
          <w:lang w:val="ro-RO"/>
        </w:rPr>
        <w:t xml:space="preserve">denumită </w:t>
      </w:r>
      <w:r w:rsidR="003A2E2A" w:rsidRPr="0059532F">
        <w:rPr>
          <w:rFonts w:ascii="Arial" w:hAnsi="Arial" w:cs="Arial"/>
          <w:lang w:val="ro-RO"/>
        </w:rPr>
        <w:t>“</w:t>
      </w:r>
      <w:r w:rsidR="003A2E2A" w:rsidRPr="0059532F">
        <w:rPr>
          <w:rFonts w:ascii="Arial" w:hAnsi="Arial" w:cs="Arial"/>
          <w:b/>
          <w:lang w:val="ro-RO"/>
        </w:rPr>
        <w:t>Partea</w:t>
      </w:r>
      <w:r w:rsidR="003A2E2A" w:rsidRPr="0059532F">
        <w:rPr>
          <w:rFonts w:ascii="Arial" w:hAnsi="Arial" w:cs="Arial"/>
          <w:lang w:val="ro-RO"/>
        </w:rPr>
        <w:t xml:space="preserve">” </w:t>
      </w:r>
      <w:r w:rsidRPr="0059532F">
        <w:rPr>
          <w:rFonts w:ascii="Arial" w:hAnsi="Arial" w:cs="Arial"/>
          <w:lang w:val="ro-RO"/>
        </w:rPr>
        <w:t>ş</w:t>
      </w:r>
      <w:r w:rsidR="003A2E2A" w:rsidRPr="0059532F">
        <w:rPr>
          <w:rFonts w:ascii="Arial" w:hAnsi="Arial" w:cs="Arial"/>
          <w:lang w:val="ro-RO"/>
        </w:rPr>
        <w:t xml:space="preserve">i </w:t>
      </w:r>
      <w:r w:rsidRPr="0059532F">
        <w:rPr>
          <w:rFonts w:ascii="Arial" w:hAnsi="Arial" w:cs="Arial"/>
          <w:lang w:val="ro-RO"/>
        </w:rPr>
        <w:t>î</w:t>
      </w:r>
      <w:r w:rsidR="003A2E2A" w:rsidRPr="0059532F">
        <w:rPr>
          <w:rFonts w:ascii="Arial" w:hAnsi="Arial" w:cs="Arial"/>
          <w:lang w:val="ro-RO"/>
        </w:rPr>
        <w:t>mpreun</w:t>
      </w:r>
      <w:r w:rsidRPr="0059532F">
        <w:rPr>
          <w:rFonts w:ascii="Arial" w:hAnsi="Arial" w:cs="Arial"/>
          <w:lang w:val="ro-RO"/>
        </w:rPr>
        <w:t>ă</w:t>
      </w:r>
      <w:r w:rsidR="003A2E2A" w:rsidRPr="0059532F">
        <w:rPr>
          <w:rFonts w:ascii="Arial" w:hAnsi="Arial" w:cs="Arial"/>
          <w:lang w:val="ro-RO"/>
        </w:rPr>
        <w:t xml:space="preserve"> “</w:t>
      </w:r>
      <w:r w:rsidR="003A2E2A" w:rsidRPr="0059532F">
        <w:rPr>
          <w:rFonts w:ascii="Arial" w:hAnsi="Arial" w:cs="Arial"/>
          <w:b/>
          <w:lang w:val="ro-RO"/>
        </w:rPr>
        <w:t>Par</w:t>
      </w:r>
      <w:r w:rsidRPr="0059532F">
        <w:rPr>
          <w:rFonts w:ascii="Arial" w:hAnsi="Arial" w:cs="Arial"/>
          <w:b/>
          <w:lang w:val="ro-RO"/>
        </w:rPr>
        <w:t>ţ</w:t>
      </w:r>
      <w:r w:rsidR="003A2E2A" w:rsidRPr="0059532F">
        <w:rPr>
          <w:rFonts w:ascii="Arial" w:hAnsi="Arial" w:cs="Arial"/>
          <w:b/>
          <w:lang w:val="ro-RO"/>
        </w:rPr>
        <w:t>ile</w:t>
      </w:r>
      <w:r w:rsidR="003A2E2A" w:rsidRPr="0059532F">
        <w:rPr>
          <w:rFonts w:ascii="Arial" w:hAnsi="Arial" w:cs="Arial"/>
          <w:lang w:val="ro-RO"/>
        </w:rPr>
        <w:t>”)</w:t>
      </w:r>
    </w:p>
    <w:p w14:paraId="4A49D50E" w14:textId="77777777" w:rsidR="003A2E2A" w:rsidRPr="0059532F" w:rsidRDefault="003A2E2A" w:rsidP="00D27514">
      <w:pPr>
        <w:jc w:val="both"/>
        <w:rPr>
          <w:rFonts w:ascii="Arial" w:hAnsi="Arial" w:cs="Arial"/>
          <w:lang w:val="ro-RO"/>
        </w:rPr>
      </w:pPr>
    </w:p>
    <w:p w14:paraId="0D7F690F" w14:textId="77777777" w:rsidR="003A2E2A" w:rsidRPr="0059532F" w:rsidRDefault="003A2E2A" w:rsidP="00D27514">
      <w:pPr>
        <w:jc w:val="both"/>
        <w:rPr>
          <w:rFonts w:ascii="Arial" w:hAnsi="Arial" w:cs="Arial"/>
          <w:lang w:val="ro-RO"/>
        </w:rPr>
      </w:pPr>
    </w:p>
    <w:p w14:paraId="6BEE184C" w14:textId="77777777" w:rsidR="003A2E2A" w:rsidRPr="0059532F" w:rsidRDefault="0016478B" w:rsidP="00D27514">
      <w:pPr>
        <w:jc w:val="both"/>
        <w:rPr>
          <w:rFonts w:ascii="Arial" w:hAnsi="Arial" w:cs="Arial"/>
          <w:lang w:val="ro-RO"/>
        </w:rPr>
      </w:pPr>
      <w:r w:rsidRPr="0059532F">
        <w:rPr>
          <w:rFonts w:ascii="Arial" w:hAnsi="Arial" w:cs="Arial"/>
          <w:lang w:val="ro-RO"/>
        </w:rPr>
        <w:t>Având în vedere că:</w:t>
      </w:r>
    </w:p>
    <w:p w14:paraId="28271020" w14:textId="77777777" w:rsidR="003A2E2A" w:rsidRPr="0059532F" w:rsidRDefault="003A2E2A" w:rsidP="00D27514">
      <w:pPr>
        <w:jc w:val="both"/>
        <w:rPr>
          <w:rFonts w:ascii="Arial" w:hAnsi="Arial" w:cs="Arial"/>
          <w:lang w:val="ro-RO"/>
        </w:rPr>
      </w:pPr>
    </w:p>
    <w:p w14:paraId="7DA2607B" w14:textId="77777777" w:rsidR="0016478B" w:rsidRPr="0059532F" w:rsidRDefault="0016478B" w:rsidP="00D27514">
      <w:pPr>
        <w:jc w:val="both"/>
        <w:rPr>
          <w:rFonts w:ascii="Arial" w:hAnsi="Arial" w:cs="Arial"/>
          <w:lang w:val="ro-RO"/>
        </w:rPr>
      </w:pPr>
      <w:r w:rsidRPr="0059532F">
        <w:rPr>
          <w:rFonts w:ascii="Arial" w:hAnsi="Arial" w:cs="Arial"/>
          <w:b/>
          <w:lang w:val="ro-RO"/>
        </w:rPr>
        <w:t>A.</w:t>
      </w:r>
      <w:r w:rsidRPr="0059532F">
        <w:rPr>
          <w:rFonts w:ascii="Arial" w:hAnsi="Arial" w:cs="Arial"/>
          <w:lang w:val="ro-RO"/>
        </w:rPr>
        <w:t xml:space="preserve"> Operatorul are calitatea de furnizor de reţele şi servicii de comunicaţii electronice în baza autorizaţiei generale, calitate constatată prin certificatul-tip nr..................../ .......................... emis de Autoritatea de Reglementare şi care îi conferă dreptul de a negocia şi încheia acorduri de interconectare în vederea furnizării de servicii de comunicaţii electronice destinate publicului,</w:t>
      </w:r>
    </w:p>
    <w:p w14:paraId="595C4C1D" w14:textId="77777777" w:rsidR="0016478B" w:rsidRPr="0059532F" w:rsidRDefault="0016478B" w:rsidP="00D27514">
      <w:pPr>
        <w:jc w:val="both"/>
        <w:rPr>
          <w:rFonts w:ascii="Arial" w:hAnsi="Arial" w:cs="Arial"/>
          <w:lang w:val="ro-RO"/>
        </w:rPr>
      </w:pPr>
    </w:p>
    <w:p w14:paraId="44E0D112" w14:textId="2CC8C647" w:rsidR="003A2E2A" w:rsidRPr="0059532F" w:rsidRDefault="0016478B" w:rsidP="00D27514">
      <w:pPr>
        <w:jc w:val="both"/>
        <w:rPr>
          <w:rFonts w:ascii="Arial" w:hAnsi="Arial" w:cs="Arial"/>
          <w:lang w:val="ro-RO"/>
        </w:rPr>
      </w:pPr>
      <w:r w:rsidRPr="0059532F">
        <w:rPr>
          <w:rFonts w:ascii="Arial" w:hAnsi="Arial" w:cs="Arial"/>
          <w:b/>
          <w:lang w:val="ro-RO"/>
        </w:rPr>
        <w:t>B.</w:t>
      </w:r>
      <w:r w:rsidRPr="0059532F">
        <w:rPr>
          <w:rFonts w:ascii="Arial" w:hAnsi="Arial" w:cs="Arial"/>
          <w:lang w:val="ro-RO"/>
        </w:rPr>
        <w:t xml:space="preserve"> </w:t>
      </w:r>
      <w:r w:rsidR="00C752D9" w:rsidRPr="0059532F">
        <w:rPr>
          <w:rFonts w:ascii="Arial" w:hAnsi="Arial" w:cs="Arial"/>
          <w:lang w:val="ro-RO"/>
        </w:rPr>
        <w:t>Telekom Romania Mobile</w:t>
      </w:r>
      <w:r w:rsidR="003A2E2A" w:rsidRPr="0059532F">
        <w:rPr>
          <w:rFonts w:ascii="Arial" w:hAnsi="Arial" w:cs="Arial"/>
          <w:lang w:val="ro-RO"/>
        </w:rPr>
        <w:t xml:space="preserve"> </w:t>
      </w:r>
      <w:r w:rsidR="00585C1C" w:rsidRPr="0059532F">
        <w:rPr>
          <w:rFonts w:ascii="Arial" w:hAnsi="Arial" w:cs="Arial"/>
          <w:lang w:val="ro-RO"/>
        </w:rPr>
        <w:t xml:space="preserve">are calitatea de furnizor de reţele şi servicii de comunicaţii electronice în </w:t>
      </w:r>
      <w:r w:rsidR="009439F9" w:rsidRPr="0059532F">
        <w:rPr>
          <w:rFonts w:ascii="Arial" w:hAnsi="Arial" w:cs="Arial"/>
          <w:lang w:val="ro-RO"/>
        </w:rPr>
        <w:t>baza</w:t>
      </w:r>
      <w:r w:rsidR="003A2E2A" w:rsidRPr="0059532F">
        <w:rPr>
          <w:rFonts w:ascii="Arial" w:hAnsi="Arial" w:cs="Arial"/>
          <w:lang w:val="ro-RO"/>
        </w:rPr>
        <w:t xml:space="preserve"> </w:t>
      </w:r>
      <w:r w:rsidR="00585C1C" w:rsidRPr="0059532F">
        <w:rPr>
          <w:rFonts w:ascii="Arial" w:hAnsi="Arial" w:cs="Arial"/>
          <w:lang w:val="ro-RO"/>
        </w:rPr>
        <w:t>a</w:t>
      </w:r>
      <w:r w:rsidR="003A2E2A" w:rsidRPr="0059532F">
        <w:rPr>
          <w:rFonts w:ascii="Arial" w:hAnsi="Arial" w:cs="Arial"/>
          <w:lang w:val="ro-RO"/>
        </w:rPr>
        <w:t>utoriza</w:t>
      </w:r>
      <w:r w:rsidR="009C31F2" w:rsidRPr="0059532F">
        <w:rPr>
          <w:rFonts w:ascii="Arial" w:hAnsi="Arial" w:cs="Arial"/>
          <w:lang w:val="ro-RO"/>
        </w:rPr>
        <w:t>ţ</w:t>
      </w:r>
      <w:r w:rsidR="003A2E2A" w:rsidRPr="0059532F">
        <w:rPr>
          <w:rFonts w:ascii="Arial" w:hAnsi="Arial" w:cs="Arial"/>
          <w:lang w:val="ro-RO"/>
        </w:rPr>
        <w:t xml:space="preserve">iei </w:t>
      </w:r>
      <w:r w:rsidR="00585C1C" w:rsidRPr="0059532F">
        <w:rPr>
          <w:rFonts w:ascii="Arial" w:hAnsi="Arial" w:cs="Arial"/>
          <w:lang w:val="ro-RO"/>
        </w:rPr>
        <w:t>g</w:t>
      </w:r>
      <w:r w:rsidR="003A2E2A" w:rsidRPr="0059532F">
        <w:rPr>
          <w:rFonts w:ascii="Arial" w:hAnsi="Arial" w:cs="Arial"/>
          <w:lang w:val="ro-RO"/>
        </w:rPr>
        <w:t>enerale</w:t>
      </w:r>
      <w:r w:rsidR="00585C1C" w:rsidRPr="0059532F">
        <w:rPr>
          <w:rFonts w:ascii="Arial" w:hAnsi="Arial" w:cs="Arial"/>
          <w:lang w:val="ro-RO"/>
        </w:rPr>
        <w:t>, calitate constatată</w:t>
      </w:r>
      <w:r w:rsidR="003A2E2A" w:rsidRPr="0059532F">
        <w:rPr>
          <w:rFonts w:ascii="Arial" w:hAnsi="Arial" w:cs="Arial"/>
          <w:lang w:val="ro-RO"/>
        </w:rPr>
        <w:t xml:space="preserve"> </w:t>
      </w:r>
      <w:r w:rsidR="00585C1C" w:rsidRPr="0059532F">
        <w:rPr>
          <w:rFonts w:ascii="Arial" w:hAnsi="Arial" w:cs="Arial"/>
          <w:lang w:val="ro-RO"/>
        </w:rPr>
        <w:t>prin</w:t>
      </w:r>
      <w:r w:rsidR="003A2E2A" w:rsidRPr="0059532F">
        <w:rPr>
          <w:rFonts w:ascii="Arial" w:hAnsi="Arial" w:cs="Arial"/>
          <w:lang w:val="ro-RO"/>
        </w:rPr>
        <w:t xml:space="preserve"> </w:t>
      </w:r>
      <w:r w:rsidR="00585C1C" w:rsidRPr="0059532F">
        <w:rPr>
          <w:rFonts w:ascii="Arial" w:hAnsi="Arial" w:cs="Arial"/>
          <w:lang w:val="ro-RO"/>
        </w:rPr>
        <w:t>c</w:t>
      </w:r>
      <w:r w:rsidR="003A2E2A" w:rsidRPr="0059532F">
        <w:rPr>
          <w:rFonts w:ascii="Arial" w:hAnsi="Arial" w:cs="Arial"/>
          <w:lang w:val="ro-RO"/>
        </w:rPr>
        <w:t>ertificatul</w:t>
      </w:r>
      <w:r w:rsidR="00585C1C" w:rsidRPr="0059532F">
        <w:rPr>
          <w:rFonts w:ascii="Arial" w:hAnsi="Arial" w:cs="Arial"/>
          <w:lang w:val="ro-RO"/>
        </w:rPr>
        <w:t>-t</w:t>
      </w:r>
      <w:r w:rsidR="003A2E2A" w:rsidRPr="0059532F">
        <w:rPr>
          <w:rFonts w:ascii="Arial" w:hAnsi="Arial" w:cs="Arial"/>
          <w:lang w:val="ro-RO"/>
        </w:rPr>
        <w:t xml:space="preserve">ip </w:t>
      </w:r>
      <w:r w:rsidR="00C45E35" w:rsidRPr="0059532F">
        <w:rPr>
          <w:rFonts w:ascii="Arial" w:hAnsi="Arial" w:cs="Arial"/>
          <w:lang w:val="ro-RO"/>
        </w:rPr>
        <w:t>nr.</w:t>
      </w:r>
      <w:r w:rsidR="00ED2C34" w:rsidRPr="0059532F">
        <w:rPr>
          <w:rFonts w:ascii="Arial" w:hAnsi="Arial" w:cs="Arial"/>
          <w:lang w:val="ro-RO"/>
        </w:rPr>
        <w:t xml:space="preserve"> </w:t>
      </w:r>
      <w:r w:rsidR="003D327D" w:rsidRPr="0059532F">
        <w:rPr>
          <w:rFonts w:ascii="Arial" w:hAnsi="Arial" w:cs="Arial"/>
          <w:lang w:val="ro-RO"/>
        </w:rPr>
        <w:t>SC DEASRN</w:t>
      </w:r>
      <w:r w:rsidR="00826858" w:rsidRPr="0059532F">
        <w:rPr>
          <w:rFonts w:ascii="Arial" w:hAnsi="Arial" w:cs="Arial"/>
          <w:lang w:val="ro-RO"/>
        </w:rPr>
        <w:t xml:space="preserve"> </w:t>
      </w:r>
      <w:r w:rsidR="003D327D" w:rsidRPr="0059532F">
        <w:rPr>
          <w:rFonts w:ascii="Arial" w:hAnsi="Arial" w:cs="Arial"/>
          <w:lang w:val="ro-RO"/>
        </w:rPr>
        <w:t>-</w:t>
      </w:r>
      <w:r w:rsidR="00826858" w:rsidRPr="0059532F">
        <w:rPr>
          <w:rFonts w:ascii="Arial" w:hAnsi="Arial" w:cs="Arial"/>
          <w:lang w:val="ro-RO"/>
        </w:rPr>
        <w:t xml:space="preserve"> 19577 / 15.09.2014 </w:t>
      </w:r>
      <w:r w:rsidR="00585C1C" w:rsidRPr="0059532F">
        <w:rPr>
          <w:rFonts w:ascii="Arial" w:hAnsi="Arial" w:cs="Arial"/>
          <w:lang w:val="ro-RO"/>
        </w:rPr>
        <w:t xml:space="preserve">emis de </w:t>
      </w:r>
      <w:r w:rsidR="00467908" w:rsidRPr="0059532F">
        <w:rPr>
          <w:rFonts w:ascii="Arial" w:hAnsi="Arial" w:cs="Arial"/>
          <w:lang w:val="ro-RO"/>
        </w:rPr>
        <w:t>A</w:t>
      </w:r>
      <w:r w:rsidR="00585C1C" w:rsidRPr="0059532F">
        <w:rPr>
          <w:rFonts w:ascii="Arial" w:hAnsi="Arial" w:cs="Arial"/>
          <w:lang w:val="ro-RO"/>
        </w:rPr>
        <w:t xml:space="preserve">utoritatea de </w:t>
      </w:r>
      <w:r w:rsidR="00467908" w:rsidRPr="0059532F">
        <w:rPr>
          <w:rFonts w:ascii="Arial" w:hAnsi="Arial" w:cs="Arial"/>
          <w:lang w:val="ro-RO"/>
        </w:rPr>
        <w:t>R</w:t>
      </w:r>
      <w:r w:rsidR="00585C1C" w:rsidRPr="0059532F">
        <w:rPr>
          <w:rFonts w:ascii="Arial" w:hAnsi="Arial" w:cs="Arial"/>
          <w:lang w:val="ro-RO"/>
        </w:rPr>
        <w:t>eglementare</w:t>
      </w:r>
      <w:r w:rsidR="00C45E35" w:rsidRPr="0059532F">
        <w:rPr>
          <w:rFonts w:ascii="Arial" w:hAnsi="Arial" w:cs="Arial"/>
          <w:lang w:val="ro-RO"/>
        </w:rPr>
        <w:t xml:space="preserve"> </w:t>
      </w:r>
      <w:r w:rsidR="00585C1C" w:rsidRPr="0059532F">
        <w:rPr>
          <w:rFonts w:ascii="Arial" w:hAnsi="Arial" w:cs="Arial"/>
          <w:lang w:val="ro-RO"/>
        </w:rPr>
        <w:t xml:space="preserve">şi </w:t>
      </w:r>
      <w:r w:rsidR="003A2E2A" w:rsidRPr="0059532F">
        <w:rPr>
          <w:rFonts w:ascii="Arial" w:hAnsi="Arial" w:cs="Arial"/>
          <w:lang w:val="ro-RO"/>
        </w:rPr>
        <w:t xml:space="preserve">care </w:t>
      </w:r>
      <w:r w:rsidR="009C31F2" w:rsidRPr="0059532F">
        <w:rPr>
          <w:rFonts w:ascii="Arial" w:hAnsi="Arial" w:cs="Arial"/>
          <w:lang w:val="ro-RO"/>
        </w:rPr>
        <w:t>î</w:t>
      </w:r>
      <w:r w:rsidR="003A2E2A" w:rsidRPr="0059532F">
        <w:rPr>
          <w:rFonts w:ascii="Arial" w:hAnsi="Arial" w:cs="Arial"/>
          <w:lang w:val="ro-RO"/>
        </w:rPr>
        <w:t xml:space="preserve">i </w:t>
      </w:r>
      <w:r w:rsidR="00585C1C" w:rsidRPr="0059532F">
        <w:rPr>
          <w:rFonts w:ascii="Arial" w:hAnsi="Arial" w:cs="Arial"/>
          <w:lang w:val="ro-RO"/>
        </w:rPr>
        <w:t>c</w:t>
      </w:r>
      <w:r w:rsidR="003A2E2A" w:rsidRPr="0059532F">
        <w:rPr>
          <w:rFonts w:ascii="Arial" w:hAnsi="Arial" w:cs="Arial"/>
          <w:lang w:val="ro-RO"/>
        </w:rPr>
        <w:t>o</w:t>
      </w:r>
      <w:r w:rsidR="00585C1C" w:rsidRPr="0059532F">
        <w:rPr>
          <w:rFonts w:ascii="Arial" w:hAnsi="Arial" w:cs="Arial"/>
          <w:lang w:val="ro-RO"/>
        </w:rPr>
        <w:t>n</w:t>
      </w:r>
      <w:r w:rsidR="003A2E2A" w:rsidRPr="0059532F">
        <w:rPr>
          <w:rFonts w:ascii="Arial" w:hAnsi="Arial" w:cs="Arial"/>
          <w:lang w:val="ro-RO"/>
        </w:rPr>
        <w:t>fer</w:t>
      </w:r>
      <w:r w:rsidR="009C31F2" w:rsidRPr="0059532F">
        <w:rPr>
          <w:rFonts w:ascii="Arial" w:hAnsi="Arial" w:cs="Arial"/>
          <w:lang w:val="ro-RO"/>
        </w:rPr>
        <w:t>ă</w:t>
      </w:r>
      <w:r w:rsidR="003A2E2A" w:rsidRPr="0059532F">
        <w:rPr>
          <w:rFonts w:ascii="Arial" w:hAnsi="Arial" w:cs="Arial"/>
          <w:lang w:val="ro-RO"/>
        </w:rPr>
        <w:t xml:space="preserve"> dreptul de a negocia </w:t>
      </w:r>
      <w:r w:rsidR="009C31F2" w:rsidRPr="0059532F">
        <w:rPr>
          <w:rFonts w:ascii="Arial" w:hAnsi="Arial" w:cs="Arial"/>
          <w:lang w:val="ro-RO"/>
        </w:rPr>
        <w:t>ş</w:t>
      </w:r>
      <w:r w:rsidR="003A2E2A" w:rsidRPr="0059532F">
        <w:rPr>
          <w:rFonts w:ascii="Arial" w:hAnsi="Arial" w:cs="Arial"/>
          <w:lang w:val="ro-RO"/>
        </w:rPr>
        <w:t xml:space="preserve">i </w:t>
      </w:r>
      <w:r w:rsidR="009C31F2" w:rsidRPr="0059532F">
        <w:rPr>
          <w:rFonts w:ascii="Arial" w:hAnsi="Arial" w:cs="Arial"/>
          <w:lang w:val="ro-RO"/>
        </w:rPr>
        <w:t>î</w:t>
      </w:r>
      <w:r w:rsidR="003A2E2A" w:rsidRPr="0059532F">
        <w:rPr>
          <w:rFonts w:ascii="Arial" w:hAnsi="Arial" w:cs="Arial"/>
          <w:lang w:val="ro-RO"/>
        </w:rPr>
        <w:t xml:space="preserve">ncheia acorduri de interconectare </w:t>
      </w:r>
      <w:r w:rsidR="009C31F2" w:rsidRPr="0059532F">
        <w:rPr>
          <w:rFonts w:ascii="Arial" w:hAnsi="Arial" w:cs="Arial"/>
          <w:lang w:val="ro-RO"/>
        </w:rPr>
        <w:t>î</w:t>
      </w:r>
      <w:r w:rsidR="003A2E2A" w:rsidRPr="0059532F">
        <w:rPr>
          <w:rFonts w:ascii="Arial" w:hAnsi="Arial" w:cs="Arial"/>
          <w:lang w:val="ro-RO"/>
        </w:rPr>
        <w:t>n vederea furniz</w:t>
      </w:r>
      <w:r w:rsidR="009C31F2" w:rsidRPr="0059532F">
        <w:rPr>
          <w:rFonts w:ascii="Arial" w:hAnsi="Arial" w:cs="Arial"/>
          <w:lang w:val="ro-RO"/>
        </w:rPr>
        <w:t>ă</w:t>
      </w:r>
      <w:r w:rsidR="003A2E2A" w:rsidRPr="0059532F">
        <w:rPr>
          <w:rFonts w:ascii="Arial" w:hAnsi="Arial" w:cs="Arial"/>
          <w:lang w:val="ro-RO"/>
        </w:rPr>
        <w:t>rii de servicii de comunica</w:t>
      </w:r>
      <w:r w:rsidR="009C31F2" w:rsidRPr="0059532F">
        <w:rPr>
          <w:rFonts w:ascii="Arial" w:hAnsi="Arial" w:cs="Arial"/>
          <w:lang w:val="ro-RO"/>
        </w:rPr>
        <w:t>ţ</w:t>
      </w:r>
      <w:r w:rsidR="003A2E2A" w:rsidRPr="0059532F">
        <w:rPr>
          <w:rFonts w:ascii="Arial" w:hAnsi="Arial" w:cs="Arial"/>
          <w:lang w:val="ro-RO"/>
        </w:rPr>
        <w:t>ii electronice destinate publicului</w:t>
      </w:r>
      <w:r w:rsidRPr="0059532F">
        <w:rPr>
          <w:rFonts w:ascii="Arial" w:hAnsi="Arial" w:cs="Arial"/>
          <w:lang w:val="ro-RO"/>
        </w:rPr>
        <w:t>,</w:t>
      </w:r>
    </w:p>
    <w:p w14:paraId="7FC185E3" w14:textId="77777777" w:rsidR="003A2E2A" w:rsidRPr="0059532F" w:rsidRDefault="003A2E2A" w:rsidP="00D27514">
      <w:pPr>
        <w:jc w:val="both"/>
        <w:rPr>
          <w:rFonts w:ascii="Arial" w:hAnsi="Arial" w:cs="Arial"/>
          <w:lang w:val="ro-RO"/>
        </w:rPr>
      </w:pPr>
    </w:p>
    <w:p w14:paraId="3E3A5A50" w14:textId="39E1820C" w:rsidR="0016478B" w:rsidRPr="0059532F" w:rsidRDefault="0016478B" w:rsidP="00D27514">
      <w:pPr>
        <w:jc w:val="both"/>
        <w:rPr>
          <w:ins w:id="17" w:author="Niculae Elena" w:date="2021-06-23T18:05:00Z"/>
          <w:rFonts w:ascii="Arial" w:hAnsi="Arial" w:cs="Arial"/>
          <w:lang w:val="ro-RO"/>
        </w:rPr>
      </w:pPr>
      <w:r w:rsidRPr="0059532F">
        <w:rPr>
          <w:rFonts w:ascii="Arial" w:hAnsi="Arial" w:cs="Arial"/>
          <w:b/>
          <w:lang w:val="ro-RO"/>
        </w:rPr>
        <w:t xml:space="preserve">C. </w:t>
      </w:r>
      <w:r w:rsidRPr="0059532F">
        <w:rPr>
          <w:rFonts w:ascii="Arial" w:hAnsi="Arial" w:cs="Arial"/>
          <w:lang w:val="ro-RO"/>
        </w:rPr>
        <w:t xml:space="preserve">În sarcina </w:t>
      </w:r>
      <w:r w:rsidR="00C752D9" w:rsidRPr="0059532F">
        <w:rPr>
          <w:rFonts w:ascii="Arial" w:hAnsi="Arial" w:cs="Arial"/>
          <w:lang w:val="ro-RO"/>
        </w:rPr>
        <w:t>Telekom Romania Mobile</w:t>
      </w:r>
      <w:r w:rsidRPr="0059532F">
        <w:rPr>
          <w:rFonts w:ascii="Arial" w:hAnsi="Arial" w:cs="Arial"/>
          <w:lang w:val="ro-RO"/>
        </w:rPr>
        <w:t xml:space="preserve"> au fost impuse, prin Decizi</w:t>
      </w:r>
      <w:r w:rsidR="006C78EC" w:rsidRPr="0059532F">
        <w:rPr>
          <w:rFonts w:ascii="Arial" w:hAnsi="Arial" w:cs="Arial"/>
          <w:lang w:val="ro-RO"/>
        </w:rPr>
        <w:t>ile</w:t>
      </w:r>
      <w:r w:rsidRPr="0059532F">
        <w:rPr>
          <w:rFonts w:ascii="Arial" w:hAnsi="Arial" w:cs="Arial"/>
          <w:lang w:val="ro-RO"/>
        </w:rPr>
        <w:t xml:space="preserve"> preşedintelui Autorităţii Naţionale pentru Administrare şi Reglementare în Comunicaţii nr.</w:t>
      </w:r>
      <w:r w:rsidR="002E2B7C" w:rsidRPr="0059532F">
        <w:rPr>
          <w:rFonts w:ascii="Arial" w:hAnsi="Arial" w:cs="Arial"/>
          <w:lang w:val="ro-RO"/>
        </w:rPr>
        <w:t xml:space="preserve"> 49/2018</w:t>
      </w:r>
      <w:r w:rsidR="009301EC" w:rsidRPr="0059532F">
        <w:rPr>
          <w:rFonts w:ascii="Arial" w:hAnsi="Arial" w:cs="Arial"/>
          <w:lang w:val="ro-RO"/>
        </w:rPr>
        <w:t>,</w:t>
      </w:r>
      <w:r w:rsidR="006C78EC" w:rsidRPr="0059532F">
        <w:rPr>
          <w:rFonts w:ascii="Arial" w:hAnsi="Arial" w:cs="Arial"/>
          <w:lang w:val="ro-RO"/>
        </w:rPr>
        <w:t xml:space="preserve"> 315/2018</w:t>
      </w:r>
      <w:r w:rsidR="00324F86" w:rsidRPr="0059532F">
        <w:rPr>
          <w:rFonts w:ascii="Arial" w:hAnsi="Arial" w:cs="Arial"/>
          <w:lang w:val="ro-RO"/>
        </w:rPr>
        <w:t>,</w:t>
      </w:r>
      <w:r w:rsidR="009301EC" w:rsidRPr="0059532F">
        <w:rPr>
          <w:rFonts w:ascii="Arial" w:hAnsi="Arial" w:cs="Arial"/>
          <w:lang w:val="ro-RO"/>
        </w:rPr>
        <w:t xml:space="preserve"> 1149/2018</w:t>
      </w:r>
      <w:r w:rsidR="00324F86" w:rsidRPr="0059532F">
        <w:rPr>
          <w:rFonts w:ascii="Arial" w:hAnsi="Arial" w:cs="Arial"/>
          <w:lang w:val="ro-RO"/>
        </w:rPr>
        <w:t xml:space="preserve"> si 1309/2019</w:t>
      </w:r>
      <w:r w:rsidR="00F03460" w:rsidRPr="0059532F">
        <w:rPr>
          <w:rFonts w:ascii="Arial" w:hAnsi="Arial" w:cs="Arial"/>
          <w:lang w:val="ro-RO"/>
        </w:rPr>
        <w:t>,</w:t>
      </w:r>
      <w:r w:rsidRPr="0059532F">
        <w:rPr>
          <w:rFonts w:ascii="Arial" w:hAnsi="Arial" w:cs="Arial"/>
          <w:lang w:val="ro-RO"/>
        </w:rPr>
        <w:t xml:space="preserve"> obligaţii specifice în legătură cu interconectarea reţelei sale </w:t>
      </w:r>
      <w:r w:rsidR="009C4FBA" w:rsidRPr="0059532F">
        <w:rPr>
          <w:rFonts w:ascii="Arial" w:hAnsi="Arial" w:cs="Arial"/>
          <w:lang w:val="ro-RO"/>
        </w:rPr>
        <w:t xml:space="preserve">publice </w:t>
      </w:r>
      <w:r w:rsidRPr="0059532F">
        <w:rPr>
          <w:rFonts w:ascii="Arial" w:hAnsi="Arial" w:cs="Arial"/>
          <w:lang w:val="ro-RO"/>
        </w:rPr>
        <w:t>de telefonie în vederea terminării apelurilor</w:t>
      </w:r>
      <w:r w:rsidR="009C4FBA" w:rsidRPr="0059532F">
        <w:rPr>
          <w:rFonts w:ascii="Arial" w:hAnsi="Arial" w:cs="Arial"/>
          <w:lang w:val="ro-RO"/>
        </w:rPr>
        <w:t xml:space="preserve"> la puncte mobile</w:t>
      </w:r>
      <w:r w:rsidR="00012496" w:rsidRPr="0059532F">
        <w:rPr>
          <w:rFonts w:ascii="Arial" w:hAnsi="Arial" w:cs="Arial"/>
          <w:lang w:val="ro-RO"/>
        </w:rPr>
        <w:t xml:space="preserve"> si prin Decizi</w:t>
      </w:r>
      <w:r w:rsidR="006C10FC" w:rsidRPr="0059532F">
        <w:rPr>
          <w:rFonts w:ascii="Arial" w:hAnsi="Arial" w:cs="Arial"/>
          <w:lang w:val="ro-RO"/>
        </w:rPr>
        <w:t>ile</w:t>
      </w:r>
      <w:r w:rsidR="00012496" w:rsidRPr="0059532F">
        <w:rPr>
          <w:rFonts w:ascii="Arial" w:hAnsi="Arial" w:cs="Arial"/>
          <w:lang w:val="ro-RO"/>
        </w:rPr>
        <w:t xml:space="preserve"> preşedintelui Autorităţii Naţionale pentru Administrare şi Reglementare în Comunicaţii nr. 38/2018</w:t>
      </w:r>
      <w:r w:rsidR="006C10FC" w:rsidRPr="0059532F">
        <w:rPr>
          <w:rFonts w:ascii="Arial" w:hAnsi="Arial" w:cs="Arial"/>
          <w:lang w:val="ro-RO"/>
        </w:rPr>
        <w:t xml:space="preserve">, </w:t>
      </w:r>
      <w:r w:rsidR="009301EC" w:rsidRPr="0059532F">
        <w:rPr>
          <w:rFonts w:ascii="Arial" w:hAnsi="Arial" w:cs="Arial"/>
          <w:lang w:val="ro-RO"/>
        </w:rPr>
        <w:t>1179/2018</w:t>
      </w:r>
      <w:r w:rsidR="006C10FC" w:rsidRPr="0059532F">
        <w:rPr>
          <w:rFonts w:ascii="Arial" w:hAnsi="Arial" w:cs="Arial"/>
          <w:lang w:val="ro-RO"/>
        </w:rPr>
        <w:t xml:space="preserve"> si 872/2020</w:t>
      </w:r>
      <w:r w:rsidR="00012496" w:rsidRPr="0059532F">
        <w:rPr>
          <w:rFonts w:ascii="Arial" w:hAnsi="Arial" w:cs="Arial"/>
          <w:lang w:val="ro-RO"/>
        </w:rPr>
        <w:t>, obligaţii specifice în legătură cu interconectarea reţelei sale publice de telefonie în vederea terminării apelurilor la puncte fixe</w:t>
      </w:r>
      <w:ins w:id="18" w:author="Niculae Elena" w:date="2021-06-23T18:05:00Z">
        <w:r w:rsidR="00680C47" w:rsidRPr="0059532F">
          <w:rPr>
            <w:rFonts w:ascii="Arial" w:hAnsi="Arial" w:cs="Arial"/>
            <w:lang w:val="ro-RO"/>
          </w:rPr>
          <w:t>.</w:t>
        </w:r>
      </w:ins>
    </w:p>
    <w:p w14:paraId="303344C2" w14:textId="77777777" w:rsidR="00680C47" w:rsidRPr="0059532F" w:rsidRDefault="00680C47" w:rsidP="00D27514">
      <w:pPr>
        <w:jc w:val="both"/>
        <w:rPr>
          <w:ins w:id="19" w:author="Niculae Elena" w:date="2021-06-23T18:05:00Z"/>
          <w:rFonts w:ascii="Arial" w:hAnsi="Arial" w:cs="Arial"/>
          <w:lang w:val="ro-RO"/>
        </w:rPr>
      </w:pPr>
    </w:p>
    <w:p w14:paraId="1B46C959" w14:textId="18483579" w:rsidR="00680C47" w:rsidRPr="00FC5483" w:rsidRDefault="00680C47" w:rsidP="00D27514">
      <w:pPr>
        <w:jc w:val="both"/>
        <w:rPr>
          <w:rFonts w:ascii="Arial" w:hAnsi="Arial" w:cs="Arial"/>
          <w:b/>
          <w:lang w:val="ro-RO"/>
        </w:rPr>
      </w:pPr>
      <w:r w:rsidRPr="00FC5483">
        <w:rPr>
          <w:rFonts w:ascii="Arial" w:hAnsi="Arial" w:cs="Arial"/>
          <w:b/>
          <w:lang w:val="ro-RO"/>
        </w:rPr>
        <w:t xml:space="preserve">D. </w:t>
      </w:r>
      <w:r w:rsidRPr="00FC5483">
        <w:rPr>
          <w:rFonts w:ascii="Arial" w:hAnsi="Arial" w:cs="Arial"/>
          <w:lang w:val="it-IT"/>
        </w:rPr>
        <w:t>Prin Regulamentul Delegat (UE) 2021/654, emis de Comisia Europeană în data de 18 decembrie 2020 și publicat în Jurnalul Oficial al Uniunii Europene, seria L, nr. 137 din data de 22 aprilie 2021, in sarcina oricărui furnizor care oferă servicii de terminare la puncte fixe, respectiv servicii de terminare la puncte mobile în oricare stat membru al Uniunii Europene au fost impuse obligatii specifice in legatura cu tarifele maxime pe care le pot aplica acestia pentru terminarea apelurilor la puncte fixe si respectiv pentru terminarea apelurilor la puncte mobile, ca urmare obligatiile incumba si in sarcina Telekom Romania Mobile, prin Regulamentul mentionat mai sus fiind inlocuite tarifele maxime pentru terminarea apelurilor la puncte mobile, respectiv pentru terminarea apelurilor la puncte fixe in reteaua Telekom Romania Mobile impuse anterior prin Deciziile preşedintelui Autorităţii Naţionale pentru Administrare şi Reglementare în Comunicaţii mentionate la punctul C de mai sus.</w:t>
      </w:r>
    </w:p>
    <w:p w14:paraId="5FA78AD9" w14:textId="77777777" w:rsidR="0016478B" w:rsidRPr="00FC5483" w:rsidRDefault="0016478B" w:rsidP="00D27514">
      <w:pPr>
        <w:jc w:val="both"/>
        <w:rPr>
          <w:rFonts w:ascii="Arial" w:hAnsi="Arial" w:cs="Arial"/>
          <w:lang w:val="ro-RO"/>
        </w:rPr>
      </w:pPr>
    </w:p>
    <w:p w14:paraId="3986943A" w14:textId="1A58B6B6" w:rsidR="0016478B" w:rsidRPr="00FC5483" w:rsidRDefault="00680C47" w:rsidP="00D27514">
      <w:pPr>
        <w:jc w:val="both"/>
        <w:rPr>
          <w:rFonts w:ascii="Arial" w:hAnsi="Arial" w:cs="Arial"/>
          <w:lang w:val="ro-RO"/>
        </w:rPr>
      </w:pPr>
      <w:r w:rsidRPr="00FC5483">
        <w:rPr>
          <w:rFonts w:ascii="Arial" w:hAnsi="Arial" w:cs="Arial"/>
          <w:b/>
          <w:lang w:val="ro-RO"/>
        </w:rPr>
        <w:lastRenderedPageBreak/>
        <w:t>E</w:t>
      </w:r>
      <w:r w:rsidR="0016478B" w:rsidRPr="00FC5483">
        <w:rPr>
          <w:rFonts w:ascii="Arial" w:hAnsi="Arial" w:cs="Arial"/>
          <w:b/>
          <w:lang w:val="ro-RO"/>
        </w:rPr>
        <w:t>.</w:t>
      </w:r>
      <w:r w:rsidR="0016478B" w:rsidRPr="00FC5483">
        <w:rPr>
          <w:rFonts w:ascii="Arial" w:hAnsi="Arial" w:cs="Arial"/>
          <w:lang w:val="ro-RO"/>
        </w:rPr>
        <w:t xml:space="preserve"> În temeiul obligaţiilor specifice impuse, </w:t>
      </w:r>
      <w:r w:rsidR="00C752D9" w:rsidRPr="00FC5483">
        <w:rPr>
          <w:rFonts w:ascii="Arial" w:hAnsi="Arial" w:cs="Arial"/>
          <w:lang w:val="ro-RO"/>
        </w:rPr>
        <w:t>Telekom Romania Mobile</w:t>
      </w:r>
      <w:r w:rsidR="0016478B" w:rsidRPr="00FC5483">
        <w:rPr>
          <w:rFonts w:ascii="Arial" w:hAnsi="Arial" w:cs="Arial"/>
          <w:lang w:val="ro-RO"/>
        </w:rPr>
        <w:t xml:space="preserve"> a publicat o ofertă de referinţă pentru interconectarea cu reţeaua </w:t>
      </w:r>
      <w:r w:rsidR="009C4FBA" w:rsidRPr="00FC5483">
        <w:rPr>
          <w:rFonts w:ascii="Arial" w:hAnsi="Arial" w:cs="Arial"/>
          <w:lang w:val="ro-RO"/>
        </w:rPr>
        <w:t xml:space="preserve">publica </w:t>
      </w:r>
      <w:r w:rsidR="0016478B" w:rsidRPr="00FC5483">
        <w:rPr>
          <w:rFonts w:ascii="Arial" w:hAnsi="Arial" w:cs="Arial"/>
          <w:lang w:val="ro-RO"/>
        </w:rPr>
        <w:t xml:space="preserve">de telefonie </w:t>
      </w:r>
      <w:r w:rsidR="008866E7" w:rsidRPr="00FC5483">
        <w:rPr>
          <w:rFonts w:ascii="Arial" w:hAnsi="Arial" w:cs="Arial"/>
          <w:lang w:val="ro-RO"/>
        </w:rPr>
        <w:t>pe care o operează,</w:t>
      </w:r>
      <w:r w:rsidR="0016478B" w:rsidRPr="00FC5483">
        <w:rPr>
          <w:rFonts w:ascii="Arial" w:hAnsi="Arial" w:cs="Arial"/>
          <w:lang w:val="ro-RO"/>
        </w:rPr>
        <w:t xml:space="preserve"> în vederea terminării apelurilor </w:t>
      </w:r>
      <w:r w:rsidR="009C4FBA" w:rsidRPr="00FC5483">
        <w:rPr>
          <w:rFonts w:ascii="Arial" w:hAnsi="Arial" w:cs="Arial"/>
          <w:lang w:val="ro-RO"/>
        </w:rPr>
        <w:t xml:space="preserve">la puncte mobile </w:t>
      </w:r>
      <w:r w:rsidR="0016478B" w:rsidRPr="00FC5483">
        <w:rPr>
          <w:rFonts w:ascii="Arial" w:hAnsi="Arial" w:cs="Arial"/>
          <w:lang w:val="ro-RO"/>
        </w:rPr>
        <w:t>(„</w:t>
      </w:r>
      <w:r w:rsidR="0016478B" w:rsidRPr="00FC5483">
        <w:rPr>
          <w:rFonts w:ascii="Arial" w:hAnsi="Arial" w:cs="Arial"/>
          <w:b/>
          <w:lang w:val="ro-RO"/>
        </w:rPr>
        <w:t>ORI</w:t>
      </w:r>
      <w:r w:rsidR="0016478B" w:rsidRPr="00FC5483">
        <w:rPr>
          <w:rFonts w:ascii="Arial" w:hAnsi="Arial" w:cs="Arial"/>
          <w:lang w:val="ro-RO"/>
        </w:rPr>
        <w:t>”)</w:t>
      </w:r>
      <w:r w:rsidR="00641623" w:rsidRPr="00FC5483">
        <w:rPr>
          <w:rFonts w:ascii="Arial" w:hAnsi="Arial" w:cs="Arial"/>
          <w:lang w:val="ro-RO"/>
        </w:rPr>
        <w:t>,</w:t>
      </w:r>
    </w:p>
    <w:p w14:paraId="46670D66" w14:textId="5547CB30" w:rsidR="003B6C4D" w:rsidRPr="00FC5483" w:rsidRDefault="003B6C4D" w:rsidP="00680C47">
      <w:pPr>
        <w:jc w:val="both"/>
        <w:rPr>
          <w:rFonts w:ascii="Arial" w:hAnsi="Arial" w:cs="Arial"/>
          <w:lang w:val="it-IT"/>
        </w:rPr>
      </w:pPr>
    </w:p>
    <w:p w14:paraId="4330E8FD" w14:textId="4D0A1CB1" w:rsidR="003B6C4D" w:rsidRPr="00FC5483" w:rsidRDefault="003B6C4D" w:rsidP="00D27514">
      <w:pPr>
        <w:jc w:val="both"/>
        <w:rPr>
          <w:rFonts w:ascii="Arial" w:hAnsi="Arial" w:cs="Arial"/>
          <w:lang w:val="it-IT"/>
        </w:rPr>
      </w:pPr>
    </w:p>
    <w:p w14:paraId="0269E22C" w14:textId="77777777" w:rsidR="00D27514" w:rsidRPr="00FC5483" w:rsidRDefault="00F778ED" w:rsidP="00D27514">
      <w:pPr>
        <w:jc w:val="both"/>
        <w:rPr>
          <w:rFonts w:ascii="Arial" w:hAnsi="Arial" w:cs="Arial"/>
          <w:lang w:val="ro-RO"/>
        </w:rPr>
      </w:pPr>
      <w:r w:rsidRPr="00FC5483">
        <w:rPr>
          <w:rFonts w:ascii="Arial" w:hAnsi="Arial" w:cs="Arial"/>
          <w:b/>
          <w:lang w:val="ro-RO"/>
        </w:rPr>
        <w:t>F</w:t>
      </w:r>
      <w:r w:rsidR="0016478B" w:rsidRPr="00FC5483">
        <w:rPr>
          <w:rFonts w:ascii="Arial" w:hAnsi="Arial" w:cs="Arial"/>
          <w:b/>
          <w:lang w:val="ro-RO"/>
        </w:rPr>
        <w:t>.</w:t>
      </w:r>
      <w:r w:rsidR="0016478B" w:rsidRPr="00FC5483">
        <w:rPr>
          <w:rFonts w:ascii="Arial" w:hAnsi="Arial" w:cs="Arial"/>
          <w:lang w:val="ro-RO"/>
        </w:rPr>
        <w:t xml:space="preserve"> Operatorul a formulat o solicitare privind interconectarea reţelei sale cu reţeaua</w:t>
      </w:r>
      <w:r w:rsidR="00FF6B89" w:rsidRPr="00FC5483">
        <w:rPr>
          <w:rFonts w:ascii="Arial" w:hAnsi="Arial" w:cs="Arial"/>
          <w:lang w:val="ro-RO"/>
        </w:rPr>
        <w:t xml:space="preserve"> </w:t>
      </w:r>
      <w:r w:rsidR="00C752D9" w:rsidRPr="00FC5483">
        <w:rPr>
          <w:rFonts w:ascii="Arial" w:hAnsi="Arial" w:cs="Arial"/>
          <w:lang w:val="ro-RO"/>
        </w:rPr>
        <w:t>Telekom Romania Mobile</w:t>
      </w:r>
      <w:r w:rsidR="00D27514" w:rsidRPr="00FC5483">
        <w:rPr>
          <w:rFonts w:ascii="Arial" w:hAnsi="Arial" w:cs="Arial"/>
          <w:lang w:val="ro-RO"/>
        </w:rPr>
        <w:t>; şi</w:t>
      </w:r>
    </w:p>
    <w:p w14:paraId="33166E9A" w14:textId="77777777" w:rsidR="007F19FA" w:rsidRPr="00FC5483" w:rsidRDefault="007F19FA" w:rsidP="00D27514">
      <w:pPr>
        <w:jc w:val="both"/>
        <w:rPr>
          <w:rFonts w:ascii="Arial" w:hAnsi="Arial" w:cs="Arial"/>
          <w:lang w:val="ro-RO"/>
        </w:rPr>
      </w:pPr>
    </w:p>
    <w:p w14:paraId="7E9DE1C3" w14:textId="77777777" w:rsidR="0016478B" w:rsidRPr="00FC5483" w:rsidRDefault="00F778ED" w:rsidP="00D27514">
      <w:pPr>
        <w:jc w:val="both"/>
        <w:rPr>
          <w:rFonts w:ascii="Arial" w:hAnsi="Arial" w:cs="Arial"/>
          <w:lang w:val="ro-RO"/>
        </w:rPr>
      </w:pPr>
      <w:r w:rsidRPr="00FC5483">
        <w:rPr>
          <w:rFonts w:ascii="Arial" w:hAnsi="Arial" w:cs="Arial"/>
          <w:b/>
          <w:lang w:val="ro-RO"/>
        </w:rPr>
        <w:t>G</w:t>
      </w:r>
      <w:r w:rsidR="0016478B" w:rsidRPr="00FC5483">
        <w:rPr>
          <w:rFonts w:ascii="Arial" w:hAnsi="Arial" w:cs="Arial"/>
          <w:b/>
          <w:lang w:val="ro-RO"/>
        </w:rPr>
        <w:t>.</w:t>
      </w:r>
      <w:r w:rsidR="0016478B" w:rsidRPr="00FC5483">
        <w:rPr>
          <w:rFonts w:ascii="Arial" w:hAnsi="Arial" w:cs="Arial"/>
          <w:lang w:val="ro-RO"/>
        </w:rPr>
        <w:t xml:space="preserve"> Părţile au ajuns la un acord</w:t>
      </w:r>
      <w:r w:rsidR="00B11F39" w:rsidRPr="00FC5483">
        <w:rPr>
          <w:rFonts w:ascii="Arial" w:hAnsi="Arial" w:cs="Arial"/>
          <w:lang w:val="ro-RO"/>
        </w:rPr>
        <w:t xml:space="preserve"> cu privire la sfera serviciilor furnizate şi condiţiile tehnice şi comerciale ale furnizării acestora, în </w:t>
      </w:r>
      <w:r w:rsidR="002E55D7" w:rsidRPr="00FC5483">
        <w:rPr>
          <w:rFonts w:ascii="Arial" w:hAnsi="Arial" w:cs="Arial"/>
          <w:lang w:val="ro-RO"/>
        </w:rPr>
        <w:t xml:space="preserve">condiţiile şi </w:t>
      </w:r>
      <w:r w:rsidR="00B11F39" w:rsidRPr="00FC5483">
        <w:rPr>
          <w:rFonts w:ascii="Arial" w:hAnsi="Arial" w:cs="Arial"/>
          <w:lang w:val="ro-RO"/>
        </w:rPr>
        <w:t xml:space="preserve">limitele </w:t>
      </w:r>
      <w:r w:rsidR="007352D0" w:rsidRPr="00FC5483">
        <w:rPr>
          <w:rFonts w:ascii="Arial" w:hAnsi="Arial" w:cs="Arial"/>
          <w:lang w:val="ro-RO"/>
        </w:rPr>
        <w:t>corespunzătoare</w:t>
      </w:r>
      <w:r w:rsidR="007F19FA" w:rsidRPr="00FC5483">
        <w:rPr>
          <w:rFonts w:ascii="Arial" w:hAnsi="Arial" w:cs="Arial"/>
          <w:lang w:val="ro-RO"/>
        </w:rPr>
        <w:t xml:space="preserve"> </w:t>
      </w:r>
      <w:r w:rsidR="00B11F39" w:rsidRPr="00FC5483">
        <w:rPr>
          <w:rFonts w:ascii="Arial" w:hAnsi="Arial" w:cs="Arial"/>
          <w:lang w:val="ro-RO"/>
        </w:rPr>
        <w:t>p</w:t>
      </w:r>
      <w:r w:rsidR="007F19FA" w:rsidRPr="00FC5483">
        <w:rPr>
          <w:rFonts w:ascii="Arial" w:hAnsi="Arial" w:cs="Arial"/>
          <w:lang w:val="ro-RO"/>
        </w:rPr>
        <w:t xml:space="preserve">revăzute </w:t>
      </w:r>
      <w:r w:rsidR="00B11F39" w:rsidRPr="00FC5483">
        <w:rPr>
          <w:rFonts w:ascii="Arial" w:hAnsi="Arial" w:cs="Arial"/>
          <w:lang w:val="ro-RO"/>
        </w:rPr>
        <w:t>de dispoziţiile legale</w:t>
      </w:r>
      <w:r w:rsidR="007352D0" w:rsidRPr="00FC5483">
        <w:rPr>
          <w:rFonts w:ascii="Arial" w:hAnsi="Arial" w:cs="Arial"/>
          <w:lang w:val="ro-RO"/>
        </w:rPr>
        <w:t xml:space="preserve"> aplicabile</w:t>
      </w:r>
      <w:r w:rsidR="00B11F39" w:rsidRPr="00FC5483">
        <w:rPr>
          <w:rFonts w:ascii="Arial" w:hAnsi="Arial" w:cs="Arial"/>
          <w:lang w:val="ro-RO"/>
        </w:rPr>
        <w:t>,</w:t>
      </w:r>
      <w:r w:rsidR="007F19FA" w:rsidRPr="00FC5483">
        <w:rPr>
          <w:rFonts w:ascii="Arial" w:hAnsi="Arial" w:cs="Arial"/>
          <w:lang w:val="ro-RO"/>
        </w:rPr>
        <w:t xml:space="preserve"> ale măsurilor luate de Autoritatea de Reglementare şi alte Autorităţi Relevante şi ale ORI</w:t>
      </w:r>
      <w:r w:rsidR="000636CF" w:rsidRPr="00FC5483">
        <w:rPr>
          <w:rFonts w:ascii="Arial" w:hAnsi="Arial" w:cs="Arial"/>
          <w:lang w:val="ro-RO"/>
        </w:rPr>
        <w:t>,</w:t>
      </w:r>
    </w:p>
    <w:p w14:paraId="09EAE231" w14:textId="77777777" w:rsidR="003A2E2A" w:rsidRPr="00FC5483" w:rsidRDefault="003A2E2A" w:rsidP="00D27514">
      <w:pPr>
        <w:jc w:val="both"/>
        <w:rPr>
          <w:rFonts w:ascii="Arial" w:hAnsi="Arial" w:cs="Arial"/>
          <w:lang w:val="ro-RO"/>
        </w:rPr>
      </w:pPr>
    </w:p>
    <w:p w14:paraId="12F41818" w14:textId="77777777" w:rsidR="003A2E2A" w:rsidRPr="0059532F" w:rsidRDefault="003A2E2A" w:rsidP="00D27514">
      <w:pPr>
        <w:jc w:val="both"/>
        <w:rPr>
          <w:rFonts w:ascii="Arial" w:hAnsi="Arial" w:cs="Arial"/>
          <w:lang w:val="ro-RO"/>
        </w:rPr>
      </w:pPr>
      <w:r w:rsidRPr="009964A7">
        <w:rPr>
          <w:rFonts w:ascii="Arial" w:hAnsi="Arial" w:cs="Arial"/>
          <w:lang w:val="ro-RO"/>
        </w:rPr>
        <w:t>P</w:t>
      </w:r>
      <w:r w:rsidR="00721AE8" w:rsidRPr="009964A7">
        <w:rPr>
          <w:rFonts w:ascii="Arial" w:hAnsi="Arial" w:cs="Arial"/>
          <w:lang w:val="ro-RO"/>
        </w:rPr>
        <w:t>ă</w:t>
      </w:r>
      <w:r w:rsidRPr="0059532F">
        <w:rPr>
          <w:rFonts w:ascii="Arial" w:hAnsi="Arial" w:cs="Arial"/>
          <w:lang w:val="ro-RO"/>
        </w:rPr>
        <w:t>r</w:t>
      </w:r>
      <w:r w:rsidR="00721AE8" w:rsidRPr="0059532F">
        <w:rPr>
          <w:rFonts w:ascii="Arial" w:hAnsi="Arial" w:cs="Arial"/>
          <w:lang w:val="ro-RO"/>
        </w:rPr>
        <w:t>ţ</w:t>
      </w:r>
      <w:r w:rsidRPr="0059532F">
        <w:rPr>
          <w:rFonts w:ascii="Arial" w:hAnsi="Arial" w:cs="Arial"/>
          <w:lang w:val="ro-RO"/>
        </w:rPr>
        <w:t>ile au convenit s</w:t>
      </w:r>
      <w:r w:rsidR="00721AE8" w:rsidRPr="0059532F">
        <w:rPr>
          <w:rFonts w:ascii="Arial" w:hAnsi="Arial" w:cs="Arial"/>
          <w:lang w:val="ro-RO"/>
        </w:rPr>
        <w:t>ă</w:t>
      </w:r>
      <w:r w:rsidRPr="0059532F">
        <w:rPr>
          <w:rFonts w:ascii="Arial" w:hAnsi="Arial" w:cs="Arial"/>
          <w:lang w:val="ro-RO"/>
        </w:rPr>
        <w:t xml:space="preserve"> interconecteze re</w:t>
      </w:r>
      <w:r w:rsidR="00721AE8" w:rsidRPr="0059532F">
        <w:rPr>
          <w:rFonts w:ascii="Arial" w:hAnsi="Arial" w:cs="Arial"/>
          <w:lang w:val="ro-RO"/>
        </w:rPr>
        <w:t>ţ</w:t>
      </w:r>
      <w:r w:rsidRPr="0059532F">
        <w:rPr>
          <w:rFonts w:ascii="Arial" w:hAnsi="Arial" w:cs="Arial"/>
          <w:lang w:val="ro-RO"/>
        </w:rPr>
        <w:t>eaua Operator</w:t>
      </w:r>
      <w:r w:rsidR="00585C1C" w:rsidRPr="0059532F">
        <w:rPr>
          <w:rFonts w:ascii="Arial" w:hAnsi="Arial" w:cs="Arial"/>
          <w:lang w:val="ro-RO"/>
        </w:rPr>
        <w:t>ului</w:t>
      </w:r>
      <w:r w:rsidRPr="0059532F">
        <w:rPr>
          <w:rFonts w:ascii="Arial" w:hAnsi="Arial" w:cs="Arial"/>
          <w:lang w:val="ro-RO"/>
        </w:rPr>
        <w:t xml:space="preserve"> cu re</w:t>
      </w:r>
      <w:r w:rsidR="00721AE8" w:rsidRPr="0059532F">
        <w:rPr>
          <w:rFonts w:ascii="Arial" w:hAnsi="Arial" w:cs="Arial"/>
          <w:lang w:val="ro-RO"/>
        </w:rPr>
        <w:t>ţ</w:t>
      </w:r>
      <w:r w:rsidRPr="0059532F">
        <w:rPr>
          <w:rFonts w:ascii="Arial" w:hAnsi="Arial" w:cs="Arial"/>
          <w:lang w:val="ro-RO"/>
        </w:rPr>
        <w:t xml:space="preserve">eaua </w:t>
      </w:r>
      <w:r w:rsidR="00C752D9" w:rsidRPr="0059532F">
        <w:rPr>
          <w:rFonts w:ascii="Arial" w:hAnsi="Arial" w:cs="Arial"/>
          <w:lang w:val="ro-RO"/>
        </w:rPr>
        <w:t>Telekom Romania Mobile</w:t>
      </w:r>
      <w:r w:rsidRPr="0059532F">
        <w:rPr>
          <w:rFonts w:ascii="Arial" w:hAnsi="Arial" w:cs="Arial"/>
          <w:lang w:val="ro-RO"/>
        </w:rPr>
        <w:t xml:space="preserve"> </w:t>
      </w:r>
      <w:r w:rsidR="00721AE8" w:rsidRPr="0059532F">
        <w:rPr>
          <w:rFonts w:ascii="Arial" w:hAnsi="Arial" w:cs="Arial"/>
          <w:lang w:val="ro-RO"/>
        </w:rPr>
        <w:t>ş</w:t>
      </w:r>
      <w:r w:rsidRPr="0059532F">
        <w:rPr>
          <w:rFonts w:ascii="Arial" w:hAnsi="Arial" w:cs="Arial"/>
          <w:lang w:val="ro-RO"/>
        </w:rPr>
        <w:t>i</w:t>
      </w:r>
      <w:r w:rsidR="00585C1C" w:rsidRPr="0059532F">
        <w:rPr>
          <w:rFonts w:ascii="Arial" w:hAnsi="Arial" w:cs="Arial"/>
          <w:lang w:val="ro-RO"/>
        </w:rPr>
        <w:t>, în acest sens,</w:t>
      </w:r>
      <w:r w:rsidRPr="0059532F">
        <w:rPr>
          <w:rFonts w:ascii="Arial" w:hAnsi="Arial" w:cs="Arial"/>
          <w:lang w:val="ro-RO"/>
        </w:rPr>
        <w:t xml:space="preserve"> s</w:t>
      </w:r>
      <w:r w:rsidR="00721AE8" w:rsidRPr="0059532F">
        <w:rPr>
          <w:rFonts w:ascii="Arial" w:hAnsi="Arial" w:cs="Arial"/>
          <w:lang w:val="ro-RO"/>
        </w:rPr>
        <w:t>ă</w:t>
      </w:r>
      <w:r w:rsidRPr="0059532F">
        <w:rPr>
          <w:rFonts w:ascii="Arial" w:hAnsi="Arial" w:cs="Arial"/>
          <w:lang w:val="ro-RO"/>
        </w:rPr>
        <w:t xml:space="preserve"> </w:t>
      </w:r>
      <w:r w:rsidR="00721AE8" w:rsidRPr="0059532F">
        <w:rPr>
          <w:rFonts w:ascii="Arial" w:hAnsi="Arial" w:cs="Arial"/>
          <w:lang w:val="ro-RO"/>
        </w:rPr>
        <w:t>î</w:t>
      </w:r>
      <w:r w:rsidRPr="0059532F">
        <w:rPr>
          <w:rFonts w:ascii="Arial" w:hAnsi="Arial" w:cs="Arial"/>
          <w:lang w:val="ro-RO"/>
        </w:rPr>
        <w:t xml:space="preserve">ncheie prezentul </w:t>
      </w:r>
      <w:r w:rsidR="009439F9" w:rsidRPr="0059532F">
        <w:rPr>
          <w:rFonts w:ascii="Arial" w:hAnsi="Arial" w:cs="Arial"/>
          <w:lang w:val="ro-RO"/>
        </w:rPr>
        <w:t>a</w:t>
      </w:r>
      <w:r w:rsidRPr="0059532F">
        <w:rPr>
          <w:rFonts w:ascii="Arial" w:hAnsi="Arial" w:cs="Arial"/>
          <w:lang w:val="ro-RO"/>
        </w:rPr>
        <w:t xml:space="preserve">cord de interconectare, denumit </w:t>
      </w:r>
      <w:r w:rsidR="00721AE8" w:rsidRPr="0059532F">
        <w:rPr>
          <w:rFonts w:ascii="Arial" w:hAnsi="Arial" w:cs="Arial"/>
          <w:lang w:val="ro-RO"/>
        </w:rPr>
        <w:t>î</w:t>
      </w:r>
      <w:r w:rsidRPr="0059532F">
        <w:rPr>
          <w:rFonts w:ascii="Arial" w:hAnsi="Arial" w:cs="Arial"/>
          <w:lang w:val="ro-RO"/>
        </w:rPr>
        <w:t xml:space="preserve">n continuare </w:t>
      </w:r>
      <w:r w:rsidR="009439F9" w:rsidRPr="0059532F">
        <w:rPr>
          <w:rFonts w:ascii="Arial" w:hAnsi="Arial" w:cs="Arial"/>
          <w:lang w:val="ro-RO"/>
        </w:rPr>
        <w:t>„</w:t>
      </w:r>
      <w:r w:rsidRPr="0059532F">
        <w:rPr>
          <w:rFonts w:ascii="Arial" w:hAnsi="Arial" w:cs="Arial"/>
          <w:b/>
          <w:lang w:val="ro-RO"/>
        </w:rPr>
        <w:t>Acordul</w:t>
      </w:r>
      <w:r w:rsidR="009439F9" w:rsidRPr="0059532F">
        <w:rPr>
          <w:rFonts w:ascii="Arial" w:hAnsi="Arial" w:cs="Arial"/>
          <w:lang w:val="ro-RO"/>
        </w:rPr>
        <w:t>”</w:t>
      </w:r>
      <w:r w:rsidRPr="0059532F">
        <w:rPr>
          <w:rFonts w:ascii="Arial" w:hAnsi="Arial" w:cs="Arial"/>
          <w:lang w:val="ro-RO"/>
        </w:rPr>
        <w:t>.</w:t>
      </w:r>
    </w:p>
    <w:p w14:paraId="394CFD3A" w14:textId="77777777" w:rsidR="00E512E9" w:rsidRPr="0059532F" w:rsidRDefault="00E512E9" w:rsidP="00D27514">
      <w:pPr>
        <w:jc w:val="both"/>
        <w:rPr>
          <w:rFonts w:ascii="Arial" w:hAnsi="Arial" w:cs="Arial"/>
          <w:lang w:val="ro-RO"/>
        </w:rPr>
      </w:pPr>
    </w:p>
    <w:p w14:paraId="3A723DB8" w14:textId="77777777" w:rsidR="003A2E2A" w:rsidRPr="0059532F" w:rsidRDefault="003A2E2A" w:rsidP="00D27514">
      <w:pPr>
        <w:jc w:val="both"/>
        <w:rPr>
          <w:rFonts w:ascii="Arial" w:hAnsi="Arial" w:cs="Arial"/>
          <w:lang w:val="ro-RO"/>
        </w:rPr>
      </w:pPr>
    </w:p>
    <w:p w14:paraId="4BB69C33" w14:textId="77777777" w:rsidR="00CF1450" w:rsidRPr="0059532F" w:rsidRDefault="00CF1450" w:rsidP="00D27514">
      <w:pPr>
        <w:pStyle w:val="Para0-2"/>
        <w:ind w:left="0" w:firstLine="0"/>
        <w:rPr>
          <w:rFonts w:ascii="Arial" w:hAnsi="Arial" w:cs="Arial"/>
          <w:b/>
          <w:sz w:val="20"/>
          <w:lang w:val="ro-RO"/>
        </w:rPr>
      </w:pPr>
    </w:p>
    <w:p w14:paraId="379340FF" w14:textId="77777777" w:rsidR="008866E7" w:rsidRPr="0059532F" w:rsidRDefault="008866E7" w:rsidP="00D27514">
      <w:pPr>
        <w:pStyle w:val="Para0-2"/>
        <w:ind w:left="0" w:firstLine="0"/>
        <w:rPr>
          <w:rFonts w:ascii="Arial" w:hAnsi="Arial" w:cs="Arial"/>
          <w:b/>
          <w:sz w:val="20"/>
          <w:lang w:val="ro-RO"/>
        </w:rPr>
      </w:pPr>
      <w:r w:rsidRPr="0059532F">
        <w:rPr>
          <w:rFonts w:ascii="Arial" w:hAnsi="Arial" w:cs="Arial"/>
          <w:b/>
          <w:sz w:val="20"/>
          <w:lang w:val="ro-RO"/>
        </w:rPr>
        <w:t xml:space="preserve">Articolul </w:t>
      </w:r>
      <w:r w:rsidR="008708DE" w:rsidRPr="0059532F">
        <w:rPr>
          <w:rFonts w:ascii="Arial" w:hAnsi="Arial" w:cs="Arial"/>
          <w:b/>
          <w:sz w:val="20"/>
          <w:lang w:val="ro-RO"/>
        </w:rPr>
        <w:t>1</w:t>
      </w:r>
      <w:r w:rsidR="008708DE" w:rsidRPr="0059532F">
        <w:rPr>
          <w:rFonts w:ascii="Arial" w:hAnsi="Arial" w:cs="Arial"/>
          <w:b/>
          <w:sz w:val="20"/>
          <w:lang w:val="ro-RO"/>
        </w:rPr>
        <w:tab/>
      </w:r>
      <w:r w:rsidR="008708DE" w:rsidRPr="0059532F">
        <w:rPr>
          <w:rFonts w:ascii="Arial" w:hAnsi="Arial" w:cs="Arial"/>
          <w:b/>
          <w:sz w:val="20"/>
          <w:lang w:val="ro-RO"/>
        </w:rPr>
        <w:tab/>
      </w:r>
      <w:r w:rsidRPr="0059532F">
        <w:rPr>
          <w:rFonts w:ascii="Arial" w:hAnsi="Arial" w:cs="Arial"/>
          <w:b/>
          <w:sz w:val="20"/>
          <w:lang w:val="ro-RO"/>
        </w:rPr>
        <w:t>PRINCIPII. INTERPRETARE</w:t>
      </w:r>
    </w:p>
    <w:p w14:paraId="273142C4" w14:textId="77777777" w:rsidR="008866E7" w:rsidRPr="0059532F" w:rsidRDefault="008866E7" w:rsidP="00D27514">
      <w:pPr>
        <w:pStyle w:val="Para0-2"/>
        <w:ind w:left="0" w:firstLine="0"/>
        <w:rPr>
          <w:rFonts w:ascii="Arial" w:hAnsi="Arial" w:cs="Arial"/>
          <w:b/>
          <w:sz w:val="20"/>
          <w:lang w:val="ro-RO"/>
        </w:rPr>
      </w:pPr>
    </w:p>
    <w:p w14:paraId="27DB21A9" w14:textId="77777777" w:rsidR="003A2E2A" w:rsidRPr="0059532F" w:rsidRDefault="003A2E2A" w:rsidP="00D27514">
      <w:pPr>
        <w:numPr>
          <w:ilvl w:val="1"/>
          <w:numId w:val="2"/>
        </w:numPr>
        <w:tabs>
          <w:tab w:val="clear" w:pos="480"/>
          <w:tab w:val="num" w:pos="709"/>
        </w:tabs>
        <w:ind w:left="709" w:hanging="709"/>
        <w:jc w:val="both"/>
        <w:rPr>
          <w:rFonts w:ascii="Arial" w:hAnsi="Arial" w:cs="Arial"/>
          <w:lang w:val="ro-RO"/>
        </w:rPr>
      </w:pPr>
      <w:r w:rsidRPr="0059532F">
        <w:rPr>
          <w:rFonts w:ascii="Arial" w:hAnsi="Arial" w:cs="Arial"/>
          <w:lang w:val="ro-RO"/>
        </w:rPr>
        <w:t>Pentru realizarea interconect</w:t>
      </w:r>
      <w:r w:rsidR="00721AE8" w:rsidRPr="0059532F">
        <w:rPr>
          <w:rFonts w:ascii="Arial" w:hAnsi="Arial" w:cs="Arial"/>
          <w:lang w:val="ro-RO"/>
        </w:rPr>
        <w:t>ă</w:t>
      </w:r>
      <w:r w:rsidRPr="0059532F">
        <w:rPr>
          <w:rFonts w:ascii="Arial" w:hAnsi="Arial" w:cs="Arial"/>
          <w:lang w:val="ro-RO"/>
        </w:rPr>
        <w:t>rii dintre re</w:t>
      </w:r>
      <w:r w:rsidR="00721AE8" w:rsidRPr="0059532F">
        <w:rPr>
          <w:rFonts w:ascii="Arial" w:hAnsi="Arial" w:cs="Arial"/>
          <w:lang w:val="ro-RO"/>
        </w:rPr>
        <w:t>ţ</w:t>
      </w:r>
      <w:r w:rsidRPr="0059532F">
        <w:rPr>
          <w:rFonts w:ascii="Arial" w:hAnsi="Arial" w:cs="Arial"/>
          <w:lang w:val="ro-RO"/>
        </w:rPr>
        <w:t xml:space="preserve">eaua </w:t>
      </w:r>
      <w:r w:rsidR="00C752D9" w:rsidRPr="0059532F">
        <w:rPr>
          <w:rFonts w:ascii="Arial" w:hAnsi="Arial" w:cs="Arial"/>
          <w:lang w:val="ro-RO"/>
        </w:rPr>
        <w:t>Telekom Romania Mobile</w:t>
      </w:r>
      <w:r w:rsidRPr="0059532F">
        <w:rPr>
          <w:rFonts w:ascii="Arial" w:hAnsi="Arial" w:cs="Arial"/>
          <w:lang w:val="ro-RO"/>
        </w:rPr>
        <w:t xml:space="preserve"> </w:t>
      </w:r>
      <w:r w:rsidR="00721AE8" w:rsidRPr="0059532F">
        <w:rPr>
          <w:rFonts w:ascii="Arial" w:hAnsi="Arial" w:cs="Arial"/>
          <w:lang w:val="ro-RO"/>
        </w:rPr>
        <w:t>ş</w:t>
      </w:r>
      <w:r w:rsidRPr="0059532F">
        <w:rPr>
          <w:rFonts w:ascii="Arial" w:hAnsi="Arial" w:cs="Arial"/>
          <w:lang w:val="ro-RO"/>
        </w:rPr>
        <w:t>i re</w:t>
      </w:r>
      <w:r w:rsidR="00721AE8" w:rsidRPr="0059532F">
        <w:rPr>
          <w:rFonts w:ascii="Arial" w:hAnsi="Arial" w:cs="Arial"/>
          <w:lang w:val="ro-RO"/>
        </w:rPr>
        <w:t>ţ</w:t>
      </w:r>
      <w:r w:rsidRPr="0059532F">
        <w:rPr>
          <w:rFonts w:ascii="Arial" w:hAnsi="Arial" w:cs="Arial"/>
          <w:lang w:val="ro-RO"/>
        </w:rPr>
        <w:t>eaua Operator</w:t>
      </w:r>
      <w:r w:rsidR="00585C1C" w:rsidRPr="0059532F">
        <w:rPr>
          <w:rFonts w:ascii="Arial" w:hAnsi="Arial" w:cs="Arial"/>
          <w:lang w:val="ro-RO"/>
        </w:rPr>
        <w:t>ului</w:t>
      </w:r>
      <w:r w:rsidRPr="0059532F">
        <w:rPr>
          <w:rFonts w:ascii="Arial" w:hAnsi="Arial" w:cs="Arial"/>
          <w:lang w:val="ro-RO"/>
        </w:rPr>
        <w:t>, P</w:t>
      </w:r>
      <w:r w:rsidR="00721AE8" w:rsidRPr="0059532F">
        <w:rPr>
          <w:rFonts w:ascii="Arial" w:hAnsi="Arial" w:cs="Arial"/>
          <w:lang w:val="ro-RO"/>
        </w:rPr>
        <w:t>ă</w:t>
      </w:r>
      <w:r w:rsidRPr="0059532F">
        <w:rPr>
          <w:rFonts w:ascii="Arial" w:hAnsi="Arial" w:cs="Arial"/>
          <w:lang w:val="ro-RO"/>
        </w:rPr>
        <w:t xml:space="preserve">rtile vor aplica principiile directoare </w:t>
      </w:r>
      <w:r w:rsidR="00721AE8" w:rsidRPr="0059532F">
        <w:rPr>
          <w:rFonts w:ascii="Arial" w:hAnsi="Arial" w:cs="Arial"/>
          <w:lang w:val="ro-RO"/>
        </w:rPr>
        <w:t>ş</w:t>
      </w:r>
      <w:r w:rsidRPr="0059532F">
        <w:rPr>
          <w:rFonts w:ascii="Arial" w:hAnsi="Arial" w:cs="Arial"/>
          <w:lang w:val="ro-RO"/>
        </w:rPr>
        <w:t>i standardele stabilite prin reglementări naţionale şi internaţionale aplicabile. Ordinea lu</w:t>
      </w:r>
      <w:r w:rsidR="00721AE8" w:rsidRPr="0059532F">
        <w:rPr>
          <w:rFonts w:ascii="Arial" w:hAnsi="Arial" w:cs="Arial"/>
          <w:lang w:val="ro-RO"/>
        </w:rPr>
        <w:t>ă</w:t>
      </w:r>
      <w:r w:rsidRPr="0059532F">
        <w:rPr>
          <w:rFonts w:ascii="Arial" w:hAnsi="Arial" w:cs="Arial"/>
          <w:lang w:val="ro-RO"/>
        </w:rPr>
        <w:t xml:space="preserve">rii lor </w:t>
      </w:r>
      <w:r w:rsidR="00721AE8" w:rsidRPr="0059532F">
        <w:rPr>
          <w:rFonts w:ascii="Arial" w:hAnsi="Arial" w:cs="Arial"/>
          <w:lang w:val="ro-RO"/>
        </w:rPr>
        <w:t>î</w:t>
      </w:r>
      <w:r w:rsidRPr="0059532F">
        <w:rPr>
          <w:rFonts w:ascii="Arial" w:hAnsi="Arial" w:cs="Arial"/>
          <w:lang w:val="ro-RO"/>
        </w:rPr>
        <w:t>n considerare este cea de mai jos:</w:t>
      </w:r>
    </w:p>
    <w:p w14:paraId="1CA71CAD" w14:textId="77777777" w:rsidR="00D27514" w:rsidRPr="0059532F" w:rsidRDefault="00D27514" w:rsidP="00D27514">
      <w:pPr>
        <w:jc w:val="both"/>
        <w:rPr>
          <w:rFonts w:ascii="Arial" w:hAnsi="Arial" w:cs="Arial"/>
          <w:lang w:val="ro-RO"/>
        </w:rPr>
      </w:pPr>
    </w:p>
    <w:p w14:paraId="5203C8E0" w14:textId="77777777" w:rsidR="004B6BC0" w:rsidRPr="0059532F" w:rsidRDefault="00D27514" w:rsidP="00D27514">
      <w:pPr>
        <w:pStyle w:val="Para0-2"/>
        <w:ind w:left="1440" w:hanging="731"/>
        <w:rPr>
          <w:rFonts w:ascii="Arial" w:hAnsi="Arial" w:cs="Arial"/>
          <w:sz w:val="20"/>
          <w:lang w:val="ro-RO"/>
        </w:rPr>
      </w:pPr>
      <w:r w:rsidRPr="0059532F">
        <w:rPr>
          <w:rFonts w:ascii="Arial" w:hAnsi="Arial" w:cs="Arial"/>
          <w:sz w:val="20"/>
          <w:lang w:val="ro-RO"/>
        </w:rPr>
        <w:t>(i)</w:t>
      </w:r>
      <w:r w:rsidRPr="0059532F">
        <w:rPr>
          <w:rFonts w:ascii="Arial" w:hAnsi="Arial" w:cs="Arial"/>
          <w:sz w:val="20"/>
          <w:lang w:val="ro-RO"/>
        </w:rPr>
        <w:tab/>
      </w:r>
      <w:r w:rsidR="004B6BC0" w:rsidRPr="0059532F">
        <w:rPr>
          <w:rFonts w:ascii="Arial" w:hAnsi="Arial" w:cs="Arial"/>
          <w:sz w:val="20"/>
          <w:lang w:val="ro-RO"/>
        </w:rPr>
        <w:t>orice cerinţă cu caracter obligatoriu stabilită prin acte emise la nivelul Uniunii Europene sau al altei organizaţii sau organism internaţional la care România este parte</w:t>
      </w:r>
      <w:r w:rsidR="008E3A06" w:rsidRPr="0059532F">
        <w:rPr>
          <w:rFonts w:ascii="Arial" w:hAnsi="Arial" w:cs="Arial"/>
          <w:sz w:val="20"/>
          <w:lang w:val="ro-RO"/>
        </w:rPr>
        <w:t>, aplicabilă în România;</w:t>
      </w:r>
    </w:p>
    <w:p w14:paraId="763E23C5" w14:textId="77777777" w:rsidR="003A2E2A" w:rsidRPr="0059532F" w:rsidRDefault="00D27514" w:rsidP="00D27514">
      <w:pPr>
        <w:pStyle w:val="Para0-2"/>
        <w:ind w:left="1440" w:hanging="731"/>
        <w:rPr>
          <w:rFonts w:ascii="Arial" w:hAnsi="Arial" w:cs="Arial"/>
          <w:sz w:val="20"/>
          <w:lang w:val="ro-RO"/>
        </w:rPr>
      </w:pPr>
      <w:r w:rsidRPr="0059532F">
        <w:rPr>
          <w:rFonts w:ascii="Arial" w:hAnsi="Arial" w:cs="Arial"/>
          <w:sz w:val="20"/>
          <w:lang w:val="ro-RO"/>
        </w:rPr>
        <w:t>(ii)</w:t>
      </w:r>
      <w:r w:rsidRPr="0059532F">
        <w:rPr>
          <w:rFonts w:ascii="Arial" w:hAnsi="Arial" w:cs="Arial"/>
          <w:sz w:val="20"/>
          <w:lang w:val="ro-RO"/>
        </w:rPr>
        <w:tab/>
      </w:r>
      <w:r w:rsidR="003A2E2A" w:rsidRPr="0059532F">
        <w:rPr>
          <w:rFonts w:ascii="Arial" w:hAnsi="Arial" w:cs="Arial"/>
          <w:sz w:val="20"/>
          <w:lang w:val="ro-RO"/>
        </w:rPr>
        <w:t xml:space="preserve">orice cerinţă </w:t>
      </w:r>
      <w:r w:rsidR="004B6BC0" w:rsidRPr="0059532F">
        <w:rPr>
          <w:rFonts w:ascii="Arial" w:hAnsi="Arial" w:cs="Arial"/>
          <w:sz w:val="20"/>
          <w:lang w:val="ro-RO"/>
        </w:rPr>
        <w:t xml:space="preserve">cu caracter obligatoriu </w:t>
      </w:r>
      <w:r w:rsidR="003A2E2A" w:rsidRPr="0059532F">
        <w:rPr>
          <w:rFonts w:ascii="Arial" w:hAnsi="Arial" w:cs="Arial"/>
          <w:sz w:val="20"/>
          <w:lang w:val="ro-RO"/>
        </w:rPr>
        <w:t xml:space="preserve">stabilită </w:t>
      </w:r>
      <w:r w:rsidR="008E3A06" w:rsidRPr="0059532F">
        <w:rPr>
          <w:rFonts w:ascii="Arial" w:hAnsi="Arial" w:cs="Arial"/>
          <w:sz w:val="20"/>
          <w:lang w:val="ro-RO"/>
        </w:rPr>
        <w:t xml:space="preserve">la nivel naţional </w:t>
      </w:r>
      <w:r w:rsidR="003A2E2A" w:rsidRPr="0059532F">
        <w:rPr>
          <w:rFonts w:ascii="Arial" w:hAnsi="Arial" w:cs="Arial"/>
          <w:sz w:val="20"/>
          <w:lang w:val="ro-RO"/>
        </w:rPr>
        <w:t>prin lege</w:t>
      </w:r>
      <w:r w:rsidR="008E3A06" w:rsidRPr="0059532F">
        <w:rPr>
          <w:rFonts w:ascii="Arial" w:hAnsi="Arial" w:cs="Arial"/>
          <w:sz w:val="20"/>
          <w:lang w:val="ro-RO"/>
        </w:rPr>
        <w:t>, ordonanţă de urgenţă, ordonanţă</w:t>
      </w:r>
      <w:r w:rsidR="00467908" w:rsidRPr="0059532F">
        <w:rPr>
          <w:rFonts w:ascii="Arial" w:hAnsi="Arial" w:cs="Arial"/>
          <w:sz w:val="20"/>
          <w:lang w:val="ro-RO"/>
        </w:rPr>
        <w:t xml:space="preserve">, </w:t>
      </w:r>
      <w:r w:rsidR="008E3A06" w:rsidRPr="0059532F">
        <w:rPr>
          <w:rFonts w:ascii="Arial" w:hAnsi="Arial" w:cs="Arial"/>
          <w:sz w:val="20"/>
          <w:lang w:val="ro-RO"/>
        </w:rPr>
        <w:t>hotărâre a Guvernului</w:t>
      </w:r>
      <w:r w:rsidR="00467908" w:rsidRPr="0059532F">
        <w:rPr>
          <w:rFonts w:ascii="Arial" w:hAnsi="Arial" w:cs="Arial"/>
          <w:sz w:val="20"/>
          <w:lang w:val="ro-RO"/>
        </w:rPr>
        <w:t xml:space="preserve"> sau alte acte cu forţă juridică echivalentă</w:t>
      </w:r>
      <w:r w:rsidR="0023564B" w:rsidRPr="0059532F">
        <w:rPr>
          <w:rFonts w:ascii="Arial" w:hAnsi="Arial" w:cs="Arial"/>
          <w:sz w:val="20"/>
          <w:lang w:val="ro-RO"/>
        </w:rPr>
        <w:t>;</w:t>
      </w:r>
    </w:p>
    <w:p w14:paraId="48EF3A12" w14:textId="77777777" w:rsidR="003A2E2A" w:rsidRPr="0059532F" w:rsidRDefault="00D27514" w:rsidP="00D27514">
      <w:pPr>
        <w:pStyle w:val="Para0-2"/>
        <w:ind w:left="1440" w:hanging="731"/>
        <w:rPr>
          <w:rFonts w:ascii="Arial" w:hAnsi="Arial" w:cs="Arial"/>
          <w:sz w:val="20"/>
          <w:lang w:val="ro-RO"/>
        </w:rPr>
      </w:pPr>
      <w:r w:rsidRPr="0059532F">
        <w:rPr>
          <w:rFonts w:ascii="Arial" w:hAnsi="Arial" w:cs="Arial"/>
          <w:sz w:val="20"/>
          <w:lang w:val="ro-RO"/>
        </w:rPr>
        <w:t>(iii)</w:t>
      </w:r>
      <w:r w:rsidRPr="0059532F">
        <w:rPr>
          <w:rFonts w:ascii="Arial" w:hAnsi="Arial" w:cs="Arial"/>
          <w:sz w:val="20"/>
          <w:lang w:val="ro-RO"/>
        </w:rPr>
        <w:tab/>
      </w:r>
      <w:r w:rsidR="003A2E2A" w:rsidRPr="0059532F">
        <w:rPr>
          <w:rFonts w:ascii="Arial" w:hAnsi="Arial" w:cs="Arial"/>
          <w:sz w:val="20"/>
          <w:lang w:val="ro-RO"/>
        </w:rPr>
        <w:t>orice cerin</w:t>
      </w:r>
      <w:r w:rsidR="00721AE8" w:rsidRPr="0059532F">
        <w:rPr>
          <w:rFonts w:ascii="Arial" w:hAnsi="Arial" w:cs="Arial"/>
          <w:sz w:val="20"/>
          <w:lang w:val="ro-RO"/>
        </w:rPr>
        <w:t>ţă</w:t>
      </w:r>
      <w:r w:rsidR="003A2E2A" w:rsidRPr="0059532F">
        <w:rPr>
          <w:rFonts w:ascii="Arial" w:hAnsi="Arial" w:cs="Arial"/>
          <w:sz w:val="20"/>
          <w:lang w:val="ro-RO"/>
        </w:rPr>
        <w:t xml:space="preserve"> sau decizie impus</w:t>
      </w:r>
      <w:r w:rsidR="00721AE8" w:rsidRPr="0059532F">
        <w:rPr>
          <w:rFonts w:ascii="Arial" w:hAnsi="Arial" w:cs="Arial"/>
          <w:sz w:val="20"/>
          <w:lang w:val="ro-RO"/>
        </w:rPr>
        <w:t>ă</w:t>
      </w:r>
      <w:r w:rsidR="003A2E2A" w:rsidRPr="0059532F">
        <w:rPr>
          <w:rFonts w:ascii="Arial" w:hAnsi="Arial" w:cs="Arial"/>
          <w:sz w:val="20"/>
          <w:lang w:val="ro-RO"/>
        </w:rPr>
        <w:t xml:space="preserve"> de </w:t>
      </w:r>
      <w:r w:rsidR="009439F9" w:rsidRPr="0059532F">
        <w:rPr>
          <w:rFonts w:ascii="Arial" w:hAnsi="Arial" w:cs="Arial"/>
          <w:sz w:val="20"/>
          <w:lang w:val="ro-RO"/>
        </w:rPr>
        <w:t>A</w:t>
      </w:r>
      <w:r w:rsidR="00585C1C" w:rsidRPr="0059532F">
        <w:rPr>
          <w:rFonts w:ascii="Arial" w:hAnsi="Arial" w:cs="Arial"/>
          <w:sz w:val="20"/>
          <w:lang w:val="ro-RO"/>
        </w:rPr>
        <w:t xml:space="preserve">utoritatea de </w:t>
      </w:r>
      <w:r w:rsidR="009439F9" w:rsidRPr="0059532F">
        <w:rPr>
          <w:rFonts w:ascii="Arial" w:hAnsi="Arial" w:cs="Arial"/>
          <w:sz w:val="20"/>
          <w:lang w:val="ro-RO"/>
        </w:rPr>
        <w:t>R</w:t>
      </w:r>
      <w:r w:rsidR="00585C1C" w:rsidRPr="0059532F">
        <w:rPr>
          <w:rFonts w:ascii="Arial" w:hAnsi="Arial" w:cs="Arial"/>
          <w:sz w:val="20"/>
          <w:lang w:val="ro-RO"/>
        </w:rPr>
        <w:t xml:space="preserve">eglementare sau de altă </w:t>
      </w:r>
      <w:r w:rsidR="009439F9" w:rsidRPr="0059532F">
        <w:rPr>
          <w:rFonts w:ascii="Arial" w:hAnsi="Arial" w:cs="Arial"/>
          <w:sz w:val="20"/>
          <w:lang w:val="ro-RO"/>
        </w:rPr>
        <w:t>A</w:t>
      </w:r>
      <w:r w:rsidR="00585C1C" w:rsidRPr="0059532F">
        <w:rPr>
          <w:rFonts w:ascii="Arial" w:hAnsi="Arial" w:cs="Arial"/>
          <w:sz w:val="20"/>
          <w:lang w:val="ro-RO"/>
        </w:rPr>
        <w:t xml:space="preserve">utoritate </w:t>
      </w:r>
      <w:r w:rsidR="009439F9" w:rsidRPr="0059532F">
        <w:rPr>
          <w:rFonts w:ascii="Arial" w:hAnsi="Arial" w:cs="Arial"/>
          <w:sz w:val="20"/>
          <w:lang w:val="ro-RO"/>
        </w:rPr>
        <w:t>R</w:t>
      </w:r>
      <w:r w:rsidR="00585C1C" w:rsidRPr="0059532F">
        <w:rPr>
          <w:rFonts w:ascii="Arial" w:hAnsi="Arial" w:cs="Arial"/>
          <w:sz w:val="20"/>
          <w:lang w:val="ro-RO"/>
        </w:rPr>
        <w:t>elevantă</w:t>
      </w:r>
      <w:r w:rsidR="008E3A06" w:rsidRPr="0059532F">
        <w:rPr>
          <w:rFonts w:ascii="Arial" w:hAnsi="Arial" w:cs="Arial"/>
          <w:sz w:val="20"/>
          <w:lang w:val="ro-RO"/>
        </w:rPr>
        <w:t xml:space="preserve">, altele decât cele menţionate anterior la pct. </w:t>
      </w:r>
      <w:r w:rsidR="008C0CBC" w:rsidRPr="0059532F">
        <w:rPr>
          <w:rFonts w:ascii="Arial" w:hAnsi="Arial" w:cs="Arial"/>
          <w:sz w:val="20"/>
          <w:lang w:val="ro-RO"/>
        </w:rPr>
        <w:t>(i)</w:t>
      </w:r>
      <w:r w:rsidR="008E3A06" w:rsidRPr="0059532F">
        <w:rPr>
          <w:rFonts w:ascii="Arial" w:hAnsi="Arial" w:cs="Arial"/>
          <w:sz w:val="20"/>
          <w:lang w:val="ro-RO"/>
        </w:rPr>
        <w:t xml:space="preserve"> şi </w:t>
      </w:r>
      <w:r w:rsidR="008C0CBC" w:rsidRPr="0059532F">
        <w:rPr>
          <w:rFonts w:ascii="Arial" w:hAnsi="Arial" w:cs="Arial"/>
          <w:sz w:val="20"/>
          <w:lang w:val="ro-RO"/>
        </w:rPr>
        <w:t>(ii)</w:t>
      </w:r>
      <w:r w:rsidR="003A2E2A" w:rsidRPr="0059532F">
        <w:rPr>
          <w:rFonts w:ascii="Arial" w:hAnsi="Arial" w:cs="Arial"/>
          <w:sz w:val="20"/>
          <w:lang w:val="ro-RO"/>
        </w:rPr>
        <w:t xml:space="preserve">; </w:t>
      </w:r>
    </w:p>
    <w:p w14:paraId="1C93A7F9" w14:textId="77777777" w:rsidR="003A2E2A" w:rsidRPr="0059532F" w:rsidRDefault="00D27514" w:rsidP="00D27514">
      <w:pPr>
        <w:pStyle w:val="Para0-2"/>
        <w:ind w:left="1440" w:hanging="731"/>
        <w:rPr>
          <w:rFonts w:ascii="Arial" w:hAnsi="Arial" w:cs="Arial"/>
          <w:sz w:val="20"/>
          <w:lang w:val="ro-RO"/>
        </w:rPr>
      </w:pPr>
      <w:r w:rsidRPr="0059532F">
        <w:rPr>
          <w:rFonts w:ascii="Arial" w:hAnsi="Arial" w:cs="Arial"/>
          <w:sz w:val="20"/>
          <w:lang w:val="ro-RO"/>
        </w:rPr>
        <w:t>(iv)</w:t>
      </w:r>
      <w:r w:rsidRPr="0059532F">
        <w:rPr>
          <w:rFonts w:ascii="Arial" w:hAnsi="Arial" w:cs="Arial"/>
          <w:sz w:val="20"/>
          <w:lang w:val="ro-RO"/>
        </w:rPr>
        <w:tab/>
      </w:r>
      <w:r w:rsidR="003A2E2A" w:rsidRPr="0059532F">
        <w:rPr>
          <w:rFonts w:ascii="Arial" w:hAnsi="Arial" w:cs="Arial"/>
          <w:sz w:val="20"/>
          <w:lang w:val="ro-RO"/>
        </w:rPr>
        <w:t>orice specifica</w:t>
      </w:r>
      <w:r w:rsidR="00721AE8" w:rsidRPr="0059532F">
        <w:rPr>
          <w:rFonts w:ascii="Arial" w:hAnsi="Arial" w:cs="Arial"/>
          <w:sz w:val="20"/>
          <w:lang w:val="ro-RO"/>
        </w:rPr>
        <w:t>ţ</w:t>
      </w:r>
      <w:r w:rsidR="003A2E2A" w:rsidRPr="0059532F">
        <w:rPr>
          <w:rFonts w:ascii="Arial" w:hAnsi="Arial" w:cs="Arial"/>
          <w:sz w:val="20"/>
          <w:lang w:val="ro-RO"/>
        </w:rPr>
        <w:t>ie relevant</w:t>
      </w:r>
      <w:r w:rsidR="00721AE8" w:rsidRPr="0059532F">
        <w:rPr>
          <w:rFonts w:ascii="Arial" w:hAnsi="Arial" w:cs="Arial"/>
          <w:sz w:val="20"/>
          <w:lang w:val="ro-RO"/>
        </w:rPr>
        <w:t>ă</w:t>
      </w:r>
      <w:r w:rsidR="003A2E2A" w:rsidRPr="0059532F">
        <w:rPr>
          <w:rFonts w:ascii="Arial" w:hAnsi="Arial" w:cs="Arial"/>
          <w:sz w:val="20"/>
          <w:lang w:val="ro-RO"/>
        </w:rPr>
        <w:t xml:space="preserve"> notificat</w:t>
      </w:r>
      <w:r w:rsidR="00721AE8" w:rsidRPr="0059532F">
        <w:rPr>
          <w:rFonts w:ascii="Arial" w:hAnsi="Arial" w:cs="Arial"/>
          <w:sz w:val="20"/>
          <w:lang w:val="ro-RO"/>
        </w:rPr>
        <w:t>ă</w:t>
      </w:r>
      <w:r w:rsidR="003A2E2A" w:rsidRPr="0059532F">
        <w:rPr>
          <w:rFonts w:ascii="Arial" w:hAnsi="Arial" w:cs="Arial"/>
          <w:sz w:val="20"/>
          <w:lang w:val="ro-RO"/>
        </w:rPr>
        <w:t xml:space="preserve"> de </w:t>
      </w:r>
      <w:r w:rsidR="009439F9" w:rsidRPr="0059532F">
        <w:rPr>
          <w:rFonts w:ascii="Arial" w:hAnsi="Arial" w:cs="Arial"/>
          <w:sz w:val="20"/>
          <w:lang w:val="ro-RO"/>
        </w:rPr>
        <w:t>A</w:t>
      </w:r>
      <w:r w:rsidR="00585C1C" w:rsidRPr="0059532F">
        <w:rPr>
          <w:rFonts w:ascii="Arial" w:hAnsi="Arial" w:cs="Arial"/>
          <w:sz w:val="20"/>
          <w:lang w:val="ro-RO"/>
        </w:rPr>
        <w:t xml:space="preserve">utoritatea de </w:t>
      </w:r>
      <w:r w:rsidR="009439F9" w:rsidRPr="0059532F">
        <w:rPr>
          <w:rFonts w:ascii="Arial" w:hAnsi="Arial" w:cs="Arial"/>
          <w:sz w:val="20"/>
          <w:lang w:val="ro-RO"/>
        </w:rPr>
        <w:t>R</w:t>
      </w:r>
      <w:r w:rsidR="00585C1C" w:rsidRPr="0059532F">
        <w:rPr>
          <w:rFonts w:ascii="Arial" w:hAnsi="Arial" w:cs="Arial"/>
          <w:sz w:val="20"/>
          <w:lang w:val="ro-RO"/>
        </w:rPr>
        <w:t xml:space="preserve">eglementare sau de altă </w:t>
      </w:r>
      <w:r w:rsidR="009439F9" w:rsidRPr="0059532F">
        <w:rPr>
          <w:rFonts w:ascii="Arial" w:hAnsi="Arial" w:cs="Arial"/>
          <w:sz w:val="20"/>
          <w:lang w:val="ro-RO"/>
        </w:rPr>
        <w:t>A</w:t>
      </w:r>
      <w:r w:rsidR="00585C1C" w:rsidRPr="0059532F">
        <w:rPr>
          <w:rFonts w:ascii="Arial" w:hAnsi="Arial" w:cs="Arial"/>
          <w:sz w:val="20"/>
          <w:lang w:val="ro-RO"/>
        </w:rPr>
        <w:t xml:space="preserve">utoritate </w:t>
      </w:r>
      <w:r w:rsidR="009439F9" w:rsidRPr="0059532F">
        <w:rPr>
          <w:rFonts w:ascii="Arial" w:hAnsi="Arial" w:cs="Arial"/>
          <w:sz w:val="20"/>
          <w:lang w:val="ro-RO"/>
        </w:rPr>
        <w:t>R</w:t>
      </w:r>
      <w:r w:rsidR="00585C1C" w:rsidRPr="0059532F">
        <w:rPr>
          <w:rFonts w:ascii="Arial" w:hAnsi="Arial" w:cs="Arial"/>
          <w:sz w:val="20"/>
          <w:lang w:val="ro-RO"/>
        </w:rPr>
        <w:t>elevantă</w:t>
      </w:r>
      <w:r w:rsidR="003A2E2A" w:rsidRPr="0059532F">
        <w:rPr>
          <w:rFonts w:ascii="Arial" w:hAnsi="Arial" w:cs="Arial"/>
          <w:sz w:val="20"/>
          <w:lang w:val="ro-RO"/>
        </w:rPr>
        <w:t xml:space="preserve">; </w:t>
      </w:r>
    </w:p>
    <w:p w14:paraId="679FB05B" w14:textId="77777777" w:rsidR="003A2E2A" w:rsidRPr="0059532F" w:rsidRDefault="00D27514" w:rsidP="00D27514">
      <w:pPr>
        <w:pStyle w:val="Para0-2"/>
        <w:ind w:left="1440" w:hanging="731"/>
        <w:rPr>
          <w:rFonts w:ascii="Arial" w:hAnsi="Arial" w:cs="Arial"/>
          <w:sz w:val="20"/>
          <w:lang w:val="ro-RO"/>
        </w:rPr>
      </w:pPr>
      <w:r w:rsidRPr="0059532F">
        <w:rPr>
          <w:rFonts w:ascii="Arial" w:hAnsi="Arial" w:cs="Arial"/>
          <w:sz w:val="20"/>
          <w:lang w:val="ro-RO"/>
        </w:rPr>
        <w:t>(v)</w:t>
      </w:r>
      <w:r w:rsidRPr="0059532F">
        <w:rPr>
          <w:rFonts w:ascii="Arial" w:hAnsi="Arial" w:cs="Arial"/>
          <w:sz w:val="20"/>
          <w:lang w:val="ro-RO"/>
        </w:rPr>
        <w:tab/>
      </w:r>
      <w:r w:rsidR="003A2E2A" w:rsidRPr="0059532F">
        <w:rPr>
          <w:rFonts w:ascii="Arial" w:hAnsi="Arial" w:cs="Arial"/>
          <w:sz w:val="20"/>
          <w:lang w:val="ro-RO"/>
        </w:rPr>
        <w:t xml:space="preserve">orice recomandare ETSI;  </w:t>
      </w:r>
    </w:p>
    <w:p w14:paraId="743D7609" w14:textId="77777777" w:rsidR="003A2E2A" w:rsidRPr="0059532F" w:rsidRDefault="00D27514" w:rsidP="00D27514">
      <w:pPr>
        <w:pStyle w:val="Para0-2"/>
        <w:ind w:left="1440" w:hanging="731"/>
        <w:rPr>
          <w:rFonts w:ascii="Arial" w:hAnsi="Arial" w:cs="Arial"/>
          <w:sz w:val="20"/>
          <w:lang w:val="ro-RO"/>
        </w:rPr>
      </w:pPr>
      <w:r w:rsidRPr="0059532F">
        <w:rPr>
          <w:rFonts w:ascii="Arial" w:hAnsi="Arial" w:cs="Arial"/>
          <w:sz w:val="20"/>
          <w:lang w:val="ro-RO"/>
        </w:rPr>
        <w:t>(vi)</w:t>
      </w:r>
      <w:r w:rsidRPr="0059532F">
        <w:rPr>
          <w:rFonts w:ascii="Arial" w:hAnsi="Arial" w:cs="Arial"/>
          <w:sz w:val="20"/>
          <w:lang w:val="ro-RO"/>
        </w:rPr>
        <w:tab/>
      </w:r>
      <w:r w:rsidR="003A2E2A" w:rsidRPr="0059532F">
        <w:rPr>
          <w:rFonts w:ascii="Arial" w:hAnsi="Arial" w:cs="Arial"/>
          <w:sz w:val="20"/>
          <w:lang w:val="ro-RO"/>
        </w:rPr>
        <w:t xml:space="preserve">orice recomandare ITU-T; </w:t>
      </w:r>
    </w:p>
    <w:p w14:paraId="74E63572" w14:textId="77777777" w:rsidR="003A2E2A" w:rsidRPr="0059532F" w:rsidRDefault="00D27514" w:rsidP="00D27514">
      <w:pPr>
        <w:pStyle w:val="Para0-2"/>
        <w:ind w:left="1440" w:hanging="731"/>
        <w:rPr>
          <w:rFonts w:ascii="Arial" w:hAnsi="Arial" w:cs="Arial"/>
          <w:sz w:val="20"/>
          <w:lang w:val="ro-RO"/>
        </w:rPr>
      </w:pPr>
      <w:r w:rsidRPr="0059532F">
        <w:rPr>
          <w:rFonts w:ascii="Arial" w:hAnsi="Arial" w:cs="Arial"/>
          <w:sz w:val="20"/>
          <w:lang w:val="ro-RO"/>
        </w:rPr>
        <w:t>(vii)</w:t>
      </w:r>
      <w:r w:rsidRPr="0059532F">
        <w:rPr>
          <w:rFonts w:ascii="Arial" w:hAnsi="Arial" w:cs="Arial"/>
          <w:sz w:val="20"/>
          <w:lang w:val="ro-RO"/>
        </w:rPr>
        <w:tab/>
      </w:r>
      <w:r w:rsidR="003A2E2A" w:rsidRPr="0059532F">
        <w:rPr>
          <w:rFonts w:ascii="Arial" w:hAnsi="Arial" w:cs="Arial"/>
          <w:sz w:val="20"/>
          <w:lang w:val="ro-RO"/>
        </w:rPr>
        <w:t>Memorandumul GSM (unde poate fi aplicat)</w:t>
      </w:r>
      <w:r w:rsidR="0023564B" w:rsidRPr="0059532F">
        <w:rPr>
          <w:rFonts w:ascii="Arial" w:hAnsi="Arial" w:cs="Arial"/>
          <w:sz w:val="20"/>
          <w:lang w:val="ro-RO"/>
        </w:rPr>
        <w:t>.</w:t>
      </w:r>
      <w:r w:rsidR="003A2E2A" w:rsidRPr="0059532F">
        <w:rPr>
          <w:rFonts w:ascii="Arial" w:hAnsi="Arial" w:cs="Arial"/>
          <w:sz w:val="20"/>
          <w:lang w:val="ro-RO"/>
        </w:rPr>
        <w:t xml:space="preserve">  </w:t>
      </w:r>
    </w:p>
    <w:p w14:paraId="3E9D521F" w14:textId="77777777" w:rsidR="003A2E2A" w:rsidRPr="0059532F" w:rsidRDefault="003A2E2A" w:rsidP="00D27514">
      <w:pPr>
        <w:jc w:val="both"/>
        <w:rPr>
          <w:rFonts w:ascii="Arial" w:hAnsi="Arial" w:cs="Arial"/>
          <w:lang w:val="ro-RO"/>
        </w:rPr>
      </w:pPr>
    </w:p>
    <w:p w14:paraId="346444E8" w14:textId="77777777" w:rsidR="00D27514" w:rsidRPr="0059532F" w:rsidRDefault="003A2E2A" w:rsidP="00D27514">
      <w:pPr>
        <w:numPr>
          <w:ilvl w:val="1"/>
          <w:numId w:val="2"/>
        </w:numPr>
        <w:tabs>
          <w:tab w:val="clear" w:pos="480"/>
          <w:tab w:val="num" w:pos="709"/>
        </w:tabs>
        <w:ind w:left="709" w:hanging="709"/>
        <w:jc w:val="both"/>
        <w:rPr>
          <w:rFonts w:ascii="Arial" w:hAnsi="Arial" w:cs="Arial"/>
          <w:lang w:val="ro-RO"/>
        </w:rPr>
      </w:pPr>
      <w:r w:rsidRPr="0059532F">
        <w:rPr>
          <w:rFonts w:ascii="Arial" w:hAnsi="Arial" w:cs="Arial"/>
          <w:lang w:val="ro-RO"/>
        </w:rPr>
        <w:t>Termenii şi expresiile din acest Acord vor avea sensul prev</w:t>
      </w:r>
      <w:r w:rsidR="00721AE8" w:rsidRPr="0059532F">
        <w:rPr>
          <w:rFonts w:ascii="Arial" w:hAnsi="Arial" w:cs="Arial"/>
          <w:lang w:val="ro-RO"/>
        </w:rPr>
        <w:t>ă</w:t>
      </w:r>
      <w:r w:rsidRPr="0059532F">
        <w:rPr>
          <w:rFonts w:ascii="Arial" w:hAnsi="Arial" w:cs="Arial"/>
          <w:lang w:val="ro-RO"/>
        </w:rPr>
        <w:t xml:space="preserve">zut </w:t>
      </w:r>
      <w:r w:rsidR="00721AE8" w:rsidRPr="0059532F">
        <w:rPr>
          <w:rFonts w:ascii="Arial" w:hAnsi="Arial" w:cs="Arial"/>
          <w:lang w:val="ro-RO"/>
        </w:rPr>
        <w:t>î</w:t>
      </w:r>
      <w:r w:rsidRPr="0059532F">
        <w:rPr>
          <w:rFonts w:ascii="Arial" w:hAnsi="Arial" w:cs="Arial"/>
          <w:lang w:val="ro-RO"/>
        </w:rPr>
        <w:t>n cuprinsul defini</w:t>
      </w:r>
      <w:r w:rsidR="00721AE8" w:rsidRPr="0059532F">
        <w:rPr>
          <w:rFonts w:ascii="Arial" w:hAnsi="Arial" w:cs="Arial"/>
          <w:lang w:val="ro-RO"/>
        </w:rPr>
        <w:t>ţ</w:t>
      </w:r>
      <w:r w:rsidRPr="0059532F">
        <w:rPr>
          <w:rFonts w:ascii="Arial" w:hAnsi="Arial" w:cs="Arial"/>
          <w:lang w:val="ro-RO"/>
        </w:rPr>
        <w:t>iilor</w:t>
      </w:r>
      <w:r w:rsidR="009439F9" w:rsidRPr="0059532F">
        <w:rPr>
          <w:rFonts w:ascii="Arial" w:hAnsi="Arial" w:cs="Arial"/>
          <w:lang w:val="ro-RO"/>
        </w:rPr>
        <w:t>,</w:t>
      </w:r>
      <w:r w:rsidRPr="0059532F">
        <w:rPr>
          <w:rFonts w:ascii="Arial" w:hAnsi="Arial" w:cs="Arial"/>
          <w:lang w:val="ro-RO"/>
        </w:rPr>
        <w:t xml:space="preserve"> exceptând cazul </w:t>
      </w:r>
      <w:r w:rsidR="00721AE8" w:rsidRPr="0059532F">
        <w:rPr>
          <w:rFonts w:ascii="Arial" w:hAnsi="Arial" w:cs="Arial"/>
          <w:lang w:val="ro-RO"/>
        </w:rPr>
        <w:t>î</w:t>
      </w:r>
      <w:r w:rsidRPr="0059532F">
        <w:rPr>
          <w:rFonts w:ascii="Arial" w:hAnsi="Arial" w:cs="Arial"/>
          <w:lang w:val="ro-RO"/>
        </w:rPr>
        <w:t>n care contextul reclam</w:t>
      </w:r>
      <w:r w:rsidR="00721AE8" w:rsidRPr="0059532F">
        <w:rPr>
          <w:rFonts w:ascii="Arial" w:hAnsi="Arial" w:cs="Arial"/>
          <w:lang w:val="ro-RO"/>
        </w:rPr>
        <w:t>ă</w:t>
      </w:r>
      <w:r w:rsidRPr="0059532F">
        <w:rPr>
          <w:rFonts w:ascii="Arial" w:hAnsi="Arial" w:cs="Arial"/>
          <w:lang w:val="ro-RO"/>
        </w:rPr>
        <w:t xml:space="preserve"> altfel.</w:t>
      </w:r>
    </w:p>
    <w:p w14:paraId="05B4435D" w14:textId="77777777" w:rsidR="00CF1450" w:rsidRPr="0059532F" w:rsidRDefault="00CF1450" w:rsidP="00CF1450">
      <w:pPr>
        <w:jc w:val="both"/>
        <w:rPr>
          <w:rFonts w:ascii="Arial" w:hAnsi="Arial" w:cs="Arial"/>
          <w:lang w:val="ro-RO"/>
        </w:rPr>
      </w:pPr>
    </w:p>
    <w:p w14:paraId="6F88FA68" w14:textId="77777777" w:rsidR="00B23E84" w:rsidRPr="0059532F" w:rsidRDefault="003A2E2A" w:rsidP="00D27514">
      <w:pPr>
        <w:numPr>
          <w:ilvl w:val="1"/>
          <w:numId w:val="2"/>
        </w:numPr>
        <w:tabs>
          <w:tab w:val="clear" w:pos="480"/>
          <w:tab w:val="num" w:pos="709"/>
        </w:tabs>
        <w:ind w:left="709" w:hanging="709"/>
        <w:jc w:val="both"/>
        <w:rPr>
          <w:rFonts w:ascii="Arial" w:hAnsi="Arial" w:cs="Arial"/>
          <w:lang w:val="ro-RO"/>
        </w:rPr>
      </w:pPr>
      <w:r w:rsidRPr="0059532F">
        <w:rPr>
          <w:rFonts w:ascii="Arial" w:hAnsi="Arial" w:cs="Arial"/>
          <w:lang w:val="ro-RO"/>
        </w:rPr>
        <w:t>Defini</w:t>
      </w:r>
      <w:r w:rsidR="00721AE8" w:rsidRPr="0059532F">
        <w:rPr>
          <w:rFonts w:ascii="Arial" w:hAnsi="Arial" w:cs="Arial"/>
          <w:lang w:val="ro-RO"/>
        </w:rPr>
        <w:t>ţ</w:t>
      </w:r>
      <w:r w:rsidRPr="0059532F">
        <w:rPr>
          <w:rFonts w:ascii="Arial" w:hAnsi="Arial" w:cs="Arial"/>
          <w:lang w:val="ro-RO"/>
        </w:rPr>
        <w:t>iile</w:t>
      </w:r>
      <w:r w:rsidR="008C0CBC" w:rsidRPr="0059532F">
        <w:rPr>
          <w:rFonts w:ascii="Arial" w:hAnsi="Arial" w:cs="Arial"/>
          <w:lang w:val="ro-RO"/>
        </w:rPr>
        <w:t xml:space="preserve"> </w:t>
      </w:r>
      <w:r w:rsidRPr="0059532F">
        <w:rPr>
          <w:rFonts w:ascii="Arial" w:hAnsi="Arial" w:cs="Arial"/>
          <w:lang w:val="ro-RO"/>
        </w:rPr>
        <w:t>din prezentul Acord sunt specifice prezentului A</w:t>
      </w:r>
      <w:r w:rsidR="00C45E35" w:rsidRPr="0059532F">
        <w:rPr>
          <w:rFonts w:ascii="Arial" w:hAnsi="Arial" w:cs="Arial"/>
          <w:lang w:val="ro-RO"/>
        </w:rPr>
        <w:t>cord </w:t>
      </w:r>
      <w:r w:rsidR="00721AE8" w:rsidRPr="0059532F">
        <w:rPr>
          <w:rFonts w:ascii="Arial" w:hAnsi="Arial" w:cs="Arial"/>
          <w:lang w:val="ro-RO"/>
        </w:rPr>
        <w:t>ş</w:t>
      </w:r>
      <w:r w:rsidR="00C45E35" w:rsidRPr="0059532F">
        <w:rPr>
          <w:rFonts w:ascii="Arial" w:hAnsi="Arial" w:cs="Arial"/>
          <w:lang w:val="ro-RO"/>
        </w:rPr>
        <w:t xml:space="preserve">i nu sunt în contradicţie </w:t>
      </w:r>
      <w:r w:rsidRPr="0059532F">
        <w:rPr>
          <w:rFonts w:ascii="Arial" w:hAnsi="Arial" w:cs="Arial"/>
          <w:lang w:val="ro-RO"/>
        </w:rPr>
        <w:t>cu defini</w:t>
      </w:r>
      <w:r w:rsidR="00721AE8" w:rsidRPr="0059532F">
        <w:rPr>
          <w:rFonts w:ascii="Arial" w:hAnsi="Arial" w:cs="Arial"/>
          <w:lang w:val="ro-RO"/>
        </w:rPr>
        <w:t>ţ</w:t>
      </w:r>
      <w:r w:rsidRPr="0059532F">
        <w:rPr>
          <w:rFonts w:ascii="Arial" w:hAnsi="Arial" w:cs="Arial"/>
          <w:lang w:val="ro-RO"/>
        </w:rPr>
        <w:t>iile din legisla</w:t>
      </w:r>
      <w:r w:rsidR="00721AE8" w:rsidRPr="0059532F">
        <w:rPr>
          <w:rFonts w:ascii="Arial" w:hAnsi="Arial" w:cs="Arial"/>
          <w:lang w:val="ro-RO"/>
        </w:rPr>
        <w:t>ţ</w:t>
      </w:r>
      <w:r w:rsidRPr="0059532F">
        <w:rPr>
          <w:rFonts w:ascii="Arial" w:hAnsi="Arial" w:cs="Arial"/>
          <w:lang w:val="ro-RO"/>
        </w:rPr>
        <w:t>ia aplicabil</w:t>
      </w:r>
      <w:r w:rsidR="00721AE8" w:rsidRPr="0059532F">
        <w:rPr>
          <w:rFonts w:ascii="Arial" w:hAnsi="Arial" w:cs="Arial"/>
          <w:lang w:val="ro-RO"/>
        </w:rPr>
        <w:t>ă</w:t>
      </w:r>
      <w:r w:rsidRPr="0059532F">
        <w:rPr>
          <w:rFonts w:ascii="Arial" w:hAnsi="Arial" w:cs="Arial"/>
          <w:lang w:val="ro-RO"/>
        </w:rPr>
        <w:t xml:space="preserve">. </w:t>
      </w:r>
      <w:r w:rsidR="00721AE8" w:rsidRPr="0059532F">
        <w:rPr>
          <w:rFonts w:ascii="Arial" w:hAnsi="Arial" w:cs="Arial"/>
          <w:lang w:val="ro-RO"/>
        </w:rPr>
        <w:t>Î</w:t>
      </w:r>
      <w:r w:rsidRPr="0059532F">
        <w:rPr>
          <w:rFonts w:ascii="Arial" w:hAnsi="Arial" w:cs="Arial"/>
          <w:lang w:val="ro-RO"/>
        </w:rPr>
        <w:t>n cazul în care defini</w:t>
      </w:r>
      <w:r w:rsidR="00721AE8" w:rsidRPr="0059532F">
        <w:rPr>
          <w:rFonts w:ascii="Arial" w:hAnsi="Arial" w:cs="Arial"/>
          <w:lang w:val="ro-RO"/>
        </w:rPr>
        <w:t>ţ</w:t>
      </w:r>
      <w:r w:rsidRPr="0059532F">
        <w:rPr>
          <w:rFonts w:ascii="Arial" w:hAnsi="Arial" w:cs="Arial"/>
          <w:lang w:val="ro-RO"/>
        </w:rPr>
        <w:t>ia anumitor</w:t>
      </w:r>
      <w:r w:rsidR="00C45E35" w:rsidRPr="0059532F">
        <w:rPr>
          <w:rFonts w:ascii="Arial" w:hAnsi="Arial" w:cs="Arial"/>
          <w:lang w:val="ro-RO"/>
        </w:rPr>
        <w:t xml:space="preserve"> </w:t>
      </w:r>
      <w:r w:rsidRPr="0059532F">
        <w:rPr>
          <w:rFonts w:ascii="Arial" w:hAnsi="Arial" w:cs="Arial"/>
          <w:lang w:val="ro-RO"/>
        </w:rPr>
        <w:t xml:space="preserve">servicii </w:t>
      </w:r>
      <w:r w:rsidR="009439F9" w:rsidRPr="0059532F">
        <w:rPr>
          <w:rFonts w:ascii="Arial" w:hAnsi="Arial" w:cs="Arial"/>
          <w:lang w:val="ro-RO"/>
        </w:rPr>
        <w:t xml:space="preserve">sau a altor </w:t>
      </w:r>
      <w:r w:rsidR="004B6BC0" w:rsidRPr="0059532F">
        <w:rPr>
          <w:rFonts w:ascii="Arial" w:hAnsi="Arial" w:cs="Arial"/>
          <w:lang w:val="ro-RO"/>
        </w:rPr>
        <w:t>noţiuni</w:t>
      </w:r>
      <w:r w:rsidR="009439F9" w:rsidRPr="0059532F">
        <w:rPr>
          <w:rFonts w:ascii="Arial" w:hAnsi="Arial" w:cs="Arial"/>
          <w:lang w:val="ro-RO"/>
        </w:rPr>
        <w:t xml:space="preserve"> </w:t>
      </w:r>
      <w:r w:rsidRPr="0059532F">
        <w:rPr>
          <w:rFonts w:ascii="Arial" w:hAnsi="Arial" w:cs="Arial"/>
          <w:lang w:val="ro-RO"/>
        </w:rPr>
        <w:t>din prezentul Acord este mai restr</w:t>
      </w:r>
      <w:r w:rsidR="00721AE8" w:rsidRPr="0059532F">
        <w:rPr>
          <w:rFonts w:ascii="Arial" w:hAnsi="Arial" w:cs="Arial"/>
          <w:lang w:val="ro-RO"/>
        </w:rPr>
        <w:t>â</w:t>
      </w:r>
      <w:r w:rsidRPr="0059532F">
        <w:rPr>
          <w:rFonts w:ascii="Arial" w:hAnsi="Arial" w:cs="Arial"/>
          <w:lang w:val="ro-RO"/>
        </w:rPr>
        <w:t>ns</w:t>
      </w:r>
      <w:r w:rsidR="00721AE8" w:rsidRPr="0059532F">
        <w:rPr>
          <w:rFonts w:ascii="Arial" w:hAnsi="Arial" w:cs="Arial"/>
          <w:lang w:val="ro-RO"/>
        </w:rPr>
        <w:t>ă</w:t>
      </w:r>
      <w:r w:rsidRPr="0059532F">
        <w:rPr>
          <w:rFonts w:ascii="Arial" w:hAnsi="Arial" w:cs="Arial"/>
          <w:lang w:val="ro-RO"/>
        </w:rPr>
        <w:t xml:space="preserve"> </w:t>
      </w:r>
      <w:r w:rsidR="00AE6094" w:rsidRPr="0059532F">
        <w:rPr>
          <w:rFonts w:ascii="Arial" w:hAnsi="Arial" w:cs="Arial"/>
          <w:lang w:val="ro-RO"/>
        </w:rPr>
        <w:t xml:space="preserve">sau în alt mod diferită </w:t>
      </w:r>
      <w:r w:rsidRPr="0059532F">
        <w:rPr>
          <w:rFonts w:ascii="Arial" w:hAnsi="Arial" w:cs="Arial"/>
          <w:lang w:val="ro-RO"/>
        </w:rPr>
        <w:t>dec</w:t>
      </w:r>
      <w:r w:rsidR="00721AE8" w:rsidRPr="0059532F">
        <w:rPr>
          <w:rFonts w:ascii="Arial" w:hAnsi="Arial" w:cs="Arial"/>
          <w:lang w:val="ro-RO"/>
        </w:rPr>
        <w:t>â</w:t>
      </w:r>
      <w:r w:rsidRPr="0059532F">
        <w:rPr>
          <w:rFonts w:ascii="Arial" w:hAnsi="Arial" w:cs="Arial"/>
          <w:lang w:val="ro-RO"/>
        </w:rPr>
        <w:t>t cea conţinută în prevederile leg</w:t>
      </w:r>
      <w:r w:rsidR="00C711A5" w:rsidRPr="0059532F">
        <w:rPr>
          <w:rFonts w:ascii="Arial" w:hAnsi="Arial" w:cs="Arial"/>
          <w:lang w:val="ro-RO"/>
        </w:rPr>
        <w:t>islaţiei primare sau secundare</w:t>
      </w:r>
      <w:r w:rsidRPr="0059532F">
        <w:rPr>
          <w:rFonts w:ascii="Arial" w:hAnsi="Arial" w:cs="Arial"/>
          <w:lang w:val="ro-RO"/>
        </w:rPr>
        <w:t>, Acordul se va aplica serviciilor </w:t>
      </w:r>
      <w:r w:rsidR="004B6BC0" w:rsidRPr="0059532F">
        <w:rPr>
          <w:rFonts w:ascii="Arial" w:hAnsi="Arial" w:cs="Arial"/>
          <w:lang w:val="ro-RO"/>
        </w:rPr>
        <w:t xml:space="preserve">sau celorlalte noţiuni </w:t>
      </w:r>
      <w:r w:rsidRPr="0059532F">
        <w:rPr>
          <w:rFonts w:ascii="Arial" w:hAnsi="Arial" w:cs="Arial"/>
          <w:lang w:val="ro-RO"/>
        </w:rPr>
        <w:t xml:space="preserve">aşa cum sunt definite în Acord </w:t>
      </w:r>
      <w:r w:rsidR="00721AE8" w:rsidRPr="0059532F">
        <w:rPr>
          <w:rFonts w:ascii="Arial" w:hAnsi="Arial" w:cs="Arial"/>
          <w:lang w:val="ro-RO"/>
        </w:rPr>
        <w:t>î</w:t>
      </w:r>
      <w:r w:rsidRPr="0059532F">
        <w:rPr>
          <w:rFonts w:ascii="Arial" w:hAnsi="Arial" w:cs="Arial"/>
          <w:lang w:val="ro-RO"/>
        </w:rPr>
        <w:t xml:space="preserve">n mod explicit, cu excepţia situaţiilor în care </w:t>
      </w:r>
      <w:r w:rsidR="00C711A5" w:rsidRPr="0059532F">
        <w:rPr>
          <w:rFonts w:ascii="Arial" w:hAnsi="Arial" w:cs="Arial"/>
          <w:lang w:val="ro-RO"/>
        </w:rPr>
        <w:t>prevederile respective</w:t>
      </w:r>
      <w:r w:rsidRPr="0059532F">
        <w:rPr>
          <w:rFonts w:ascii="Arial" w:hAnsi="Arial" w:cs="Arial"/>
          <w:lang w:val="ro-RO"/>
        </w:rPr>
        <w:t xml:space="preserve"> interzic restrângerea </w:t>
      </w:r>
      <w:r w:rsidR="00AE6094" w:rsidRPr="0059532F">
        <w:rPr>
          <w:rFonts w:ascii="Arial" w:hAnsi="Arial" w:cs="Arial"/>
          <w:lang w:val="ro-RO"/>
        </w:rPr>
        <w:t xml:space="preserve">sau definirea în alt mod diferit </w:t>
      </w:r>
      <w:r w:rsidR="00C711A5" w:rsidRPr="0059532F">
        <w:rPr>
          <w:rFonts w:ascii="Arial" w:hAnsi="Arial" w:cs="Arial"/>
          <w:lang w:val="ro-RO"/>
        </w:rPr>
        <w:t xml:space="preserve"> a acestora</w:t>
      </w:r>
      <w:r w:rsidRPr="0059532F">
        <w:rPr>
          <w:rFonts w:ascii="Arial" w:hAnsi="Arial" w:cs="Arial"/>
          <w:lang w:val="ro-RO"/>
        </w:rPr>
        <w:t>.</w:t>
      </w:r>
    </w:p>
    <w:p w14:paraId="74FB6DC0" w14:textId="77777777" w:rsidR="00B23E84" w:rsidRPr="0059532F" w:rsidRDefault="00B23E84" w:rsidP="00D27514">
      <w:pPr>
        <w:jc w:val="both"/>
        <w:rPr>
          <w:rFonts w:ascii="Arial" w:hAnsi="Arial" w:cs="Arial"/>
          <w:lang w:val="ro-RO"/>
        </w:rPr>
      </w:pPr>
    </w:p>
    <w:p w14:paraId="6CAE5642" w14:textId="77777777" w:rsidR="004B3C16" w:rsidRPr="0059532F" w:rsidRDefault="004B3C16" w:rsidP="00D27514">
      <w:pPr>
        <w:numPr>
          <w:ilvl w:val="1"/>
          <w:numId w:val="2"/>
        </w:numPr>
        <w:tabs>
          <w:tab w:val="clear" w:pos="480"/>
          <w:tab w:val="num" w:pos="709"/>
        </w:tabs>
        <w:ind w:left="709" w:hanging="709"/>
        <w:jc w:val="both"/>
        <w:rPr>
          <w:rFonts w:ascii="Arial" w:hAnsi="Arial" w:cs="Arial"/>
          <w:lang w:val="ro-RO"/>
        </w:rPr>
      </w:pPr>
      <w:r w:rsidRPr="0059532F">
        <w:rPr>
          <w:rFonts w:ascii="Arial" w:hAnsi="Arial" w:cs="Arial"/>
          <w:lang w:val="ro-RO"/>
        </w:rPr>
        <w:t>Termenii şi expresiile care sunt utilizaţi în cuprinsul Acordului fără a fi definiţi în cuprinsul acestuia</w:t>
      </w:r>
      <w:r w:rsidR="0071105B" w:rsidRPr="0059532F">
        <w:rPr>
          <w:rFonts w:ascii="Arial" w:hAnsi="Arial" w:cs="Arial"/>
          <w:lang w:val="ro-RO"/>
        </w:rPr>
        <w:t>,</w:t>
      </w:r>
      <w:r w:rsidRPr="0059532F">
        <w:rPr>
          <w:rFonts w:ascii="Arial" w:hAnsi="Arial" w:cs="Arial"/>
          <w:lang w:val="ro-RO"/>
        </w:rPr>
        <w:t xml:space="preserve"> dar care sunt definiţi în legislaţia primară sau secundară din domeniul comunicaţiilor electronice au înţelesul prevăzut în aceasta din urmă</w:t>
      </w:r>
      <w:r w:rsidR="00AE6094" w:rsidRPr="0059532F">
        <w:rPr>
          <w:rFonts w:ascii="Arial" w:hAnsi="Arial" w:cs="Arial"/>
          <w:lang w:val="ro-RO"/>
        </w:rPr>
        <w:t>, exceptând cazul în care rezultă altfel din context</w:t>
      </w:r>
      <w:r w:rsidRPr="0059532F">
        <w:rPr>
          <w:rFonts w:ascii="Arial" w:hAnsi="Arial" w:cs="Arial"/>
          <w:lang w:val="ro-RO"/>
        </w:rPr>
        <w:t>.</w:t>
      </w:r>
    </w:p>
    <w:p w14:paraId="77301763" w14:textId="77777777" w:rsidR="004B3C16" w:rsidRPr="0059532F" w:rsidRDefault="004B3C16" w:rsidP="00D27514">
      <w:pPr>
        <w:jc w:val="both"/>
        <w:rPr>
          <w:rFonts w:ascii="Arial" w:hAnsi="Arial" w:cs="Arial"/>
          <w:lang w:val="ro-RO"/>
        </w:rPr>
      </w:pPr>
    </w:p>
    <w:p w14:paraId="0AFE2316" w14:textId="77777777" w:rsidR="004B3C16" w:rsidRPr="0059532F" w:rsidRDefault="004B3C16" w:rsidP="00D27514">
      <w:pPr>
        <w:numPr>
          <w:ilvl w:val="1"/>
          <w:numId w:val="2"/>
        </w:numPr>
        <w:tabs>
          <w:tab w:val="clear" w:pos="480"/>
          <w:tab w:val="num" w:pos="709"/>
        </w:tabs>
        <w:ind w:left="709" w:hanging="709"/>
        <w:jc w:val="both"/>
        <w:rPr>
          <w:rFonts w:ascii="Arial" w:hAnsi="Arial" w:cs="Arial"/>
          <w:lang w:val="ro-RO"/>
        </w:rPr>
      </w:pPr>
      <w:r w:rsidRPr="0059532F">
        <w:rPr>
          <w:rFonts w:ascii="Arial" w:hAnsi="Arial" w:cs="Arial"/>
          <w:lang w:val="ro-RO"/>
        </w:rPr>
        <w:t xml:space="preserve">Interpretarea Acordului se va baza pe prioritatea voinţei reale a Părţilor şi pe regulile de interpretare a contractelor prevăzute la art. </w:t>
      </w:r>
      <w:r w:rsidR="003500F5" w:rsidRPr="0059532F">
        <w:rPr>
          <w:rFonts w:ascii="Arial" w:hAnsi="Arial" w:cs="Arial"/>
          <w:lang w:val="ro-RO"/>
        </w:rPr>
        <w:t>1.266</w:t>
      </w:r>
      <w:r w:rsidRPr="0059532F">
        <w:rPr>
          <w:rFonts w:ascii="Arial" w:hAnsi="Arial" w:cs="Arial"/>
          <w:lang w:val="ro-RO"/>
        </w:rPr>
        <w:t>-</w:t>
      </w:r>
      <w:r w:rsidR="003500F5" w:rsidRPr="0059532F">
        <w:rPr>
          <w:rFonts w:ascii="Arial" w:hAnsi="Arial" w:cs="Arial"/>
          <w:lang w:val="ro-RO"/>
        </w:rPr>
        <w:t>1.269</w:t>
      </w:r>
      <w:r w:rsidRPr="0059532F">
        <w:rPr>
          <w:rFonts w:ascii="Arial" w:hAnsi="Arial" w:cs="Arial"/>
          <w:lang w:val="ro-RO"/>
        </w:rPr>
        <w:t xml:space="preserve"> din Codul civil şi de </w:t>
      </w:r>
      <w:r w:rsidR="00AD1525" w:rsidRPr="0059532F">
        <w:rPr>
          <w:rFonts w:ascii="Arial" w:hAnsi="Arial" w:cs="Arial"/>
          <w:lang w:val="ro-RO"/>
        </w:rPr>
        <w:t>alte acte normative aplicabile.</w:t>
      </w:r>
    </w:p>
    <w:p w14:paraId="5294A8AE" w14:textId="77777777" w:rsidR="00AD1525" w:rsidRPr="0059532F" w:rsidRDefault="00AD1525" w:rsidP="00D27514">
      <w:pPr>
        <w:jc w:val="both"/>
        <w:rPr>
          <w:rFonts w:ascii="Arial" w:hAnsi="Arial" w:cs="Arial"/>
          <w:lang w:val="ro-RO"/>
        </w:rPr>
      </w:pPr>
    </w:p>
    <w:p w14:paraId="2C180310" w14:textId="77777777" w:rsidR="003A2E2A" w:rsidRPr="0059532F" w:rsidRDefault="00C96B55" w:rsidP="00D27514">
      <w:pPr>
        <w:numPr>
          <w:ilvl w:val="1"/>
          <w:numId w:val="2"/>
        </w:numPr>
        <w:tabs>
          <w:tab w:val="clear" w:pos="480"/>
          <w:tab w:val="num" w:pos="709"/>
        </w:tabs>
        <w:ind w:left="709" w:hanging="709"/>
        <w:jc w:val="both"/>
        <w:rPr>
          <w:rFonts w:ascii="Arial" w:hAnsi="Arial" w:cs="Arial"/>
          <w:lang w:val="ro-RO"/>
        </w:rPr>
      </w:pPr>
      <w:r w:rsidRPr="0059532F">
        <w:rPr>
          <w:rFonts w:ascii="Arial" w:hAnsi="Arial" w:cs="Arial"/>
          <w:lang w:val="ro-RO"/>
        </w:rPr>
        <w:t>Î</w:t>
      </w:r>
      <w:r w:rsidR="003A2E2A" w:rsidRPr="0059532F">
        <w:rPr>
          <w:rFonts w:ascii="Arial" w:hAnsi="Arial" w:cs="Arial"/>
          <w:lang w:val="ro-RO"/>
        </w:rPr>
        <w:t>n cazul oric</w:t>
      </w:r>
      <w:r w:rsidRPr="0059532F">
        <w:rPr>
          <w:rFonts w:ascii="Arial" w:hAnsi="Arial" w:cs="Arial"/>
          <w:lang w:val="ro-RO"/>
        </w:rPr>
        <w:t>ă</w:t>
      </w:r>
      <w:r w:rsidR="003A2E2A" w:rsidRPr="0059532F">
        <w:rPr>
          <w:rFonts w:ascii="Arial" w:hAnsi="Arial" w:cs="Arial"/>
          <w:lang w:val="ro-RO"/>
        </w:rPr>
        <w:t>rei discrepan</w:t>
      </w:r>
      <w:r w:rsidRPr="0059532F">
        <w:rPr>
          <w:rFonts w:ascii="Arial" w:hAnsi="Arial" w:cs="Arial"/>
          <w:lang w:val="ro-RO"/>
        </w:rPr>
        <w:t>ţ</w:t>
      </w:r>
      <w:r w:rsidR="003A2E2A" w:rsidRPr="0059532F">
        <w:rPr>
          <w:rFonts w:ascii="Arial" w:hAnsi="Arial" w:cs="Arial"/>
          <w:lang w:val="ro-RO"/>
        </w:rPr>
        <w:t xml:space="preserve">e sau contradicţii </w:t>
      </w:r>
      <w:r w:rsidR="00FC0616" w:rsidRPr="0059532F">
        <w:rPr>
          <w:rFonts w:ascii="Arial" w:hAnsi="Arial" w:cs="Arial"/>
          <w:lang w:val="ro-RO"/>
        </w:rPr>
        <w:t>î</w:t>
      </w:r>
      <w:r w:rsidR="003A2E2A" w:rsidRPr="0059532F">
        <w:rPr>
          <w:rFonts w:ascii="Arial" w:hAnsi="Arial" w:cs="Arial"/>
          <w:lang w:val="ro-RO"/>
        </w:rPr>
        <w:t xml:space="preserve">ntre termenii Acordului </w:t>
      </w:r>
      <w:r w:rsidR="00FC0616" w:rsidRPr="0059532F">
        <w:rPr>
          <w:rFonts w:ascii="Arial" w:hAnsi="Arial" w:cs="Arial"/>
          <w:lang w:val="ro-RO"/>
        </w:rPr>
        <w:t>ş</w:t>
      </w:r>
      <w:r w:rsidR="003A2E2A" w:rsidRPr="0059532F">
        <w:rPr>
          <w:rFonts w:ascii="Arial" w:hAnsi="Arial" w:cs="Arial"/>
          <w:lang w:val="ro-RO"/>
        </w:rPr>
        <w:t>i Anexele la Acord, ordinea de preferin</w:t>
      </w:r>
      <w:r w:rsidR="00FC0616" w:rsidRPr="0059532F">
        <w:rPr>
          <w:rFonts w:ascii="Arial" w:hAnsi="Arial" w:cs="Arial"/>
          <w:lang w:val="ro-RO"/>
        </w:rPr>
        <w:t>ţă</w:t>
      </w:r>
      <w:r w:rsidR="003A2E2A" w:rsidRPr="0059532F">
        <w:rPr>
          <w:rFonts w:ascii="Arial" w:hAnsi="Arial" w:cs="Arial"/>
          <w:lang w:val="ro-RO"/>
        </w:rPr>
        <w:t xml:space="preserve"> (cu excep</w:t>
      </w:r>
      <w:r w:rsidR="00FC0616" w:rsidRPr="0059532F">
        <w:rPr>
          <w:rFonts w:ascii="Arial" w:hAnsi="Arial" w:cs="Arial"/>
          <w:lang w:val="ro-RO"/>
        </w:rPr>
        <w:t>ţ</w:t>
      </w:r>
      <w:r w:rsidR="003A2E2A" w:rsidRPr="0059532F">
        <w:rPr>
          <w:rFonts w:ascii="Arial" w:hAnsi="Arial" w:cs="Arial"/>
          <w:lang w:val="ro-RO"/>
        </w:rPr>
        <w:t>ia situa</w:t>
      </w:r>
      <w:r w:rsidR="00FC0616" w:rsidRPr="0059532F">
        <w:rPr>
          <w:rFonts w:ascii="Arial" w:hAnsi="Arial" w:cs="Arial"/>
          <w:lang w:val="ro-RO"/>
        </w:rPr>
        <w:t>ţ</w:t>
      </w:r>
      <w:r w:rsidR="003A2E2A" w:rsidRPr="0059532F">
        <w:rPr>
          <w:rFonts w:ascii="Arial" w:hAnsi="Arial" w:cs="Arial"/>
          <w:lang w:val="ro-RO"/>
        </w:rPr>
        <w:t>iei c</w:t>
      </w:r>
      <w:r w:rsidR="00FC0616" w:rsidRPr="0059532F">
        <w:rPr>
          <w:rFonts w:ascii="Arial" w:hAnsi="Arial" w:cs="Arial"/>
          <w:lang w:val="ro-RO"/>
        </w:rPr>
        <w:t>â</w:t>
      </w:r>
      <w:r w:rsidR="003A2E2A" w:rsidRPr="0059532F">
        <w:rPr>
          <w:rFonts w:ascii="Arial" w:hAnsi="Arial" w:cs="Arial"/>
          <w:lang w:val="ro-RO"/>
        </w:rPr>
        <w:t>nd este stipulat expres altfel) va fi urm</w:t>
      </w:r>
      <w:r w:rsidR="00FC0616" w:rsidRPr="0059532F">
        <w:rPr>
          <w:rFonts w:ascii="Arial" w:hAnsi="Arial" w:cs="Arial"/>
          <w:lang w:val="ro-RO"/>
        </w:rPr>
        <w:t>ă</w:t>
      </w:r>
      <w:r w:rsidR="003A2E2A" w:rsidRPr="0059532F">
        <w:rPr>
          <w:rFonts w:ascii="Arial" w:hAnsi="Arial" w:cs="Arial"/>
          <w:lang w:val="ro-RO"/>
        </w:rPr>
        <w:t xml:space="preserve">toarea: </w:t>
      </w:r>
    </w:p>
    <w:p w14:paraId="303A4D36" w14:textId="77777777" w:rsidR="003A2E2A" w:rsidRPr="0059532F" w:rsidRDefault="003A2E2A" w:rsidP="00085DCA">
      <w:pPr>
        <w:pStyle w:val="BodyText"/>
        <w:numPr>
          <w:ilvl w:val="0"/>
          <w:numId w:val="7"/>
        </w:numPr>
        <w:tabs>
          <w:tab w:val="clear" w:pos="1440"/>
          <w:tab w:val="num" w:pos="1134"/>
        </w:tabs>
        <w:ind w:hanging="731"/>
        <w:rPr>
          <w:rFonts w:cs="Arial"/>
          <w:sz w:val="20"/>
          <w:lang w:val="ro-RO"/>
        </w:rPr>
      </w:pPr>
      <w:r w:rsidRPr="0059532F">
        <w:rPr>
          <w:rFonts w:cs="Arial"/>
          <w:sz w:val="20"/>
          <w:lang w:val="ro-RO"/>
        </w:rPr>
        <w:t>Prevederile Acordului</w:t>
      </w:r>
    </w:p>
    <w:p w14:paraId="47B0E6A2" w14:textId="77777777" w:rsidR="003A2E2A" w:rsidRPr="0059532F" w:rsidRDefault="003A2E2A" w:rsidP="00085DCA">
      <w:pPr>
        <w:pStyle w:val="BodyText"/>
        <w:numPr>
          <w:ilvl w:val="0"/>
          <w:numId w:val="7"/>
        </w:numPr>
        <w:tabs>
          <w:tab w:val="clear" w:pos="1440"/>
          <w:tab w:val="num" w:pos="1134"/>
        </w:tabs>
        <w:ind w:hanging="731"/>
        <w:rPr>
          <w:rFonts w:cs="Arial"/>
          <w:sz w:val="20"/>
          <w:lang w:val="ro-RO"/>
        </w:rPr>
      </w:pPr>
      <w:r w:rsidRPr="0059532F">
        <w:rPr>
          <w:rFonts w:cs="Arial"/>
          <w:sz w:val="20"/>
          <w:lang w:val="ro-RO"/>
        </w:rPr>
        <w:t>Anexele</w:t>
      </w:r>
    </w:p>
    <w:p w14:paraId="688CC2C5" w14:textId="77777777" w:rsidR="003A2E2A" w:rsidRPr="0059532F" w:rsidRDefault="003A2E2A" w:rsidP="00D27514">
      <w:pPr>
        <w:jc w:val="both"/>
        <w:rPr>
          <w:rFonts w:ascii="Arial" w:hAnsi="Arial" w:cs="Arial"/>
          <w:lang w:val="ro-RO"/>
        </w:rPr>
      </w:pPr>
    </w:p>
    <w:p w14:paraId="7B18EB4F" w14:textId="77777777" w:rsidR="003A2E2A" w:rsidRPr="0059532F" w:rsidRDefault="003A2E2A" w:rsidP="00D27514">
      <w:pPr>
        <w:numPr>
          <w:ilvl w:val="1"/>
          <w:numId w:val="2"/>
        </w:numPr>
        <w:tabs>
          <w:tab w:val="clear" w:pos="480"/>
          <w:tab w:val="num" w:pos="709"/>
        </w:tabs>
        <w:ind w:left="709" w:hanging="709"/>
        <w:jc w:val="both"/>
        <w:rPr>
          <w:rFonts w:ascii="Arial" w:hAnsi="Arial" w:cs="Arial"/>
          <w:lang w:val="ro-RO"/>
        </w:rPr>
      </w:pPr>
      <w:r w:rsidRPr="0059532F">
        <w:rPr>
          <w:rFonts w:ascii="Arial" w:hAnsi="Arial" w:cs="Arial"/>
          <w:lang w:val="ro-RO"/>
        </w:rPr>
        <w:lastRenderedPageBreak/>
        <w:t>Anexele 1-</w:t>
      </w:r>
      <w:r w:rsidR="00CF64A8" w:rsidRPr="0059532F">
        <w:rPr>
          <w:rFonts w:ascii="Arial" w:hAnsi="Arial" w:cs="Arial"/>
          <w:lang w:val="ro-RO"/>
        </w:rPr>
        <w:t>1</w:t>
      </w:r>
      <w:r w:rsidR="00113F8B" w:rsidRPr="0059532F">
        <w:rPr>
          <w:rFonts w:ascii="Arial" w:hAnsi="Arial" w:cs="Arial"/>
          <w:lang w:val="ro-RO"/>
        </w:rPr>
        <w:t>4</w:t>
      </w:r>
      <w:r w:rsidRPr="0059532F">
        <w:rPr>
          <w:rFonts w:ascii="Arial" w:hAnsi="Arial" w:cs="Arial"/>
          <w:lang w:val="ro-RO"/>
        </w:rPr>
        <w:t xml:space="preserve"> constituie p</w:t>
      </w:r>
      <w:r w:rsidR="00FC0616" w:rsidRPr="0059532F">
        <w:rPr>
          <w:rFonts w:ascii="Arial" w:hAnsi="Arial" w:cs="Arial"/>
          <w:lang w:val="ro-RO"/>
        </w:rPr>
        <w:t>ă</w:t>
      </w:r>
      <w:r w:rsidRPr="0059532F">
        <w:rPr>
          <w:rFonts w:ascii="Arial" w:hAnsi="Arial" w:cs="Arial"/>
          <w:lang w:val="ro-RO"/>
        </w:rPr>
        <w:t>r</w:t>
      </w:r>
      <w:r w:rsidR="00FC0616" w:rsidRPr="0059532F">
        <w:rPr>
          <w:rFonts w:ascii="Arial" w:hAnsi="Arial" w:cs="Arial"/>
          <w:lang w:val="ro-RO"/>
        </w:rPr>
        <w:t>ţ</w:t>
      </w:r>
      <w:r w:rsidRPr="0059532F">
        <w:rPr>
          <w:rFonts w:ascii="Arial" w:hAnsi="Arial" w:cs="Arial"/>
          <w:lang w:val="ro-RO"/>
        </w:rPr>
        <w:t>i integrante ale prezentului Acord:</w:t>
      </w:r>
    </w:p>
    <w:p w14:paraId="06083D8C" w14:textId="77777777" w:rsidR="003A2E2A" w:rsidRPr="0059532F" w:rsidRDefault="003A2E2A" w:rsidP="00D27514">
      <w:pPr>
        <w:ind w:left="360"/>
        <w:jc w:val="both"/>
        <w:rPr>
          <w:rFonts w:ascii="Arial" w:hAnsi="Arial" w:cs="Arial"/>
          <w:lang w:val="ro-RO"/>
        </w:rPr>
      </w:pPr>
    </w:p>
    <w:p w14:paraId="052DE37A" w14:textId="77777777" w:rsidR="003A2E2A" w:rsidRPr="0059532F" w:rsidRDefault="003A2E2A" w:rsidP="004716E4">
      <w:pPr>
        <w:numPr>
          <w:ilvl w:val="0"/>
          <w:numId w:val="1"/>
        </w:numPr>
        <w:tabs>
          <w:tab w:val="num" w:pos="630"/>
        </w:tabs>
        <w:ind w:left="630" w:hanging="450"/>
        <w:rPr>
          <w:rFonts w:ascii="Arial" w:hAnsi="Arial" w:cs="Arial"/>
          <w:lang w:val="ro-RO"/>
        </w:rPr>
      </w:pPr>
      <w:r w:rsidRPr="0059532F">
        <w:rPr>
          <w:rFonts w:ascii="Arial" w:hAnsi="Arial" w:cs="Arial"/>
          <w:lang w:val="ro-RO"/>
        </w:rPr>
        <w:t xml:space="preserve">Anexa 1 :  </w:t>
      </w:r>
      <w:r w:rsidR="00712DD8" w:rsidRPr="0059532F">
        <w:rPr>
          <w:rFonts w:ascii="Arial" w:hAnsi="Arial" w:cs="Arial"/>
          <w:lang w:val="ro-RO"/>
        </w:rPr>
        <w:t>„</w:t>
      </w:r>
      <w:r w:rsidRPr="0059532F">
        <w:rPr>
          <w:rFonts w:ascii="Arial" w:hAnsi="Arial" w:cs="Arial"/>
          <w:lang w:val="ro-RO"/>
        </w:rPr>
        <w:t>Specifica</w:t>
      </w:r>
      <w:r w:rsidR="00FC0616" w:rsidRPr="0059532F">
        <w:rPr>
          <w:rFonts w:ascii="Arial" w:hAnsi="Arial" w:cs="Arial"/>
          <w:lang w:val="ro-RO"/>
        </w:rPr>
        <w:t>ţ</w:t>
      </w:r>
      <w:r w:rsidRPr="0059532F">
        <w:rPr>
          <w:rFonts w:ascii="Arial" w:hAnsi="Arial" w:cs="Arial"/>
          <w:lang w:val="ro-RO"/>
        </w:rPr>
        <w:t>ii tehnice generale</w:t>
      </w:r>
      <w:r w:rsidR="003A4804" w:rsidRPr="0059532F">
        <w:rPr>
          <w:rFonts w:ascii="Arial" w:hAnsi="Arial" w:cs="Arial"/>
          <w:lang w:val="ro-RO"/>
        </w:rPr>
        <w:t xml:space="preserve"> pentru interconectarea </w:t>
      </w:r>
      <w:r w:rsidR="00086FDD" w:rsidRPr="0059532F">
        <w:rPr>
          <w:rFonts w:ascii="Arial" w:hAnsi="Arial" w:cs="Arial"/>
          <w:lang w:val="ro-RO"/>
        </w:rPr>
        <w:t>la nivel</w:t>
      </w:r>
      <w:r w:rsidR="003A4804" w:rsidRPr="0059532F">
        <w:rPr>
          <w:rFonts w:ascii="Arial" w:hAnsi="Arial" w:cs="Arial"/>
          <w:lang w:val="ro-RO"/>
        </w:rPr>
        <w:t xml:space="preserve"> TDM</w:t>
      </w:r>
      <w:r w:rsidRPr="0059532F">
        <w:rPr>
          <w:rFonts w:ascii="Arial" w:hAnsi="Arial" w:cs="Arial"/>
          <w:lang w:val="ro-RO"/>
        </w:rPr>
        <w:t>”</w:t>
      </w:r>
      <w:r w:rsidR="00C45E35" w:rsidRPr="0059532F">
        <w:rPr>
          <w:rFonts w:ascii="Arial" w:hAnsi="Arial" w:cs="Arial"/>
          <w:lang w:val="ro-RO"/>
        </w:rPr>
        <w:t xml:space="preserve"> </w:t>
      </w:r>
      <w:r w:rsidRPr="0059532F">
        <w:rPr>
          <w:rFonts w:ascii="Arial" w:hAnsi="Arial" w:cs="Arial"/>
          <w:lang w:val="ro-RO"/>
        </w:rPr>
        <w:t>(“Anexa 1”)</w:t>
      </w:r>
    </w:p>
    <w:p w14:paraId="4C7C7AF6" w14:textId="77777777" w:rsidR="00086FDD" w:rsidRPr="0059532F" w:rsidRDefault="00086FDD" w:rsidP="00086FDD">
      <w:pPr>
        <w:numPr>
          <w:ilvl w:val="0"/>
          <w:numId w:val="1"/>
        </w:numPr>
        <w:tabs>
          <w:tab w:val="num" w:pos="630"/>
        </w:tabs>
        <w:ind w:left="630" w:hanging="450"/>
        <w:rPr>
          <w:rFonts w:ascii="Arial" w:hAnsi="Arial" w:cs="Arial"/>
          <w:lang w:val="ro-RO"/>
        </w:rPr>
      </w:pPr>
      <w:r w:rsidRPr="0059532F">
        <w:rPr>
          <w:rFonts w:ascii="Arial" w:hAnsi="Arial" w:cs="Arial"/>
          <w:lang w:val="ro-RO"/>
        </w:rPr>
        <w:t>Anexa 1bis :  „Specificaţii tehnice generale pentru interconectarea la nivel IP” (“Anexa 1bis”)</w:t>
      </w:r>
    </w:p>
    <w:p w14:paraId="5E861FAF" w14:textId="77777777" w:rsidR="003A2E2A" w:rsidRPr="0059532F" w:rsidRDefault="003A2E2A" w:rsidP="004716E4">
      <w:pPr>
        <w:numPr>
          <w:ilvl w:val="0"/>
          <w:numId w:val="1"/>
        </w:numPr>
        <w:tabs>
          <w:tab w:val="num" w:pos="630"/>
        </w:tabs>
        <w:ind w:left="630" w:hanging="450"/>
        <w:rPr>
          <w:rFonts w:ascii="Arial" w:hAnsi="Arial" w:cs="Arial"/>
          <w:lang w:val="ro-RO"/>
        </w:rPr>
      </w:pPr>
      <w:r w:rsidRPr="0059532F">
        <w:rPr>
          <w:rFonts w:ascii="Arial" w:hAnsi="Arial" w:cs="Arial"/>
          <w:lang w:val="ro-RO"/>
        </w:rPr>
        <w:t xml:space="preserve">Anexa 2 :  </w:t>
      </w:r>
      <w:r w:rsidR="00712DD8" w:rsidRPr="0059532F">
        <w:rPr>
          <w:rFonts w:ascii="Arial" w:hAnsi="Arial" w:cs="Arial"/>
          <w:lang w:val="ro-RO"/>
        </w:rPr>
        <w:t>„</w:t>
      </w:r>
      <w:r w:rsidRPr="0059532F">
        <w:rPr>
          <w:rFonts w:ascii="Arial" w:hAnsi="Arial" w:cs="Arial"/>
          <w:lang w:val="ro-RO"/>
        </w:rPr>
        <w:t>Servicii</w:t>
      </w:r>
      <w:r w:rsidR="00984AC6" w:rsidRPr="0059532F">
        <w:rPr>
          <w:rFonts w:ascii="Arial" w:hAnsi="Arial" w:cs="Arial"/>
          <w:lang w:val="ro-RO"/>
        </w:rPr>
        <w:t xml:space="preserve"> furnizate</w:t>
      </w:r>
      <w:r w:rsidR="00712DD8" w:rsidRPr="0059532F">
        <w:rPr>
          <w:rFonts w:ascii="Arial" w:hAnsi="Arial" w:cs="Arial"/>
          <w:lang w:val="ro-RO"/>
        </w:rPr>
        <w:t>, conditii</w:t>
      </w:r>
      <w:r w:rsidRPr="0059532F">
        <w:rPr>
          <w:rFonts w:ascii="Arial" w:hAnsi="Arial" w:cs="Arial"/>
          <w:lang w:val="ro-RO"/>
        </w:rPr>
        <w:t xml:space="preserve"> </w:t>
      </w:r>
      <w:r w:rsidR="00FC0616" w:rsidRPr="0059532F">
        <w:rPr>
          <w:rFonts w:ascii="Arial" w:hAnsi="Arial" w:cs="Arial"/>
          <w:lang w:val="ro-RO"/>
        </w:rPr>
        <w:t>ş</w:t>
      </w:r>
      <w:r w:rsidRPr="0059532F">
        <w:rPr>
          <w:rFonts w:ascii="Arial" w:hAnsi="Arial" w:cs="Arial"/>
          <w:lang w:val="ro-RO"/>
        </w:rPr>
        <w:t>i tarife aferente” (“Anexa 2”)</w:t>
      </w:r>
    </w:p>
    <w:p w14:paraId="5A7A6120" w14:textId="77777777" w:rsidR="003A2E2A" w:rsidRPr="0059532F" w:rsidRDefault="003A2E2A" w:rsidP="004716E4">
      <w:pPr>
        <w:numPr>
          <w:ilvl w:val="0"/>
          <w:numId w:val="1"/>
        </w:numPr>
        <w:tabs>
          <w:tab w:val="num" w:pos="630"/>
        </w:tabs>
        <w:ind w:left="630" w:hanging="450"/>
        <w:rPr>
          <w:rFonts w:ascii="Arial" w:hAnsi="Arial" w:cs="Arial"/>
          <w:lang w:val="ro-RO"/>
        </w:rPr>
      </w:pPr>
      <w:r w:rsidRPr="0059532F">
        <w:rPr>
          <w:rFonts w:ascii="Arial" w:hAnsi="Arial" w:cs="Arial"/>
          <w:lang w:val="ro-RO"/>
        </w:rPr>
        <w:t xml:space="preserve">Anexa 3 :  </w:t>
      </w:r>
      <w:r w:rsidR="00712DD8" w:rsidRPr="0059532F">
        <w:rPr>
          <w:rFonts w:ascii="Arial" w:hAnsi="Arial" w:cs="Arial"/>
          <w:lang w:val="ro-RO"/>
        </w:rPr>
        <w:t xml:space="preserve"> „</w:t>
      </w:r>
      <w:r w:rsidRPr="0059532F">
        <w:rPr>
          <w:rFonts w:ascii="Arial" w:hAnsi="Arial" w:cs="Arial"/>
          <w:lang w:val="ro-RO"/>
        </w:rPr>
        <w:t>Solu</w:t>
      </w:r>
      <w:r w:rsidR="00FC0616" w:rsidRPr="0059532F">
        <w:rPr>
          <w:rFonts w:ascii="Arial" w:hAnsi="Arial" w:cs="Arial"/>
          <w:lang w:val="ro-RO"/>
        </w:rPr>
        <w:t>ţ</w:t>
      </w:r>
      <w:r w:rsidRPr="0059532F">
        <w:rPr>
          <w:rFonts w:ascii="Arial" w:hAnsi="Arial" w:cs="Arial"/>
          <w:lang w:val="ro-RO"/>
        </w:rPr>
        <w:t xml:space="preserve">ia de interconectare </w:t>
      </w:r>
      <w:r w:rsidR="00FC0616" w:rsidRPr="0059532F">
        <w:rPr>
          <w:rFonts w:ascii="Arial" w:hAnsi="Arial" w:cs="Arial"/>
          <w:lang w:val="ro-RO"/>
        </w:rPr>
        <w:t>ş</w:t>
      </w:r>
      <w:r w:rsidRPr="0059532F">
        <w:rPr>
          <w:rFonts w:ascii="Arial" w:hAnsi="Arial" w:cs="Arial"/>
          <w:lang w:val="ro-RO"/>
        </w:rPr>
        <w:t>i previziuni de trafic</w:t>
      </w:r>
      <w:r w:rsidR="00086FDD" w:rsidRPr="0059532F">
        <w:rPr>
          <w:rFonts w:ascii="Arial" w:hAnsi="Arial" w:cs="Arial"/>
          <w:lang w:val="ro-RO"/>
        </w:rPr>
        <w:t xml:space="preserve"> </w:t>
      </w:r>
      <w:r w:rsidR="00F34EAC" w:rsidRPr="0059532F">
        <w:rPr>
          <w:rFonts w:ascii="Arial" w:hAnsi="Arial" w:cs="Arial"/>
          <w:lang w:val="ro-RO"/>
        </w:rPr>
        <w:t xml:space="preserve">pentru interconectarea </w:t>
      </w:r>
      <w:r w:rsidR="00086FDD" w:rsidRPr="0059532F">
        <w:rPr>
          <w:rFonts w:ascii="Arial" w:hAnsi="Arial" w:cs="Arial"/>
          <w:lang w:val="ro-RO"/>
        </w:rPr>
        <w:t>la nivel TDM</w:t>
      </w:r>
      <w:r w:rsidRPr="0059532F">
        <w:rPr>
          <w:rFonts w:ascii="Arial" w:hAnsi="Arial" w:cs="Arial"/>
          <w:lang w:val="ro-RO"/>
        </w:rPr>
        <w:t>” (“Anexa 3”)</w:t>
      </w:r>
    </w:p>
    <w:p w14:paraId="23ECFFB0" w14:textId="77777777" w:rsidR="00086FDD" w:rsidRPr="0059532F" w:rsidRDefault="00086FDD" w:rsidP="004716E4">
      <w:pPr>
        <w:numPr>
          <w:ilvl w:val="0"/>
          <w:numId w:val="1"/>
        </w:numPr>
        <w:tabs>
          <w:tab w:val="num" w:pos="630"/>
        </w:tabs>
        <w:ind w:left="630" w:hanging="450"/>
        <w:rPr>
          <w:rFonts w:ascii="Arial" w:hAnsi="Arial" w:cs="Arial"/>
          <w:lang w:val="ro-RO"/>
        </w:rPr>
      </w:pPr>
      <w:r w:rsidRPr="0059532F">
        <w:rPr>
          <w:rFonts w:ascii="Arial" w:hAnsi="Arial" w:cs="Arial"/>
          <w:lang w:val="ro-RO"/>
        </w:rPr>
        <w:t xml:space="preserve">Anexa 3bis :   „Soluţia de interconectare şi previziuni de trafic </w:t>
      </w:r>
      <w:r w:rsidR="00F34EAC" w:rsidRPr="0059532F">
        <w:rPr>
          <w:rFonts w:ascii="Arial" w:hAnsi="Arial" w:cs="Arial"/>
          <w:lang w:val="ro-RO"/>
        </w:rPr>
        <w:t xml:space="preserve">pentru interconectarea </w:t>
      </w:r>
      <w:r w:rsidRPr="0059532F">
        <w:rPr>
          <w:rFonts w:ascii="Arial" w:hAnsi="Arial" w:cs="Arial"/>
          <w:lang w:val="ro-RO"/>
        </w:rPr>
        <w:t>la nivel IP” (“Anexa 3bis”)</w:t>
      </w:r>
    </w:p>
    <w:p w14:paraId="5619CE77" w14:textId="77777777" w:rsidR="003A2E2A" w:rsidRPr="0059532F" w:rsidRDefault="003A2E2A" w:rsidP="004716E4">
      <w:pPr>
        <w:numPr>
          <w:ilvl w:val="0"/>
          <w:numId w:val="1"/>
        </w:numPr>
        <w:tabs>
          <w:tab w:val="num" w:pos="630"/>
        </w:tabs>
        <w:ind w:left="630" w:hanging="450"/>
        <w:rPr>
          <w:rFonts w:ascii="Arial" w:hAnsi="Arial" w:cs="Arial"/>
          <w:lang w:val="ro-RO"/>
        </w:rPr>
      </w:pPr>
      <w:r w:rsidRPr="0059532F">
        <w:rPr>
          <w:rFonts w:ascii="Arial" w:hAnsi="Arial" w:cs="Arial"/>
          <w:lang w:val="ro-RO"/>
        </w:rPr>
        <w:t xml:space="preserve">Anexa 4 :  </w:t>
      </w:r>
      <w:r w:rsidR="00712DD8" w:rsidRPr="0059532F">
        <w:rPr>
          <w:rFonts w:ascii="Arial" w:hAnsi="Arial" w:cs="Arial"/>
          <w:lang w:val="ro-RO"/>
        </w:rPr>
        <w:t xml:space="preserve"> „Plaje</w:t>
      </w:r>
      <w:r w:rsidRPr="0059532F">
        <w:rPr>
          <w:rFonts w:ascii="Arial" w:hAnsi="Arial" w:cs="Arial"/>
          <w:lang w:val="ro-RO"/>
        </w:rPr>
        <w:t xml:space="preserve"> de numerota</w:t>
      </w:r>
      <w:r w:rsidR="00FC0616" w:rsidRPr="0059532F">
        <w:rPr>
          <w:rFonts w:ascii="Arial" w:hAnsi="Arial" w:cs="Arial"/>
          <w:lang w:val="ro-RO"/>
        </w:rPr>
        <w:t>ţ</w:t>
      </w:r>
      <w:r w:rsidRPr="0059532F">
        <w:rPr>
          <w:rFonts w:ascii="Arial" w:hAnsi="Arial" w:cs="Arial"/>
          <w:lang w:val="ro-RO"/>
        </w:rPr>
        <w:t>ie” (“</w:t>
      </w:r>
      <w:r w:rsidRPr="0059532F">
        <w:rPr>
          <w:rFonts w:ascii="Arial" w:hAnsi="Arial" w:cs="Arial"/>
          <w:b/>
          <w:lang w:val="ro-RO"/>
        </w:rPr>
        <w:t>Anexa 4</w:t>
      </w:r>
      <w:r w:rsidRPr="0059532F">
        <w:rPr>
          <w:rFonts w:ascii="Arial" w:hAnsi="Arial" w:cs="Arial"/>
          <w:lang w:val="ro-RO"/>
        </w:rPr>
        <w:t>”)</w:t>
      </w:r>
    </w:p>
    <w:p w14:paraId="371288AB" w14:textId="77777777" w:rsidR="003A2E2A" w:rsidRPr="0059532F" w:rsidRDefault="003A2E2A" w:rsidP="004716E4">
      <w:pPr>
        <w:numPr>
          <w:ilvl w:val="0"/>
          <w:numId w:val="1"/>
        </w:numPr>
        <w:tabs>
          <w:tab w:val="num" w:pos="630"/>
        </w:tabs>
        <w:ind w:left="630" w:hanging="450"/>
        <w:rPr>
          <w:rFonts w:ascii="Arial" w:hAnsi="Arial" w:cs="Arial"/>
          <w:lang w:val="ro-RO"/>
        </w:rPr>
      </w:pPr>
      <w:r w:rsidRPr="0059532F">
        <w:rPr>
          <w:rFonts w:ascii="Arial" w:hAnsi="Arial" w:cs="Arial"/>
          <w:lang w:val="ro-RO"/>
        </w:rPr>
        <w:t xml:space="preserve">Anexa 5 : </w:t>
      </w:r>
      <w:r w:rsidR="00712DD8" w:rsidRPr="0059532F">
        <w:rPr>
          <w:rFonts w:ascii="Arial" w:hAnsi="Arial" w:cs="Arial"/>
          <w:lang w:val="ro-RO"/>
        </w:rPr>
        <w:t xml:space="preserve">  „</w:t>
      </w:r>
      <w:r w:rsidRPr="0059532F">
        <w:rPr>
          <w:rFonts w:ascii="Arial" w:hAnsi="Arial" w:cs="Arial"/>
          <w:lang w:val="ro-RO"/>
        </w:rPr>
        <w:t>Set informa</w:t>
      </w:r>
      <w:r w:rsidR="00FC0616" w:rsidRPr="0059532F">
        <w:rPr>
          <w:rFonts w:ascii="Arial" w:hAnsi="Arial" w:cs="Arial"/>
          <w:lang w:val="ro-RO"/>
        </w:rPr>
        <w:t>ţ</w:t>
      </w:r>
      <w:r w:rsidRPr="0059532F">
        <w:rPr>
          <w:rFonts w:ascii="Arial" w:hAnsi="Arial" w:cs="Arial"/>
          <w:lang w:val="ro-RO"/>
        </w:rPr>
        <w:t>ii date de trafic” (“</w:t>
      </w:r>
      <w:r w:rsidRPr="0059532F">
        <w:rPr>
          <w:rFonts w:ascii="Arial" w:hAnsi="Arial" w:cs="Arial"/>
          <w:b/>
          <w:lang w:val="ro-RO"/>
        </w:rPr>
        <w:t>Anexa 5</w:t>
      </w:r>
      <w:r w:rsidRPr="0059532F">
        <w:rPr>
          <w:rFonts w:ascii="Arial" w:hAnsi="Arial" w:cs="Arial"/>
          <w:lang w:val="ro-RO"/>
        </w:rPr>
        <w:t>”)</w:t>
      </w:r>
    </w:p>
    <w:p w14:paraId="5D11CF00" w14:textId="77777777" w:rsidR="003A2E2A" w:rsidRPr="0059532F" w:rsidRDefault="003A2E2A" w:rsidP="004716E4">
      <w:pPr>
        <w:numPr>
          <w:ilvl w:val="0"/>
          <w:numId w:val="1"/>
        </w:numPr>
        <w:tabs>
          <w:tab w:val="num" w:pos="630"/>
        </w:tabs>
        <w:ind w:left="630" w:hanging="450"/>
        <w:rPr>
          <w:rFonts w:ascii="Arial" w:hAnsi="Arial" w:cs="Arial"/>
          <w:lang w:val="ro-RO"/>
        </w:rPr>
      </w:pPr>
      <w:r w:rsidRPr="0059532F">
        <w:rPr>
          <w:rFonts w:ascii="Arial" w:hAnsi="Arial" w:cs="Arial"/>
          <w:lang w:val="ro-RO"/>
        </w:rPr>
        <w:t xml:space="preserve">Anexa 6 : </w:t>
      </w:r>
      <w:r w:rsidR="00712DD8" w:rsidRPr="0059532F">
        <w:rPr>
          <w:rFonts w:ascii="Arial" w:hAnsi="Arial" w:cs="Arial"/>
          <w:lang w:val="ro-RO"/>
        </w:rPr>
        <w:t xml:space="preserve">  „Puncte</w:t>
      </w:r>
      <w:r w:rsidRPr="0059532F">
        <w:rPr>
          <w:rFonts w:ascii="Arial" w:hAnsi="Arial" w:cs="Arial"/>
          <w:lang w:val="ro-RO"/>
        </w:rPr>
        <w:t xml:space="preserve"> de contact” (“</w:t>
      </w:r>
      <w:r w:rsidRPr="0059532F">
        <w:rPr>
          <w:rFonts w:ascii="Arial" w:hAnsi="Arial" w:cs="Arial"/>
          <w:b/>
          <w:lang w:val="ro-RO"/>
        </w:rPr>
        <w:t>Anexa 6</w:t>
      </w:r>
      <w:r w:rsidRPr="0059532F">
        <w:rPr>
          <w:rFonts w:ascii="Arial" w:hAnsi="Arial" w:cs="Arial"/>
          <w:lang w:val="ro-RO"/>
        </w:rPr>
        <w:t>”)</w:t>
      </w:r>
    </w:p>
    <w:p w14:paraId="0F3F2CC3" w14:textId="77777777" w:rsidR="007A3717" w:rsidRPr="0059532F" w:rsidRDefault="00712DD8" w:rsidP="004716E4">
      <w:pPr>
        <w:numPr>
          <w:ilvl w:val="0"/>
          <w:numId w:val="1"/>
        </w:numPr>
        <w:tabs>
          <w:tab w:val="num" w:pos="630"/>
        </w:tabs>
        <w:ind w:left="630" w:hanging="450"/>
        <w:rPr>
          <w:rFonts w:ascii="Arial" w:hAnsi="Arial" w:cs="Arial"/>
          <w:lang w:val="ro-RO"/>
        </w:rPr>
      </w:pPr>
      <w:r w:rsidRPr="0059532F">
        <w:rPr>
          <w:rFonts w:ascii="Arial" w:hAnsi="Arial" w:cs="Arial"/>
          <w:lang w:val="ro-RO"/>
        </w:rPr>
        <w:t xml:space="preserve">Anexa 7 :  </w:t>
      </w:r>
      <w:r w:rsidR="007A3717" w:rsidRPr="0059532F">
        <w:rPr>
          <w:rFonts w:ascii="Arial" w:hAnsi="Arial" w:cs="Arial"/>
          <w:lang w:val="ro-RO"/>
        </w:rPr>
        <w:t xml:space="preserve"> „</w:t>
      </w:r>
      <w:r w:rsidR="00AF6194" w:rsidRPr="0059532F">
        <w:rPr>
          <w:rFonts w:ascii="Arial" w:hAnsi="Arial" w:cs="Arial"/>
          <w:spacing w:val="-2"/>
          <w:sz w:val="18"/>
          <w:szCs w:val="18"/>
          <w:lang w:val="it-IT"/>
        </w:rPr>
        <w:t xml:space="preserve">Lista Punctelor de Interconectare si a Punctelor de Acces </w:t>
      </w:r>
      <w:r w:rsidR="007A3717" w:rsidRPr="0059532F">
        <w:rPr>
          <w:rFonts w:ascii="Arial" w:hAnsi="Arial" w:cs="Arial"/>
          <w:lang w:val="ro-RO"/>
        </w:rPr>
        <w:t>” (</w:t>
      </w:r>
      <w:r w:rsidR="007A3717" w:rsidRPr="0059532F">
        <w:rPr>
          <w:rFonts w:ascii="Arial" w:hAnsi="Arial" w:cs="Arial"/>
          <w:b/>
          <w:lang w:val="ro-RO"/>
        </w:rPr>
        <w:t>„Anexa 7”</w:t>
      </w:r>
      <w:r w:rsidR="007A3717" w:rsidRPr="0059532F">
        <w:rPr>
          <w:rFonts w:ascii="Arial" w:hAnsi="Arial" w:cs="Arial"/>
          <w:lang w:val="ro-RO"/>
        </w:rPr>
        <w:t>)</w:t>
      </w:r>
    </w:p>
    <w:p w14:paraId="05A4EEB0" w14:textId="77777777" w:rsidR="00AF5C99" w:rsidRPr="0059532F" w:rsidRDefault="007861C1" w:rsidP="004716E4">
      <w:pPr>
        <w:numPr>
          <w:ilvl w:val="0"/>
          <w:numId w:val="1"/>
        </w:numPr>
        <w:tabs>
          <w:tab w:val="num" w:pos="630"/>
        </w:tabs>
        <w:ind w:left="630" w:hanging="450"/>
        <w:rPr>
          <w:rFonts w:ascii="Arial" w:hAnsi="Arial" w:cs="Arial"/>
          <w:lang w:val="ro-RO"/>
        </w:rPr>
      </w:pPr>
      <w:r w:rsidRPr="0059532F">
        <w:rPr>
          <w:rFonts w:ascii="Arial" w:hAnsi="Arial" w:cs="Arial"/>
          <w:lang w:val="ro-RO"/>
        </w:rPr>
        <w:t xml:space="preserve">Anexa </w:t>
      </w:r>
      <w:r w:rsidR="00CE5429" w:rsidRPr="0059532F">
        <w:rPr>
          <w:rFonts w:ascii="Arial" w:hAnsi="Arial" w:cs="Arial"/>
          <w:lang w:val="ro-RO"/>
        </w:rPr>
        <w:t>8</w:t>
      </w:r>
      <w:r w:rsidR="009C4B7B" w:rsidRPr="0059532F">
        <w:rPr>
          <w:rFonts w:ascii="Arial" w:hAnsi="Arial" w:cs="Arial"/>
          <w:lang w:val="ro-RO"/>
        </w:rPr>
        <w:t xml:space="preserve"> </w:t>
      </w:r>
      <w:r w:rsidR="00AF5C99" w:rsidRPr="0059532F">
        <w:rPr>
          <w:rFonts w:ascii="Arial" w:hAnsi="Arial" w:cs="Arial"/>
          <w:lang w:val="ro-RO"/>
        </w:rPr>
        <w:t xml:space="preserve">: </w:t>
      </w:r>
      <w:r w:rsidR="00712DD8" w:rsidRPr="0059532F">
        <w:rPr>
          <w:rFonts w:ascii="Arial" w:hAnsi="Arial" w:cs="Arial"/>
          <w:lang w:val="ro-RO"/>
        </w:rPr>
        <w:t xml:space="preserve"> „Cererea</w:t>
      </w:r>
      <w:r w:rsidR="00C44E14" w:rsidRPr="0059532F">
        <w:rPr>
          <w:rFonts w:ascii="Arial" w:hAnsi="Arial" w:cs="Arial"/>
          <w:lang w:val="ro-RO"/>
        </w:rPr>
        <w:t xml:space="preserve"> de interconectare si chestionarul tehnic” (</w:t>
      </w:r>
      <w:r w:rsidR="00C44E14" w:rsidRPr="0059532F">
        <w:rPr>
          <w:rFonts w:ascii="Arial" w:hAnsi="Arial" w:cs="Arial"/>
          <w:b/>
          <w:lang w:val="ro-RO"/>
        </w:rPr>
        <w:t>„Anexa 8”</w:t>
      </w:r>
      <w:r w:rsidR="00C44E14" w:rsidRPr="0059532F">
        <w:rPr>
          <w:rFonts w:ascii="Arial" w:hAnsi="Arial" w:cs="Arial"/>
          <w:lang w:val="ro-RO"/>
        </w:rPr>
        <w:t>)</w:t>
      </w:r>
    </w:p>
    <w:p w14:paraId="2365921B" w14:textId="77777777" w:rsidR="00C44E14" w:rsidRPr="0059532F" w:rsidRDefault="00C44E14" w:rsidP="004716E4">
      <w:pPr>
        <w:numPr>
          <w:ilvl w:val="0"/>
          <w:numId w:val="1"/>
        </w:numPr>
        <w:tabs>
          <w:tab w:val="num" w:pos="630"/>
        </w:tabs>
        <w:ind w:left="630" w:hanging="450"/>
        <w:rPr>
          <w:rFonts w:ascii="Arial" w:hAnsi="Arial" w:cs="Arial"/>
          <w:lang w:val="ro-RO"/>
        </w:rPr>
      </w:pPr>
      <w:r w:rsidRPr="0059532F">
        <w:rPr>
          <w:rFonts w:ascii="Arial" w:hAnsi="Arial" w:cs="Arial"/>
          <w:lang w:val="ro-RO"/>
        </w:rPr>
        <w:t xml:space="preserve">Anexa 9 : </w:t>
      </w:r>
      <w:r w:rsidR="00712DD8" w:rsidRPr="0059532F">
        <w:rPr>
          <w:rFonts w:ascii="Arial" w:hAnsi="Arial" w:cs="Arial"/>
          <w:lang w:val="ro-RO"/>
        </w:rPr>
        <w:t xml:space="preserve">  „Modelul Scrisorii</w:t>
      </w:r>
      <w:r w:rsidRPr="0059532F">
        <w:rPr>
          <w:rFonts w:ascii="Arial" w:hAnsi="Arial" w:cs="Arial"/>
          <w:lang w:val="ro-RO"/>
        </w:rPr>
        <w:t xml:space="preserve"> de </w:t>
      </w:r>
      <w:r w:rsidR="00407ED3" w:rsidRPr="0059532F">
        <w:rPr>
          <w:rFonts w:ascii="Arial" w:hAnsi="Arial" w:cs="Arial"/>
          <w:lang w:val="ro-RO"/>
        </w:rPr>
        <w:t>G</w:t>
      </w:r>
      <w:r w:rsidRPr="0059532F">
        <w:rPr>
          <w:rFonts w:ascii="Arial" w:hAnsi="Arial" w:cs="Arial"/>
          <w:lang w:val="ro-RO"/>
        </w:rPr>
        <w:t>aranţie bancară” (</w:t>
      </w:r>
      <w:r w:rsidRPr="0059532F">
        <w:rPr>
          <w:rFonts w:ascii="Arial" w:hAnsi="Arial" w:cs="Arial"/>
          <w:b/>
          <w:lang w:val="ro-RO"/>
        </w:rPr>
        <w:t>„Anexa 9”</w:t>
      </w:r>
      <w:r w:rsidRPr="0059532F">
        <w:rPr>
          <w:rFonts w:ascii="Arial" w:hAnsi="Arial" w:cs="Arial"/>
          <w:lang w:val="ro-RO"/>
        </w:rPr>
        <w:t>)</w:t>
      </w:r>
    </w:p>
    <w:p w14:paraId="0AA2EA2E" w14:textId="77777777" w:rsidR="004716E4" w:rsidRPr="0059532F" w:rsidRDefault="004716E4" w:rsidP="004716E4">
      <w:pPr>
        <w:numPr>
          <w:ilvl w:val="0"/>
          <w:numId w:val="1"/>
        </w:numPr>
        <w:tabs>
          <w:tab w:val="num" w:pos="630"/>
        </w:tabs>
        <w:ind w:left="630" w:hanging="450"/>
        <w:rPr>
          <w:rFonts w:ascii="Arial" w:hAnsi="Arial" w:cs="Arial"/>
          <w:lang w:val="ro-RO"/>
        </w:rPr>
      </w:pPr>
      <w:r w:rsidRPr="0059532F">
        <w:rPr>
          <w:rFonts w:ascii="Arial" w:hAnsi="Arial" w:cs="Arial"/>
          <w:lang w:val="ro-RO"/>
        </w:rPr>
        <w:t>Anexa 10 : „</w:t>
      </w:r>
      <w:r w:rsidR="00712DD8" w:rsidRPr="0059532F">
        <w:rPr>
          <w:rFonts w:ascii="Arial" w:hAnsi="Arial" w:cs="Arial"/>
          <w:lang w:val="ro-RO"/>
        </w:rPr>
        <w:t>Modelul Cererii</w:t>
      </w:r>
      <w:r w:rsidRPr="0059532F">
        <w:rPr>
          <w:rFonts w:ascii="Arial" w:hAnsi="Arial" w:cs="Arial"/>
          <w:lang w:val="ro-RO"/>
        </w:rPr>
        <w:t xml:space="preserve"> de modificare a soluţiei de interconectare prin creşterea/scăderea/mutarea capacităţii existente”(</w:t>
      </w:r>
      <w:r w:rsidRPr="0059532F">
        <w:rPr>
          <w:rFonts w:ascii="Arial" w:hAnsi="Arial" w:cs="Arial"/>
          <w:b/>
          <w:lang w:val="ro-RO"/>
        </w:rPr>
        <w:t>„Anexa 10”</w:t>
      </w:r>
      <w:r w:rsidRPr="0059532F">
        <w:rPr>
          <w:rFonts w:ascii="Arial" w:hAnsi="Arial" w:cs="Arial"/>
          <w:lang w:val="ro-RO"/>
        </w:rPr>
        <w:t>)</w:t>
      </w:r>
    </w:p>
    <w:p w14:paraId="26FEAE6B" w14:textId="77777777" w:rsidR="004716E4" w:rsidRPr="0059532F" w:rsidRDefault="004716E4" w:rsidP="004716E4">
      <w:pPr>
        <w:numPr>
          <w:ilvl w:val="0"/>
          <w:numId w:val="1"/>
        </w:numPr>
        <w:tabs>
          <w:tab w:val="num" w:pos="630"/>
        </w:tabs>
        <w:ind w:left="630" w:hanging="450"/>
        <w:rPr>
          <w:rFonts w:ascii="Arial" w:hAnsi="Arial" w:cs="Arial"/>
          <w:lang w:val="ro-RO"/>
        </w:rPr>
      </w:pPr>
      <w:r w:rsidRPr="0059532F">
        <w:rPr>
          <w:rFonts w:ascii="Arial" w:hAnsi="Arial" w:cs="Arial"/>
          <w:lang w:val="ro-RO"/>
        </w:rPr>
        <w:t>Anexa 11 : „</w:t>
      </w:r>
      <w:r w:rsidR="00712DD8" w:rsidRPr="0059532F">
        <w:rPr>
          <w:rFonts w:ascii="Arial" w:hAnsi="Arial" w:cs="Arial"/>
          <w:lang w:val="ro-RO"/>
        </w:rPr>
        <w:t>Modelul Cererii</w:t>
      </w:r>
      <w:r w:rsidRPr="0059532F">
        <w:rPr>
          <w:rFonts w:ascii="Arial" w:hAnsi="Arial" w:cs="Arial"/>
          <w:lang w:val="ro-RO"/>
        </w:rPr>
        <w:t xml:space="preserve"> de </w:t>
      </w:r>
      <w:r w:rsidR="00712DD8" w:rsidRPr="0059532F">
        <w:rPr>
          <w:rFonts w:ascii="Arial" w:hAnsi="Arial" w:cs="Arial"/>
          <w:lang w:val="ro-RO"/>
        </w:rPr>
        <w:t>modificare/completare</w:t>
      </w:r>
      <w:r w:rsidRPr="0059532F">
        <w:rPr>
          <w:rFonts w:ascii="Arial" w:hAnsi="Arial" w:cs="Arial"/>
          <w:lang w:val="ro-RO"/>
        </w:rPr>
        <w:t xml:space="preserve"> a Acordului de Interconectare” (</w:t>
      </w:r>
      <w:r w:rsidRPr="0059532F">
        <w:rPr>
          <w:rFonts w:ascii="Arial" w:hAnsi="Arial" w:cs="Arial"/>
          <w:b/>
          <w:lang w:val="ro-RO"/>
        </w:rPr>
        <w:t>„Anexa 11”</w:t>
      </w:r>
      <w:r w:rsidRPr="0059532F">
        <w:rPr>
          <w:rFonts w:ascii="Arial" w:hAnsi="Arial" w:cs="Arial"/>
          <w:lang w:val="ro-RO"/>
        </w:rPr>
        <w:t>)</w:t>
      </w:r>
    </w:p>
    <w:p w14:paraId="13761232" w14:textId="1ECC11F3" w:rsidR="004716E4" w:rsidRPr="0059532F" w:rsidRDefault="004716E4" w:rsidP="004716E4">
      <w:pPr>
        <w:numPr>
          <w:ilvl w:val="0"/>
          <w:numId w:val="1"/>
        </w:numPr>
        <w:tabs>
          <w:tab w:val="num" w:pos="630"/>
        </w:tabs>
        <w:ind w:left="630" w:hanging="450"/>
        <w:rPr>
          <w:rFonts w:ascii="Arial" w:hAnsi="Arial" w:cs="Arial"/>
          <w:lang w:val="ro-RO"/>
        </w:rPr>
      </w:pPr>
      <w:r w:rsidRPr="0059532F">
        <w:rPr>
          <w:rFonts w:ascii="Arial" w:hAnsi="Arial" w:cs="Arial"/>
          <w:lang w:val="ro-RO"/>
        </w:rPr>
        <w:t xml:space="preserve">Anexa 12 : „Scenariile </w:t>
      </w:r>
      <w:r w:rsidR="00C752D9" w:rsidRPr="0059532F">
        <w:rPr>
          <w:rFonts w:ascii="Arial" w:hAnsi="Arial" w:cs="Arial"/>
          <w:lang w:val="ro-RO"/>
        </w:rPr>
        <w:t>Telekom Romania Mobile</w:t>
      </w:r>
      <w:r w:rsidRPr="0059532F">
        <w:rPr>
          <w:rFonts w:ascii="Arial" w:hAnsi="Arial" w:cs="Arial"/>
          <w:lang w:val="ro-RO"/>
        </w:rPr>
        <w:t xml:space="preserve"> pentru testele de</w:t>
      </w:r>
      <w:r w:rsidR="0001554B" w:rsidRPr="0059532F">
        <w:rPr>
          <w:rFonts w:ascii="Arial" w:hAnsi="Arial" w:cs="Arial"/>
          <w:lang w:val="ro-RO"/>
        </w:rPr>
        <w:t xml:space="preserve"> interconectare</w:t>
      </w:r>
      <w:r w:rsidRPr="0059532F">
        <w:rPr>
          <w:rFonts w:ascii="Arial" w:hAnsi="Arial" w:cs="Arial"/>
          <w:lang w:val="ro-RO"/>
        </w:rPr>
        <w:t>” (</w:t>
      </w:r>
      <w:r w:rsidRPr="0059532F">
        <w:rPr>
          <w:rFonts w:ascii="Arial" w:hAnsi="Arial" w:cs="Arial"/>
          <w:b/>
          <w:lang w:val="ro-RO"/>
        </w:rPr>
        <w:t>„Anexa 12”</w:t>
      </w:r>
      <w:r w:rsidRPr="0059532F">
        <w:rPr>
          <w:rFonts w:ascii="Arial" w:hAnsi="Arial" w:cs="Arial"/>
          <w:lang w:val="ro-RO"/>
        </w:rPr>
        <w:t>)</w:t>
      </w:r>
    </w:p>
    <w:p w14:paraId="33A4BB0B" w14:textId="77777777" w:rsidR="004716E4" w:rsidRPr="0059532F" w:rsidRDefault="004716E4" w:rsidP="004716E4">
      <w:pPr>
        <w:numPr>
          <w:ilvl w:val="0"/>
          <w:numId w:val="1"/>
        </w:numPr>
        <w:tabs>
          <w:tab w:val="num" w:pos="630"/>
        </w:tabs>
        <w:ind w:left="630" w:hanging="450"/>
        <w:rPr>
          <w:rFonts w:ascii="Arial" w:hAnsi="Arial" w:cs="Arial"/>
          <w:lang w:val="ro-RO"/>
        </w:rPr>
      </w:pPr>
      <w:r w:rsidRPr="0059532F">
        <w:rPr>
          <w:rFonts w:ascii="Arial" w:hAnsi="Arial" w:cs="Arial"/>
          <w:lang w:val="ro-RO"/>
        </w:rPr>
        <w:t>Anexa 13 : „Model de prognoza capacitate” (</w:t>
      </w:r>
      <w:r w:rsidRPr="0059532F">
        <w:rPr>
          <w:rFonts w:ascii="Arial" w:hAnsi="Arial" w:cs="Arial"/>
          <w:b/>
          <w:lang w:val="ro-RO"/>
        </w:rPr>
        <w:t>„Anexa 13”</w:t>
      </w:r>
      <w:r w:rsidRPr="0059532F">
        <w:rPr>
          <w:rFonts w:ascii="Arial" w:hAnsi="Arial" w:cs="Arial"/>
          <w:lang w:val="ro-RO"/>
        </w:rPr>
        <w:t>)</w:t>
      </w:r>
    </w:p>
    <w:p w14:paraId="51A85549" w14:textId="77777777" w:rsidR="004716E4" w:rsidRPr="0059532F" w:rsidRDefault="004716E4" w:rsidP="004716E4">
      <w:pPr>
        <w:numPr>
          <w:ilvl w:val="0"/>
          <w:numId w:val="1"/>
        </w:numPr>
        <w:tabs>
          <w:tab w:val="num" w:pos="630"/>
        </w:tabs>
        <w:ind w:left="630" w:hanging="450"/>
        <w:rPr>
          <w:rFonts w:ascii="Arial" w:hAnsi="Arial" w:cs="Arial"/>
          <w:lang w:val="ro-RO"/>
        </w:rPr>
      </w:pPr>
      <w:r w:rsidRPr="0059532F">
        <w:rPr>
          <w:rFonts w:ascii="Arial" w:hAnsi="Arial" w:cs="Arial"/>
          <w:lang w:val="ro-RO"/>
        </w:rPr>
        <w:t>Anexa 14 : „Model de cerere de repunere in functiune a serviciului” (</w:t>
      </w:r>
      <w:r w:rsidRPr="0059532F">
        <w:rPr>
          <w:rFonts w:ascii="Arial" w:hAnsi="Arial" w:cs="Arial"/>
          <w:b/>
          <w:lang w:val="ro-RO"/>
        </w:rPr>
        <w:t>„Anexa 14”</w:t>
      </w:r>
      <w:r w:rsidRPr="0059532F">
        <w:rPr>
          <w:rFonts w:ascii="Arial" w:hAnsi="Arial" w:cs="Arial"/>
          <w:lang w:val="ro-RO"/>
        </w:rPr>
        <w:t>)</w:t>
      </w:r>
    </w:p>
    <w:p w14:paraId="41DCA584" w14:textId="77777777" w:rsidR="00E54923" w:rsidRPr="0059532F" w:rsidRDefault="00E54923" w:rsidP="004716E4">
      <w:pPr>
        <w:numPr>
          <w:ilvl w:val="0"/>
          <w:numId w:val="1"/>
        </w:numPr>
        <w:tabs>
          <w:tab w:val="num" w:pos="630"/>
        </w:tabs>
        <w:ind w:left="630" w:hanging="450"/>
        <w:rPr>
          <w:rFonts w:ascii="Arial" w:hAnsi="Arial" w:cs="Arial"/>
          <w:lang w:val="ro-RO"/>
        </w:rPr>
      </w:pPr>
      <w:r w:rsidRPr="0059532F">
        <w:rPr>
          <w:rFonts w:ascii="Arial" w:hAnsi="Arial" w:cs="Arial"/>
          <w:lang w:val="ro-RO"/>
        </w:rPr>
        <w:t>Anexa 1</w:t>
      </w:r>
      <w:r w:rsidR="00ED64AF" w:rsidRPr="0059532F">
        <w:rPr>
          <w:rFonts w:ascii="Arial" w:hAnsi="Arial" w:cs="Arial"/>
          <w:lang w:val="ro-RO"/>
        </w:rPr>
        <w:t>5</w:t>
      </w:r>
      <w:r w:rsidRPr="0059532F">
        <w:rPr>
          <w:rFonts w:ascii="Arial" w:hAnsi="Arial" w:cs="Arial"/>
          <w:lang w:val="ro-RO"/>
        </w:rPr>
        <w:t xml:space="preserve"> : „Serviciul de Colocare pentru Interconectare in PoA Telekom Romania Mobile</w:t>
      </w:r>
      <w:r w:rsidR="00E23892" w:rsidRPr="0059532F">
        <w:rPr>
          <w:rFonts w:ascii="Arial" w:hAnsi="Arial" w:cs="Arial"/>
          <w:lang w:val="ro-RO"/>
        </w:rPr>
        <w:t xml:space="preserve"> si de Interconectare in Camera de tragere</w:t>
      </w:r>
      <w:r w:rsidRPr="0059532F">
        <w:rPr>
          <w:rFonts w:ascii="Arial" w:hAnsi="Arial" w:cs="Arial"/>
          <w:lang w:val="ro-RO"/>
        </w:rPr>
        <w:t>”</w:t>
      </w:r>
      <w:r w:rsidR="007768EF" w:rsidRPr="0059532F">
        <w:rPr>
          <w:rFonts w:ascii="Arial" w:hAnsi="Arial" w:cs="Arial"/>
          <w:lang w:val="ro-RO"/>
        </w:rPr>
        <w:t xml:space="preserve"> (</w:t>
      </w:r>
      <w:r w:rsidR="007768EF" w:rsidRPr="0059532F">
        <w:rPr>
          <w:rFonts w:ascii="Arial" w:hAnsi="Arial" w:cs="Arial"/>
          <w:b/>
          <w:lang w:val="ro-RO"/>
        </w:rPr>
        <w:t>„Anexa 1</w:t>
      </w:r>
      <w:r w:rsidR="00ED64AF" w:rsidRPr="0059532F">
        <w:rPr>
          <w:rFonts w:ascii="Arial" w:hAnsi="Arial" w:cs="Arial"/>
          <w:b/>
          <w:lang w:val="ro-RO"/>
        </w:rPr>
        <w:t>5</w:t>
      </w:r>
      <w:r w:rsidR="007768EF" w:rsidRPr="0059532F">
        <w:rPr>
          <w:rFonts w:ascii="Arial" w:hAnsi="Arial" w:cs="Arial"/>
          <w:b/>
          <w:lang w:val="ro-RO"/>
        </w:rPr>
        <w:t>”</w:t>
      </w:r>
      <w:r w:rsidR="007768EF" w:rsidRPr="0059532F">
        <w:rPr>
          <w:rFonts w:ascii="Arial" w:hAnsi="Arial" w:cs="Arial"/>
          <w:lang w:val="ro-RO"/>
        </w:rPr>
        <w:t>)</w:t>
      </w:r>
    </w:p>
    <w:p w14:paraId="48C6842E" w14:textId="77777777" w:rsidR="009727BD" w:rsidRPr="0059532F" w:rsidRDefault="0026174A" w:rsidP="009727BD">
      <w:pPr>
        <w:numPr>
          <w:ilvl w:val="0"/>
          <w:numId w:val="1"/>
        </w:numPr>
        <w:tabs>
          <w:tab w:val="num" w:pos="630"/>
        </w:tabs>
        <w:ind w:left="630" w:hanging="450"/>
        <w:rPr>
          <w:rFonts w:ascii="Arial" w:hAnsi="Arial" w:cs="Arial"/>
          <w:lang w:val="ro-RO"/>
        </w:rPr>
      </w:pPr>
      <w:r w:rsidRPr="0059532F">
        <w:rPr>
          <w:rFonts w:ascii="Arial" w:hAnsi="Arial" w:cs="Arial"/>
          <w:lang w:val="ro-RO"/>
        </w:rPr>
        <w:t>Anexa 16 : „Portabilitatea numerelor”</w:t>
      </w:r>
      <w:r w:rsidR="009727BD" w:rsidRPr="0059532F">
        <w:rPr>
          <w:rFonts w:ascii="Arial" w:hAnsi="Arial" w:cs="Arial"/>
          <w:lang w:val="ro-RO"/>
        </w:rPr>
        <w:t xml:space="preserve"> (</w:t>
      </w:r>
      <w:r w:rsidR="009727BD" w:rsidRPr="0059532F">
        <w:rPr>
          <w:rFonts w:ascii="Arial" w:hAnsi="Arial" w:cs="Arial"/>
          <w:b/>
          <w:lang w:val="ro-RO"/>
        </w:rPr>
        <w:t>„Anexa 16”</w:t>
      </w:r>
      <w:r w:rsidR="009727BD" w:rsidRPr="0059532F">
        <w:rPr>
          <w:rFonts w:ascii="Arial" w:hAnsi="Arial" w:cs="Arial"/>
          <w:lang w:val="ro-RO"/>
        </w:rPr>
        <w:t>)</w:t>
      </w:r>
    </w:p>
    <w:p w14:paraId="02C9C0A4" w14:textId="77777777" w:rsidR="00E766A4" w:rsidRPr="0059532F" w:rsidRDefault="00E766A4" w:rsidP="00E766A4">
      <w:pPr>
        <w:numPr>
          <w:ilvl w:val="0"/>
          <w:numId w:val="1"/>
        </w:numPr>
        <w:tabs>
          <w:tab w:val="num" w:pos="630"/>
        </w:tabs>
        <w:ind w:left="630" w:hanging="450"/>
        <w:rPr>
          <w:rFonts w:ascii="Arial" w:hAnsi="Arial" w:cs="Arial"/>
          <w:lang w:val="ro-RO"/>
        </w:rPr>
      </w:pPr>
      <w:r w:rsidRPr="0059532F">
        <w:rPr>
          <w:rFonts w:ascii="Arial" w:hAnsi="Arial" w:cs="Arial"/>
          <w:lang w:val="ro-RO"/>
        </w:rPr>
        <w:t>Anexa 17 : „</w:t>
      </w:r>
      <w:r w:rsidR="00861942" w:rsidRPr="0059532F">
        <w:rPr>
          <w:rFonts w:ascii="Arial" w:hAnsi="Arial" w:cs="Arial"/>
          <w:lang w:val="ro-RO"/>
        </w:rPr>
        <w:t>Conventia</w:t>
      </w:r>
      <w:r w:rsidRPr="0059532F">
        <w:rPr>
          <w:rFonts w:ascii="Arial" w:hAnsi="Arial" w:cs="Arial"/>
          <w:lang w:val="it-IT"/>
        </w:rPr>
        <w:t xml:space="preserve"> de confidentialitate</w:t>
      </w:r>
      <w:r w:rsidRPr="0059532F">
        <w:rPr>
          <w:rFonts w:ascii="Arial" w:hAnsi="Arial" w:cs="Arial"/>
          <w:lang w:val="ro-RO"/>
        </w:rPr>
        <w:t>” (</w:t>
      </w:r>
      <w:r w:rsidRPr="0059532F">
        <w:rPr>
          <w:rFonts w:ascii="Arial" w:hAnsi="Arial" w:cs="Arial"/>
          <w:b/>
          <w:lang w:val="ro-RO"/>
        </w:rPr>
        <w:t>„Anexa 17”</w:t>
      </w:r>
      <w:r w:rsidRPr="0059532F">
        <w:rPr>
          <w:rFonts w:ascii="Arial" w:hAnsi="Arial" w:cs="Arial"/>
          <w:lang w:val="ro-RO"/>
        </w:rPr>
        <w:t>)</w:t>
      </w:r>
    </w:p>
    <w:p w14:paraId="10F00496" w14:textId="77777777" w:rsidR="00E766A4" w:rsidRPr="0059532F" w:rsidRDefault="00E766A4" w:rsidP="00942837">
      <w:pPr>
        <w:tabs>
          <w:tab w:val="num" w:pos="630"/>
        </w:tabs>
        <w:ind w:left="630"/>
        <w:rPr>
          <w:rFonts w:ascii="Arial" w:hAnsi="Arial" w:cs="Arial"/>
          <w:lang w:val="ro-RO"/>
        </w:rPr>
      </w:pPr>
    </w:p>
    <w:p w14:paraId="62EC9A07" w14:textId="77777777" w:rsidR="0026174A" w:rsidRPr="0059532F" w:rsidRDefault="0026174A" w:rsidP="009727BD">
      <w:pPr>
        <w:tabs>
          <w:tab w:val="num" w:pos="630"/>
        </w:tabs>
        <w:ind w:left="630"/>
        <w:rPr>
          <w:rFonts w:ascii="Arial" w:hAnsi="Arial" w:cs="Arial"/>
          <w:lang w:val="ro-RO"/>
        </w:rPr>
      </w:pPr>
    </w:p>
    <w:p w14:paraId="29DDDD7B" w14:textId="77777777" w:rsidR="003A2E2A" w:rsidRPr="0059532F" w:rsidRDefault="003A2E2A" w:rsidP="00D27514">
      <w:pPr>
        <w:jc w:val="both"/>
        <w:rPr>
          <w:rFonts w:ascii="Arial" w:hAnsi="Arial" w:cs="Arial"/>
          <w:lang w:val="ro-RO"/>
        </w:rPr>
      </w:pPr>
      <w:r w:rsidRPr="0059532F">
        <w:rPr>
          <w:rFonts w:ascii="Arial" w:hAnsi="Arial" w:cs="Arial"/>
          <w:lang w:val="ro-RO"/>
        </w:rPr>
        <w:t> </w:t>
      </w:r>
    </w:p>
    <w:p w14:paraId="3F86707B" w14:textId="77777777" w:rsidR="003A2E2A" w:rsidRPr="0059532F" w:rsidRDefault="00B23E84" w:rsidP="00D27514">
      <w:pPr>
        <w:pStyle w:val="Para0-2"/>
        <w:ind w:left="0" w:firstLine="0"/>
        <w:rPr>
          <w:rFonts w:ascii="Arial" w:hAnsi="Arial" w:cs="Arial"/>
          <w:b/>
          <w:sz w:val="20"/>
          <w:lang w:val="ro-RO"/>
        </w:rPr>
      </w:pPr>
      <w:r w:rsidRPr="0059532F">
        <w:rPr>
          <w:rFonts w:ascii="Arial" w:hAnsi="Arial" w:cs="Arial"/>
          <w:b/>
          <w:sz w:val="20"/>
          <w:lang w:val="ro-RO"/>
        </w:rPr>
        <w:t>Articolul 2</w:t>
      </w:r>
      <w:r w:rsidR="008708DE" w:rsidRPr="0059532F">
        <w:rPr>
          <w:rFonts w:ascii="Arial" w:hAnsi="Arial" w:cs="Arial"/>
          <w:b/>
          <w:sz w:val="20"/>
          <w:lang w:val="ro-RO"/>
        </w:rPr>
        <w:tab/>
      </w:r>
      <w:r w:rsidR="008708DE" w:rsidRPr="0059532F">
        <w:rPr>
          <w:rFonts w:ascii="Arial" w:hAnsi="Arial" w:cs="Arial"/>
          <w:b/>
          <w:sz w:val="20"/>
          <w:lang w:val="ro-RO"/>
        </w:rPr>
        <w:tab/>
      </w:r>
      <w:r w:rsidR="003A2E2A" w:rsidRPr="0059532F">
        <w:rPr>
          <w:rFonts w:ascii="Arial" w:hAnsi="Arial" w:cs="Arial"/>
          <w:b/>
          <w:sz w:val="20"/>
          <w:lang w:val="ro-RO"/>
        </w:rPr>
        <w:t>DEFINI</w:t>
      </w:r>
      <w:r w:rsidR="00FC0616" w:rsidRPr="0059532F">
        <w:rPr>
          <w:rFonts w:ascii="Arial" w:hAnsi="Arial" w:cs="Arial"/>
          <w:b/>
          <w:sz w:val="20"/>
          <w:lang w:val="ro-RO"/>
        </w:rPr>
        <w:t>Ţ</w:t>
      </w:r>
      <w:r w:rsidR="003A2E2A" w:rsidRPr="0059532F">
        <w:rPr>
          <w:rFonts w:ascii="Arial" w:hAnsi="Arial" w:cs="Arial"/>
          <w:b/>
          <w:sz w:val="20"/>
          <w:lang w:val="ro-RO"/>
        </w:rPr>
        <w:t>II/ ABREVIERI</w:t>
      </w:r>
    </w:p>
    <w:p w14:paraId="2395EC63" w14:textId="77777777" w:rsidR="00C44E14" w:rsidRPr="0059532F" w:rsidRDefault="00C44E14" w:rsidP="00D27514">
      <w:pPr>
        <w:pStyle w:val="Para0-2"/>
        <w:ind w:left="0" w:firstLine="0"/>
        <w:rPr>
          <w:rFonts w:ascii="Arial" w:hAnsi="Arial" w:cs="Arial"/>
          <w:b/>
          <w:sz w:val="20"/>
          <w:lang w:val="ro-RO"/>
        </w:rPr>
      </w:pPr>
    </w:p>
    <w:p w14:paraId="499A534D" w14:textId="77777777" w:rsidR="003A2E2A" w:rsidRPr="0059532F" w:rsidRDefault="003A2E2A" w:rsidP="00D27514">
      <w:pPr>
        <w:jc w:val="both"/>
        <w:rPr>
          <w:rFonts w:ascii="Arial" w:hAnsi="Arial" w:cs="Arial"/>
          <w:lang w:val="ro-RO"/>
        </w:rPr>
      </w:pPr>
    </w:p>
    <w:p w14:paraId="407A99CC" w14:textId="77777777" w:rsidR="003A2E2A" w:rsidRPr="0059532F" w:rsidRDefault="003A2E2A" w:rsidP="00D27514">
      <w:pPr>
        <w:numPr>
          <w:ilvl w:val="1"/>
          <w:numId w:val="19"/>
        </w:numPr>
        <w:jc w:val="both"/>
        <w:rPr>
          <w:rFonts w:ascii="Arial" w:hAnsi="Arial" w:cs="Arial"/>
          <w:b/>
          <w:lang w:val="ro-RO"/>
        </w:rPr>
      </w:pPr>
      <w:r w:rsidRPr="0059532F">
        <w:rPr>
          <w:rFonts w:ascii="Arial" w:hAnsi="Arial" w:cs="Arial"/>
          <w:b/>
          <w:lang w:val="ro-RO"/>
        </w:rPr>
        <w:t xml:space="preserve">Abonat: </w:t>
      </w:r>
    </w:p>
    <w:p w14:paraId="3A6B055F" w14:textId="77777777" w:rsidR="003A2E2A" w:rsidRPr="0059532F" w:rsidRDefault="003A2E2A" w:rsidP="00B51562">
      <w:pPr>
        <w:ind w:left="720"/>
        <w:jc w:val="both"/>
        <w:rPr>
          <w:rFonts w:ascii="Arial" w:hAnsi="Arial" w:cs="Arial"/>
          <w:lang w:val="ro-RO"/>
        </w:rPr>
      </w:pPr>
      <w:r w:rsidRPr="0059532F">
        <w:rPr>
          <w:rFonts w:ascii="Arial" w:hAnsi="Arial" w:cs="Arial"/>
          <w:lang w:val="ro-RO"/>
        </w:rPr>
        <w:t>Un utilizator al unui serviciu de comunica</w:t>
      </w:r>
      <w:r w:rsidR="00FC0616" w:rsidRPr="0059532F">
        <w:rPr>
          <w:rFonts w:ascii="Arial" w:hAnsi="Arial" w:cs="Arial"/>
          <w:lang w:val="ro-RO"/>
        </w:rPr>
        <w:t>ţ</w:t>
      </w:r>
      <w:r w:rsidRPr="0059532F">
        <w:rPr>
          <w:rFonts w:ascii="Arial" w:hAnsi="Arial" w:cs="Arial"/>
          <w:lang w:val="ro-RO"/>
        </w:rPr>
        <w:t>ii electronice care are o rela</w:t>
      </w:r>
      <w:r w:rsidR="00FC0616" w:rsidRPr="0059532F">
        <w:rPr>
          <w:rFonts w:ascii="Arial" w:hAnsi="Arial" w:cs="Arial"/>
          <w:lang w:val="ro-RO"/>
        </w:rPr>
        <w:t>ţ</w:t>
      </w:r>
      <w:r w:rsidRPr="0059532F">
        <w:rPr>
          <w:rFonts w:ascii="Arial" w:hAnsi="Arial" w:cs="Arial"/>
          <w:lang w:val="ro-RO"/>
        </w:rPr>
        <w:t>ie contractual</w:t>
      </w:r>
      <w:r w:rsidR="00FC0616" w:rsidRPr="0059532F">
        <w:rPr>
          <w:rFonts w:ascii="Arial" w:hAnsi="Arial" w:cs="Arial"/>
          <w:lang w:val="ro-RO"/>
        </w:rPr>
        <w:t>ă</w:t>
      </w:r>
      <w:r w:rsidRPr="0059532F">
        <w:rPr>
          <w:rFonts w:ascii="Arial" w:hAnsi="Arial" w:cs="Arial"/>
          <w:lang w:val="ro-RO"/>
        </w:rPr>
        <w:t xml:space="preserve"> cu furnizorul de servicii de comunica</w:t>
      </w:r>
      <w:r w:rsidR="00FC0616" w:rsidRPr="0059532F">
        <w:rPr>
          <w:rFonts w:ascii="Arial" w:hAnsi="Arial" w:cs="Arial"/>
          <w:lang w:val="ro-RO"/>
        </w:rPr>
        <w:t>ţ</w:t>
      </w:r>
      <w:r w:rsidRPr="0059532F">
        <w:rPr>
          <w:rFonts w:ascii="Arial" w:hAnsi="Arial" w:cs="Arial"/>
          <w:lang w:val="ro-RO"/>
        </w:rPr>
        <w:t>ii electronice.</w:t>
      </w:r>
    </w:p>
    <w:p w14:paraId="36B9D452" w14:textId="77777777" w:rsidR="003A2E2A" w:rsidRPr="0059532F" w:rsidRDefault="003A2E2A" w:rsidP="00D27514">
      <w:pPr>
        <w:pStyle w:val="BodyText"/>
        <w:rPr>
          <w:rFonts w:cs="Arial"/>
          <w:b/>
          <w:sz w:val="20"/>
          <w:lang w:val="ro-RO"/>
        </w:rPr>
      </w:pPr>
    </w:p>
    <w:p w14:paraId="12131A38" w14:textId="77777777" w:rsidR="003A2E2A" w:rsidRPr="0059532F" w:rsidRDefault="003A2E2A" w:rsidP="00D27514">
      <w:pPr>
        <w:numPr>
          <w:ilvl w:val="1"/>
          <w:numId w:val="19"/>
        </w:numPr>
        <w:jc w:val="both"/>
        <w:rPr>
          <w:rFonts w:ascii="Arial" w:hAnsi="Arial" w:cs="Arial"/>
          <w:lang w:val="ro-RO"/>
        </w:rPr>
      </w:pPr>
      <w:r w:rsidRPr="0059532F">
        <w:rPr>
          <w:rFonts w:ascii="Arial" w:hAnsi="Arial" w:cs="Arial"/>
          <w:b/>
          <w:lang w:val="ro-RO"/>
        </w:rPr>
        <w:t>Acces, Servicii de Acces:</w:t>
      </w:r>
      <w:r w:rsidRPr="0059532F">
        <w:rPr>
          <w:rFonts w:ascii="Arial" w:hAnsi="Arial" w:cs="Arial"/>
          <w:lang w:val="ro-RO"/>
        </w:rPr>
        <w:t xml:space="preserve"> </w:t>
      </w:r>
    </w:p>
    <w:p w14:paraId="01E19450" w14:textId="77777777" w:rsidR="00954253" w:rsidRPr="0059532F" w:rsidRDefault="003A2E2A" w:rsidP="00954253">
      <w:pPr>
        <w:pStyle w:val="BodyText"/>
        <w:ind w:left="720"/>
        <w:rPr>
          <w:rFonts w:cs="Arial"/>
          <w:sz w:val="20"/>
          <w:lang w:val="ro-RO"/>
        </w:rPr>
      </w:pPr>
      <w:r w:rsidRPr="0059532F">
        <w:rPr>
          <w:rFonts w:cs="Arial"/>
          <w:sz w:val="20"/>
          <w:lang w:val="ro-RO"/>
        </w:rPr>
        <w:t>Punerea la dispozi</w:t>
      </w:r>
      <w:r w:rsidR="00FC0616" w:rsidRPr="0059532F">
        <w:rPr>
          <w:rFonts w:cs="Arial"/>
          <w:sz w:val="20"/>
          <w:lang w:val="ro-RO"/>
        </w:rPr>
        <w:t>ţ</w:t>
      </w:r>
      <w:r w:rsidRPr="0059532F">
        <w:rPr>
          <w:rFonts w:cs="Arial"/>
          <w:sz w:val="20"/>
          <w:lang w:val="ro-RO"/>
        </w:rPr>
        <w:t>ia unui ter</w:t>
      </w:r>
      <w:r w:rsidR="00FC0616" w:rsidRPr="0059532F">
        <w:rPr>
          <w:rFonts w:cs="Arial"/>
          <w:sz w:val="20"/>
          <w:lang w:val="ro-RO"/>
        </w:rPr>
        <w:t>ţ</w:t>
      </w:r>
      <w:r w:rsidRPr="0059532F">
        <w:rPr>
          <w:rFonts w:cs="Arial"/>
          <w:sz w:val="20"/>
          <w:lang w:val="ro-RO"/>
        </w:rPr>
        <w:t xml:space="preserve"> de </w:t>
      </w:r>
      <w:r w:rsidR="00265FA7" w:rsidRPr="0059532F">
        <w:rPr>
          <w:rFonts w:cs="Arial"/>
          <w:sz w:val="20"/>
          <w:lang w:val="ro-RO"/>
        </w:rPr>
        <w:t>spaţii</w:t>
      </w:r>
      <w:r w:rsidRPr="0059532F">
        <w:rPr>
          <w:rFonts w:cs="Arial"/>
          <w:sz w:val="20"/>
          <w:lang w:val="ro-RO"/>
        </w:rPr>
        <w:t>, echipamente sau servicii, în condi</w:t>
      </w:r>
      <w:r w:rsidR="00FC0616" w:rsidRPr="0059532F">
        <w:rPr>
          <w:rFonts w:cs="Arial"/>
          <w:sz w:val="20"/>
          <w:lang w:val="ro-RO"/>
        </w:rPr>
        <w:t>ţ</w:t>
      </w:r>
      <w:r w:rsidRPr="0059532F">
        <w:rPr>
          <w:rFonts w:cs="Arial"/>
          <w:sz w:val="20"/>
          <w:lang w:val="ro-RO"/>
        </w:rPr>
        <w:t xml:space="preserve">ii determinate, în mod exclusiv sau neexclusiv, </w:t>
      </w:r>
      <w:r w:rsidR="00265FA7" w:rsidRPr="0059532F">
        <w:rPr>
          <w:rFonts w:cs="Arial"/>
          <w:sz w:val="20"/>
          <w:lang w:val="ro-RO"/>
        </w:rPr>
        <w:t xml:space="preserve">necesare </w:t>
      </w:r>
      <w:r w:rsidRPr="0059532F">
        <w:rPr>
          <w:rFonts w:cs="Arial"/>
          <w:sz w:val="20"/>
          <w:lang w:val="ro-RO"/>
        </w:rPr>
        <w:t>în scopul furniz</w:t>
      </w:r>
      <w:r w:rsidR="00FC0616" w:rsidRPr="0059532F">
        <w:rPr>
          <w:rFonts w:cs="Arial"/>
          <w:sz w:val="20"/>
          <w:lang w:val="ro-RO"/>
        </w:rPr>
        <w:t>ă</w:t>
      </w:r>
      <w:r w:rsidRPr="0059532F">
        <w:rPr>
          <w:rFonts w:cs="Arial"/>
          <w:sz w:val="20"/>
          <w:lang w:val="ro-RO"/>
        </w:rPr>
        <w:t>rii de servicii de comunica</w:t>
      </w:r>
      <w:r w:rsidR="00FC0616" w:rsidRPr="0059532F">
        <w:rPr>
          <w:rFonts w:cs="Arial"/>
          <w:sz w:val="20"/>
          <w:lang w:val="ro-RO"/>
        </w:rPr>
        <w:t>ţ</w:t>
      </w:r>
      <w:r w:rsidRPr="0059532F">
        <w:rPr>
          <w:rFonts w:cs="Arial"/>
          <w:sz w:val="20"/>
          <w:lang w:val="ro-RO"/>
        </w:rPr>
        <w:t xml:space="preserve">ii electronice. </w:t>
      </w:r>
    </w:p>
    <w:p w14:paraId="46037CDB" w14:textId="77777777" w:rsidR="00954253" w:rsidRPr="0059532F" w:rsidRDefault="00954253" w:rsidP="00954253">
      <w:pPr>
        <w:pStyle w:val="BodyText"/>
        <w:ind w:left="720"/>
        <w:rPr>
          <w:rFonts w:cs="Arial"/>
          <w:sz w:val="20"/>
          <w:lang w:val="ro-RO"/>
        </w:rPr>
      </w:pPr>
    </w:p>
    <w:p w14:paraId="0ED9B575" w14:textId="77777777" w:rsidR="005631FB" w:rsidRPr="0059532F" w:rsidRDefault="005631FB" w:rsidP="00954253">
      <w:pPr>
        <w:numPr>
          <w:ilvl w:val="1"/>
          <w:numId w:val="19"/>
        </w:numPr>
        <w:jc w:val="both"/>
        <w:rPr>
          <w:rFonts w:ascii="Arial" w:hAnsi="Arial" w:cs="Arial"/>
          <w:b/>
          <w:lang w:val="ro-RO"/>
        </w:rPr>
      </w:pPr>
      <w:r w:rsidRPr="0059532F">
        <w:rPr>
          <w:rFonts w:ascii="Arial" w:hAnsi="Arial" w:cs="Arial"/>
          <w:b/>
          <w:lang w:val="ro-RO"/>
        </w:rPr>
        <w:t>Afiliati:</w:t>
      </w:r>
    </w:p>
    <w:p w14:paraId="5112F017" w14:textId="77777777" w:rsidR="005631FB" w:rsidRPr="0059532F" w:rsidRDefault="005631FB" w:rsidP="005631FB">
      <w:pPr>
        <w:ind w:left="720"/>
        <w:jc w:val="both"/>
        <w:rPr>
          <w:rFonts w:ascii="Arial" w:hAnsi="Arial" w:cs="Arial"/>
        </w:rPr>
      </w:pPr>
      <w:r w:rsidRPr="0059532F">
        <w:rPr>
          <w:rFonts w:ascii="Arial" w:hAnsi="Arial" w:cs="Arial"/>
          <w:lang w:val="ro-RO"/>
        </w:rPr>
        <w:t>Desemneaza toate societatile in care vreuna dintre Parti detine direct sau indirect controlul activitatii intr-o proportie mai mare de 25%, toate companiile care detin direct sau indirect controlul activitatii oricareia dintre Parti intr-o proportie mai mare de 25% precum si orice societate care este sub control comun cu oricare dintre Parti intr-o proportie mai mare de 25%.</w:t>
      </w:r>
    </w:p>
    <w:p w14:paraId="5E919119" w14:textId="77777777" w:rsidR="005631FB" w:rsidRPr="0059532F" w:rsidRDefault="005631FB" w:rsidP="005631FB">
      <w:pPr>
        <w:ind w:left="720"/>
        <w:jc w:val="both"/>
        <w:rPr>
          <w:rFonts w:ascii="Arial" w:hAnsi="Arial" w:cs="Arial"/>
          <w:b/>
          <w:lang w:val="ro-RO"/>
        </w:rPr>
      </w:pPr>
    </w:p>
    <w:p w14:paraId="117857C2" w14:textId="77777777" w:rsidR="00954253" w:rsidRPr="0059532F" w:rsidRDefault="00954253" w:rsidP="00954253">
      <w:pPr>
        <w:numPr>
          <w:ilvl w:val="1"/>
          <w:numId w:val="19"/>
        </w:numPr>
        <w:jc w:val="both"/>
        <w:rPr>
          <w:rFonts w:ascii="Arial" w:hAnsi="Arial" w:cs="Arial"/>
          <w:b/>
          <w:lang w:val="ro-RO"/>
        </w:rPr>
      </w:pPr>
      <w:r w:rsidRPr="0059532F">
        <w:rPr>
          <w:rFonts w:ascii="Arial" w:hAnsi="Arial" w:cs="Arial"/>
          <w:b/>
          <w:lang w:val="ro-RO"/>
        </w:rPr>
        <w:t>Apel national:</w:t>
      </w:r>
    </w:p>
    <w:p w14:paraId="50CB61A0" w14:textId="77777777" w:rsidR="00954253" w:rsidRPr="0059532F" w:rsidRDefault="00954253" w:rsidP="00954253">
      <w:pPr>
        <w:pStyle w:val="BodyText"/>
        <w:ind w:left="720"/>
        <w:rPr>
          <w:rFonts w:cs="Arial"/>
          <w:sz w:val="20"/>
          <w:lang w:val="ro-RO"/>
        </w:rPr>
      </w:pPr>
      <w:r w:rsidRPr="0059532F">
        <w:rPr>
          <w:rFonts w:cs="Arial"/>
          <w:sz w:val="20"/>
          <w:lang w:val="ro-RO"/>
        </w:rPr>
        <w:t>Acel apel de voce, date sau fax originat intr-o retea de comunicatii electronice din Romania de pe o numerotatie ce apartine Planului National de Numerotatie (PNN) asa cum este acesta definit de autoritatea de reglementare (“PNN”).</w:t>
      </w:r>
    </w:p>
    <w:p w14:paraId="256D2127" w14:textId="77777777" w:rsidR="00954253" w:rsidRPr="0059532F" w:rsidRDefault="00954253" w:rsidP="00954253">
      <w:pPr>
        <w:pStyle w:val="BodyText"/>
        <w:ind w:left="720"/>
        <w:rPr>
          <w:rFonts w:cs="Arial"/>
          <w:sz w:val="20"/>
          <w:lang w:val="ro-RO"/>
        </w:rPr>
      </w:pPr>
    </w:p>
    <w:p w14:paraId="669D8977" w14:textId="77777777" w:rsidR="00954253" w:rsidRPr="0059532F" w:rsidRDefault="00954253" w:rsidP="00954253">
      <w:pPr>
        <w:numPr>
          <w:ilvl w:val="1"/>
          <w:numId w:val="19"/>
        </w:numPr>
        <w:jc w:val="both"/>
        <w:rPr>
          <w:rFonts w:ascii="Arial" w:hAnsi="Arial" w:cs="Arial"/>
          <w:b/>
          <w:lang w:val="ro-RO"/>
        </w:rPr>
      </w:pPr>
      <w:r w:rsidRPr="0059532F">
        <w:rPr>
          <w:rFonts w:ascii="Arial" w:hAnsi="Arial" w:cs="Arial"/>
          <w:b/>
          <w:lang w:val="ro-RO"/>
        </w:rPr>
        <w:t>Apel international:</w:t>
      </w:r>
    </w:p>
    <w:p w14:paraId="44AF9231" w14:textId="77777777" w:rsidR="00954253" w:rsidRPr="0059532F" w:rsidRDefault="00954253" w:rsidP="00954253">
      <w:pPr>
        <w:pStyle w:val="BodyText"/>
        <w:ind w:left="720"/>
        <w:rPr>
          <w:rFonts w:cs="Arial"/>
          <w:sz w:val="20"/>
          <w:lang w:val="ro-RO"/>
        </w:rPr>
      </w:pPr>
      <w:r w:rsidRPr="0059532F">
        <w:rPr>
          <w:rFonts w:cs="Arial"/>
          <w:sz w:val="20"/>
          <w:lang w:val="ro-RO"/>
        </w:rPr>
        <w:t xml:space="preserve">Acel apel de voce, date sau fax generat intr-o retea de comunicatii electronice localizata in afara Romaniei, de pe o numerotatie care nu face parte din PNN. </w:t>
      </w:r>
    </w:p>
    <w:p w14:paraId="1E883439" w14:textId="77777777" w:rsidR="003A2E2A" w:rsidRPr="0059532F" w:rsidRDefault="003A2E2A" w:rsidP="00D27514">
      <w:pPr>
        <w:pStyle w:val="BodyText"/>
        <w:rPr>
          <w:rFonts w:cs="Arial"/>
          <w:sz w:val="20"/>
          <w:lang w:val="ro-RO"/>
        </w:rPr>
      </w:pPr>
    </w:p>
    <w:p w14:paraId="6A48410D" w14:textId="77777777" w:rsidR="003A2E2A" w:rsidRPr="0059532F" w:rsidRDefault="004B6BC0" w:rsidP="00D27514">
      <w:pPr>
        <w:numPr>
          <w:ilvl w:val="1"/>
          <w:numId w:val="19"/>
        </w:numPr>
        <w:jc w:val="both"/>
        <w:rPr>
          <w:rFonts w:ascii="Arial" w:hAnsi="Arial" w:cs="Arial"/>
          <w:b/>
          <w:lang w:val="ro-RO"/>
        </w:rPr>
      </w:pPr>
      <w:r w:rsidRPr="0059532F">
        <w:rPr>
          <w:rFonts w:ascii="Arial" w:hAnsi="Arial" w:cs="Arial"/>
          <w:b/>
          <w:lang w:val="ro-RO"/>
        </w:rPr>
        <w:t>Autoritatea de R</w:t>
      </w:r>
      <w:r w:rsidR="0050480C" w:rsidRPr="0059532F">
        <w:rPr>
          <w:rFonts w:ascii="Arial" w:hAnsi="Arial" w:cs="Arial"/>
          <w:b/>
          <w:lang w:val="ro-RO"/>
        </w:rPr>
        <w:t>eglementare</w:t>
      </w:r>
      <w:r w:rsidR="0050429A" w:rsidRPr="0059532F">
        <w:rPr>
          <w:rFonts w:ascii="Arial" w:hAnsi="Arial" w:cs="Arial"/>
          <w:b/>
          <w:lang w:val="ro-RO"/>
        </w:rPr>
        <w:t xml:space="preserve"> (ANCOM)</w:t>
      </w:r>
      <w:r w:rsidR="003A2E2A" w:rsidRPr="0059532F">
        <w:rPr>
          <w:rFonts w:ascii="Arial" w:hAnsi="Arial" w:cs="Arial"/>
          <w:b/>
          <w:lang w:val="ro-RO"/>
        </w:rPr>
        <w:t xml:space="preserve">: </w:t>
      </w:r>
    </w:p>
    <w:p w14:paraId="70F48176" w14:textId="77777777" w:rsidR="003A2E2A" w:rsidRPr="0059532F" w:rsidRDefault="003A2E2A" w:rsidP="00B51562">
      <w:pPr>
        <w:pStyle w:val="BodyText"/>
        <w:ind w:left="720"/>
        <w:rPr>
          <w:rFonts w:cs="Arial"/>
          <w:sz w:val="20"/>
          <w:lang w:val="ro-RO"/>
        </w:rPr>
      </w:pPr>
      <w:r w:rsidRPr="0059532F">
        <w:rPr>
          <w:rFonts w:cs="Arial"/>
          <w:sz w:val="20"/>
          <w:lang w:val="ro-RO"/>
        </w:rPr>
        <w:lastRenderedPageBreak/>
        <w:t>Autoritatea National</w:t>
      </w:r>
      <w:r w:rsidR="00FC0616" w:rsidRPr="0059532F">
        <w:rPr>
          <w:rFonts w:cs="Arial"/>
          <w:sz w:val="20"/>
          <w:lang w:val="ro-RO"/>
        </w:rPr>
        <w:t>ă</w:t>
      </w:r>
      <w:r w:rsidRPr="0059532F">
        <w:rPr>
          <w:rFonts w:cs="Arial"/>
          <w:sz w:val="20"/>
          <w:lang w:val="ro-RO"/>
        </w:rPr>
        <w:t xml:space="preserve"> </w:t>
      </w:r>
      <w:r w:rsidR="0050480C" w:rsidRPr="0059532F">
        <w:rPr>
          <w:rFonts w:cs="Arial"/>
          <w:sz w:val="20"/>
          <w:lang w:val="ro-RO"/>
        </w:rPr>
        <w:t>pentru</w:t>
      </w:r>
      <w:r w:rsidRPr="0059532F">
        <w:rPr>
          <w:rFonts w:cs="Arial"/>
          <w:sz w:val="20"/>
          <w:lang w:val="ro-RO"/>
        </w:rPr>
        <w:t xml:space="preserve"> </w:t>
      </w:r>
      <w:r w:rsidR="0048178B" w:rsidRPr="0059532F">
        <w:rPr>
          <w:rFonts w:cs="Arial"/>
          <w:sz w:val="20"/>
          <w:lang w:val="ro-RO"/>
        </w:rPr>
        <w:t xml:space="preserve">Administrare şi </w:t>
      </w:r>
      <w:r w:rsidRPr="0059532F">
        <w:rPr>
          <w:rFonts w:cs="Arial"/>
          <w:sz w:val="20"/>
          <w:lang w:val="ro-RO"/>
        </w:rPr>
        <w:t xml:space="preserve">Reglementare </w:t>
      </w:r>
      <w:r w:rsidR="00FC0616" w:rsidRPr="0059532F">
        <w:rPr>
          <w:rFonts w:cs="Arial"/>
          <w:sz w:val="20"/>
          <w:lang w:val="ro-RO"/>
        </w:rPr>
        <w:t>î</w:t>
      </w:r>
      <w:r w:rsidRPr="0059532F">
        <w:rPr>
          <w:rFonts w:cs="Arial"/>
          <w:sz w:val="20"/>
          <w:lang w:val="ro-RO"/>
        </w:rPr>
        <w:t>n Comunica</w:t>
      </w:r>
      <w:r w:rsidR="00FC0616" w:rsidRPr="0059532F">
        <w:rPr>
          <w:rFonts w:cs="Arial"/>
          <w:sz w:val="20"/>
          <w:lang w:val="ro-RO"/>
        </w:rPr>
        <w:t>ţ</w:t>
      </w:r>
      <w:r w:rsidRPr="0059532F">
        <w:rPr>
          <w:rFonts w:cs="Arial"/>
          <w:sz w:val="20"/>
          <w:lang w:val="ro-RO"/>
        </w:rPr>
        <w:t>ii</w:t>
      </w:r>
      <w:r w:rsidR="0050480C" w:rsidRPr="0059532F">
        <w:rPr>
          <w:rFonts w:cs="Arial"/>
          <w:sz w:val="20"/>
          <w:lang w:val="ro-RO"/>
        </w:rPr>
        <w:t xml:space="preserve">, precum şi orice </w:t>
      </w:r>
      <w:r w:rsidR="004B6BC0" w:rsidRPr="0059532F">
        <w:rPr>
          <w:rFonts w:cs="Arial"/>
          <w:sz w:val="20"/>
          <w:lang w:val="ro-RO"/>
        </w:rPr>
        <w:t xml:space="preserve">autoritate publică </w:t>
      </w:r>
      <w:r w:rsidR="0050480C" w:rsidRPr="0059532F">
        <w:rPr>
          <w:rFonts w:cs="Arial"/>
          <w:sz w:val="20"/>
          <w:lang w:val="ro-RO"/>
        </w:rPr>
        <w:t>antecesor sau succesor al acesteia</w:t>
      </w:r>
      <w:r w:rsidR="004B6BC0" w:rsidRPr="0059532F">
        <w:rPr>
          <w:rFonts w:cs="Arial"/>
          <w:sz w:val="20"/>
          <w:lang w:val="ro-RO"/>
        </w:rPr>
        <w:t xml:space="preserve"> în ceea ce priveşte atribuţiile relevante menţionate în cuprinsul Acordului</w:t>
      </w:r>
      <w:r w:rsidR="00E77B8B" w:rsidRPr="0059532F">
        <w:rPr>
          <w:rFonts w:cs="Arial"/>
          <w:sz w:val="20"/>
          <w:lang w:val="ro-RO"/>
        </w:rPr>
        <w:t>.</w:t>
      </w:r>
    </w:p>
    <w:p w14:paraId="6F1781BA" w14:textId="77777777" w:rsidR="0050480C" w:rsidRPr="0059532F" w:rsidRDefault="0050480C" w:rsidP="00D27514">
      <w:pPr>
        <w:pStyle w:val="BodyText"/>
        <w:rPr>
          <w:rFonts w:cs="Arial"/>
          <w:sz w:val="20"/>
          <w:lang w:val="ro-RO"/>
        </w:rPr>
      </w:pPr>
    </w:p>
    <w:p w14:paraId="73D8B221" w14:textId="77777777" w:rsidR="00B23E84" w:rsidRPr="0059532F" w:rsidRDefault="004B6BC0" w:rsidP="00D27514">
      <w:pPr>
        <w:numPr>
          <w:ilvl w:val="1"/>
          <w:numId w:val="19"/>
        </w:numPr>
        <w:jc w:val="both"/>
        <w:rPr>
          <w:rFonts w:ascii="Arial" w:hAnsi="Arial" w:cs="Arial"/>
          <w:lang w:val="ro-RO"/>
        </w:rPr>
      </w:pPr>
      <w:r w:rsidRPr="0059532F">
        <w:rPr>
          <w:rFonts w:ascii="Arial" w:hAnsi="Arial" w:cs="Arial"/>
          <w:b/>
          <w:lang w:val="ro-RO"/>
        </w:rPr>
        <w:t>Autoritate R</w:t>
      </w:r>
      <w:r w:rsidR="0050480C" w:rsidRPr="0059532F">
        <w:rPr>
          <w:rFonts w:ascii="Arial" w:hAnsi="Arial" w:cs="Arial"/>
          <w:b/>
          <w:lang w:val="ro-RO"/>
        </w:rPr>
        <w:t>elevanta</w:t>
      </w:r>
      <w:r w:rsidR="0050480C" w:rsidRPr="0059532F">
        <w:rPr>
          <w:rFonts w:ascii="Arial" w:hAnsi="Arial" w:cs="Arial"/>
          <w:lang w:val="ro-RO"/>
        </w:rPr>
        <w:t>:</w:t>
      </w:r>
    </w:p>
    <w:p w14:paraId="5B369C0A" w14:textId="77777777" w:rsidR="0050480C" w:rsidRPr="0059532F" w:rsidRDefault="0050480C" w:rsidP="00B51562">
      <w:pPr>
        <w:pStyle w:val="BodyText"/>
        <w:ind w:left="720"/>
        <w:rPr>
          <w:rFonts w:cs="Arial"/>
          <w:sz w:val="20"/>
          <w:lang w:val="ro-RO"/>
        </w:rPr>
      </w:pPr>
      <w:r w:rsidRPr="0059532F">
        <w:rPr>
          <w:rFonts w:cs="Arial"/>
          <w:sz w:val="20"/>
          <w:lang w:val="ro-RO"/>
        </w:rPr>
        <w:t xml:space="preserve">Autoritatea de </w:t>
      </w:r>
      <w:r w:rsidR="004B6BC0" w:rsidRPr="0059532F">
        <w:rPr>
          <w:rFonts w:cs="Arial"/>
          <w:sz w:val="20"/>
          <w:lang w:val="ro-RO"/>
        </w:rPr>
        <w:t>R</w:t>
      </w:r>
      <w:r w:rsidRPr="0059532F">
        <w:rPr>
          <w:rFonts w:cs="Arial"/>
          <w:sz w:val="20"/>
          <w:lang w:val="ro-RO"/>
        </w:rPr>
        <w:t>eglementare precum si orice alta autoritate sau institutie publica</w:t>
      </w:r>
      <w:r w:rsidR="004B6BC0" w:rsidRPr="0059532F">
        <w:rPr>
          <w:rFonts w:cs="Arial"/>
          <w:sz w:val="20"/>
          <w:lang w:val="ro-RO"/>
        </w:rPr>
        <w:t xml:space="preserve">, </w:t>
      </w:r>
      <w:r w:rsidR="008E3A06" w:rsidRPr="0059532F">
        <w:rPr>
          <w:rFonts w:cs="Arial"/>
          <w:sz w:val="20"/>
          <w:lang w:val="ro-RO"/>
        </w:rPr>
        <w:t>aparţinând puterii legislative, executive sau judecătoreşti,</w:t>
      </w:r>
      <w:r w:rsidRPr="0059532F">
        <w:rPr>
          <w:rFonts w:cs="Arial"/>
          <w:sz w:val="20"/>
          <w:lang w:val="ro-RO"/>
        </w:rPr>
        <w:t xml:space="preserve"> </w:t>
      </w:r>
      <w:r w:rsidR="008E3A06" w:rsidRPr="0059532F">
        <w:rPr>
          <w:rFonts w:cs="Arial"/>
          <w:sz w:val="20"/>
          <w:lang w:val="ro-RO"/>
        </w:rPr>
        <w:t>căreia dispoziţiile legale îi conferă</w:t>
      </w:r>
      <w:r w:rsidRPr="0059532F">
        <w:rPr>
          <w:rFonts w:cs="Arial"/>
          <w:sz w:val="20"/>
          <w:lang w:val="ro-RO"/>
        </w:rPr>
        <w:t xml:space="preserve"> atributii </w:t>
      </w:r>
      <w:r w:rsidR="008E3A06" w:rsidRPr="0059532F">
        <w:rPr>
          <w:rFonts w:cs="Arial"/>
          <w:sz w:val="20"/>
          <w:lang w:val="ro-RO"/>
        </w:rPr>
        <w:t>cu</w:t>
      </w:r>
      <w:r w:rsidRPr="0059532F">
        <w:rPr>
          <w:rFonts w:cs="Arial"/>
          <w:sz w:val="20"/>
          <w:lang w:val="ro-RO"/>
        </w:rPr>
        <w:t xml:space="preserve"> priv</w:t>
      </w:r>
      <w:r w:rsidR="008E3A06" w:rsidRPr="0059532F">
        <w:rPr>
          <w:rFonts w:cs="Arial"/>
          <w:sz w:val="20"/>
          <w:lang w:val="ro-RO"/>
        </w:rPr>
        <w:t>ire la</w:t>
      </w:r>
      <w:r w:rsidRPr="0059532F">
        <w:rPr>
          <w:rFonts w:cs="Arial"/>
          <w:sz w:val="20"/>
          <w:lang w:val="ro-RO"/>
        </w:rPr>
        <w:t xml:space="preserve"> emiterea de acte </w:t>
      </w:r>
      <w:r w:rsidR="008E3A06" w:rsidRPr="0059532F">
        <w:rPr>
          <w:rFonts w:cs="Arial"/>
          <w:sz w:val="20"/>
          <w:lang w:val="ro-RO"/>
        </w:rPr>
        <w:t>cu caracter obligatoriu</w:t>
      </w:r>
      <w:r w:rsidRPr="0059532F">
        <w:rPr>
          <w:rFonts w:cs="Arial"/>
          <w:sz w:val="20"/>
          <w:lang w:val="ro-RO"/>
        </w:rPr>
        <w:t xml:space="preserve"> pentru una sau ambele Părţi</w:t>
      </w:r>
      <w:r w:rsidR="008E3A06" w:rsidRPr="0059532F">
        <w:rPr>
          <w:rFonts w:cs="Arial"/>
          <w:sz w:val="20"/>
          <w:lang w:val="ro-RO"/>
        </w:rPr>
        <w:t xml:space="preserve"> sau care afectează în alt mod Acordul</w:t>
      </w:r>
      <w:r w:rsidR="00E77B8B" w:rsidRPr="0059532F">
        <w:rPr>
          <w:rFonts w:cs="Arial"/>
          <w:sz w:val="20"/>
          <w:lang w:val="ro-RO"/>
        </w:rPr>
        <w:t>.</w:t>
      </w:r>
    </w:p>
    <w:p w14:paraId="590D15CE" w14:textId="77777777" w:rsidR="005839D0" w:rsidRPr="0059532F" w:rsidRDefault="005839D0" w:rsidP="00D27514">
      <w:pPr>
        <w:pStyle w:val="BodyText"/>
        <w:rPr>
          <w:rFonts w:cs="Arial"/>
          <w:sz w:val="20"/>
          <w:lang w:val="ro-RO"/>
        </w:rPr>
      </w:pPr>
    </w:p>
    <w:p w14:paraId="660A686F" w14:textId="77777777" w:rsidR="003A2E2A" w:rsidRPr="0059532F" w:rsidRDefault="003A2E2A" w:rsidP="00D27514">
      <w:pPr>
        <w:numPr>
          <w:ilvl w:val="1"/>
          <w:numId w:val="19"/>
        </w:numPr>
        <w:jc w:val="both"/>
        <w:rPr>
          <w:rFonts w:ascii="Arial" w:hAnsi="Arial" w:cs="Arial"/>
          <w:lang w:val="ro-RO"/>
        </w:rPr>
      </w:pPr>
      <w:r w:rsidRPr="0059532F">
        <w:rPr>
          <w:rFonts w:ascii="Arial" w:hAnsi="Arial" w:cs="Arial"/>
          <w:b/>
          <w:lang w:val="ro-RO"/>
        </w:rPr>
        <w:t>Apel</w:t>
      </w:r>
      <w:r w:rsidRPr="0059532F">
        <w:rPr>
          <w:rFonts w:ascii="Arial" w:hAnsi="Arial" w:cs="Arial"/>
          <w:lang w:val="ro-RO"/>
        </w:rPr>
        <w:t>:</w:t>
      </w:r>
    </w:p>
    <w:p w14:paraId="38555A0B" w14:textId="77777777" w:rsidR="00486F75" w:rsidRPr="0059532F" w:rsidRDefault="00486F75" w:rsidP="004716E4">
      <w:pPr>
        <w:ind w:left="720"/>
        <w:jc w:val="both"/>
        <w:rPr>
          <w:rFonts w:ascii="Arial" w:hAnsi="Arial" w:cs="Arial"/>
          <w:lang w:val="ro-RO"/>
        </w:rPr>
      </w:pPr>
      <w:r w:rsidRPr="0059532F">
        <w:rPr>
          <w:rFonts w:ascii="Arial" w:hAnsi="Arial" w:cs="Arial"/>
          <w:lang w:val="ro-RO"/>
        </w:rPr>
        <w:t>Apelul pentru serviciile de telefonie destinate publicului;</w:t>
      </w:r>
    </w:p>
    <w:p w14:paraId="3D6C2B2B" w14:textId="77777777" w:rsidR="00954253" w:rsidRPr="0059532F" w:rsidRDefault="003A2E2A" w:rsidP="004716E4">
      <w:pPr>
        <w:ind w:left="720"/>
        <w:jc w:val="both"/>
        <w:rPr>
          <w:rFonts w:ascii="Arial" w:hAnsi="Arial" w:cs="Arial"/>
          <w:lang w:val="ro-RO"/>
        </w:rPr>
      </w:pPr>
      <w:r w:rsidRPr="0059532F">
        <w:rPr>
          <w:rFonts w:ascii="Arial" w:hAnsi="Arial" w:cs="Arial"/>
          <w:lang w:val="ro-RO"/>
        </w:rPr>
        <w:t>Stabilirea unei conexiuni prin utilizarea uneia sau a mai multor re</w:t>
      </w:r>
      <w:r w:rsidR="00C52CD6" w:rsidRPr="0059532F">
        <w:rPr>
          <w:rFonts w:ascii="Arial" w:hAnsi="Arial" w:cs="Arial"/>
          <w:lang w:val="ro-RO"/>
        </w:rPr>
        <w:t>ţ</w:t>
      </w:r>
      <w:r w:rsidRPr="0059532F">
        <w:rPr>
          <w:rFonts w:ascii="Arial" w:hAnsi="Arial" w:cs="Arial"/>
          <w:lang w:val="ro-RO"/>
        </w:rPr>
        <w:t>ele de comunica</w:t>
      </w:r>
      <w:r w:rsidR="00C52CD6" w:rsidRPr="0059532F">
        <w:rPr>
          <w:rFonts w:ascii="Arial" w:hAnsi="Arial" w:cs="Arial"/>
          <w:lang w:val="ro-RO"/>
        </w:rPr>
        <w:t>ţ</w:t>
      </w:r>
      <w:r w:rsidRPr="0059532F">
        <w:rPr>
          <w:rFonts w:ascii="Arial" w:hAnsi="Arial" w:cs="Arial"/>
          <w:lang w:val="ro-RO"/>
        </w:rPr>
        <w:t xml:space="preserve">ii electronice </w:t>
      </w:r>
      <w:r w:rsidR="00C52CD6" w:rsidRPr="0059532F">
        <w:rPr>
          <w:rFonts w:ascii="Arial" w:hAnsi="Arial" w:cs="Arial"/>
          <w:lang w:val="ro-RO"/>
        </w:rPr>
        <w:t>ş</w:t>
      </w:r>
      <w:r w:rsidRPr="0059532F">
        <w:rPr>
          <w:rFonts w:ascii="Arial" w:hAnsi="Arial" w:cs="Arial"/>
          <w:lang w:val="ro-RO"/>
        </w:rPr>
        <w:t>i transmiterea respectiv furnizarea serviciilor de comunica</w:t>
      </w:r>
      <w:r w:rsidR="00C52CD6" w:rsidRPr="0059532F">
        <w:rPr>
          <w:rFonts w:ascii="Arial" w:hAnsi="Arial" w:cs="Arial"/>
          <w:lang w:val="ro-RO"/>
        </w:rPr>
        <w:t>ţ</w:t>
      </w:r>
      <w:r w:rsidRPr="0059532F">
        <w:rPr>
          <w:rFonts w:ascii="Arial" w:hAnsi="Arial" w:cs="Arial"/>
          <w:lang w:val="ro-RO"/>
        </w:rPr>
        <w:t>ii electronice de la echipamentele terminale (care ini</w:t>
      </w:r>
      <w:r w:rsidR="00C52CD6" w:rsidRPr="0059532F">
        <w:rPr>
          <w:rFonts w:ascii="Arial" w:hAnsi="Arial" w:cs="Arial"/>
          <w:lang w:val="ro-RO"/>
        </w:rPr>
        <w:t>ţ</w:t>
      </w:r>
      <w:r w:rsidRPr="0059532F">
        <w:rPr>
          <w:rFonts w:ascii="Arial" w:hAnsi="Arial" w:cs="Arial"/>
          <w:lang w:val="ro-RO"/>
        </w:rPr>
        <w:t>iaz</w:t>
      </w:r>
      <w:r w:rsidR="00C52CD6" w:rsidRPr="0059532F">
        <w:rPr>
          <w:rFonts w:ascii="Arial" w:hAnsi="Arial" w:cs="Arial"/>
          <w:lang w:val="ro-RO"/>
        </w:rPr>
        <w:t>ă</w:t>
      </w:r>
      <w:r w:rsidRPr="0059532F">
        <w:rPr>
          <w:rFonts w:ascii="Arial" w:hAnsi="Arial" w:cs="Arial"/>
          <w:lang w:val="ro-RO"/>
        </w:rPr>
        <w:t>  conexiunea respectiv</w:t>
      </w:r>
      <w:r w:rsidR="00C52CD6" w:rsidRPr="0059532F">
        <w:rPr>
          <w:rFonts w:ascii="Arial" w:hAnsi="Arial" w:cs="Arial"/>
          <w:lang w:val="ro-RO"/>
        </w:rPr>
        <w:t>ă</w:t>
      </w:r>
      <w:r w:rsidRPr="0059532F">
        <w:rPr>
          <w:rFonts w:ascii="Arial" w:hAnsi="Arial" w:cs="Arial"/>
          <w:lang w:val="ro-RO"/>
        </w:rPr>
        <w:t>) la echipamentul terminal (care face obiectul conect</w:t>
      </w:r>
      <w:r w:rsidR="00C52CD6" w:rsidRPr="0059532F">
        <w:rPr>
          <w:rFonts w:ascii="Arial" w:hAnsi="Arial" w:cs="Arial"/>
          <w:lang w:val="ro-RO"/>
        </w:rPr>
        <w:t>ă</w:t>
      </w:r>
      <w:r w:rsidRPr="0059532F">
        <w:rPr>
          <w:rFonts w:ascii="Arial" w:hAnsi="Arial" w:cs="Arial"/>
          <w:lang w:val="ro-RO"/>
        </w:rPr>
        <w:t>rii) s</w:t>
      </w:r>
      <w:r w:rsidR="00C45E35" w:rsidRPr="0059532F">
        <w:rPr>
          <w:rFonts w:ascii="Arial" w:hAnsi="Arial" w:cs="Arial"/>
          <w:lang w:val="ro-RO"/>
        </w:rPr>
        <w:t>au la echipamentele de re</w:t>
      </w:r>
      <w:r w:rsidR="00C52CD6" w:rsidRPr="0059532F">
        <w:rPr>
          <w:rFonts w:ascii="Arial" w:hAnsi="Arial" w:cs="Arial"/>
          <w:lang w:val="ro-RO"/>
        </w:rPr>
        <w:t>ţ</w:t>
      </w:r>
      <w:r w:rsidR="00C45E35" w:rsidRPr="0059532F">
        <w:rPr>
          <w:rFonts w:ascii="Arial" w:hAnsi="Arial" w:cs="Arial"/>
          <w:lang w:val="ro-RO"/>
        </w:rPr>
        <w:t>ea de</w:t>
      </w:r>
      <w:r w:rsidRPr="0059532F">
        <w:rPr>
          <w:rFonts w:ascii="Arial" w:hAnsi="Arial" w:cs="Arial"/>
          <w:lang w:val="ro-RO"/>
        </w:rPr>
        <w:t xml:space="preserve"> comunica</w:t>
      </w:r>
      <w:r w:rsidR="00C52CD6" w:rsidRPr="0059532F">
        <w:rPr>
          <w:rFonts w:ascii="Arial" w:hAnsi="Arial" w:cs="Arial"/>
          <w:lang w:val="ro-RO"/>
        </w:rPr>
        <w:t>ţ</w:t>
      </w:r>
      <w:r w:rsidRPr="0059532F">
        <w:rPr>
          <w:rFonts w:ascii="Arial" w:hAnsi="Arial" w:cs="Arial"/>
          <w:lang w:val="ro-RO"/>
        </w:rPr>
        <w:t>ii electronice sau la alte echipamente cu r</w:t>
      </w:r>
      <w:r w:rsidR="00C52CD6" w:rsidRPr="0059532F">
        <w:rPr>
          <w:rFonts w:ascii="Arial" w:hAnsi="Arial" w:cs="Arial"/>
          <w:lang w:val="ro-RO"/>
        </w:rPr>
        <w:t>ă</w:t>
      </w:r>
      <w:r w:rsidRPr="0059532F">
        <w:rPr>
          <w:rFonts w:ascii="Arial" w:hAnsi="Arial" w:cs="Arial"/>
          <w:lang w:val="ro-RO"/>
        </w:rPr>
        <w:t xml:space="preserve">spuns automat, pentru cazul </w:t>
      </w:r>
      <w:r w:rsidR="00C52CD6" w:rsidRPr="0059532F">
        <w:rPr>
          <w:rFonts w:ascii="Arial" w:hAnsi="Arial" w:cs="Arial"/>
          <w:lang w:val="ro-RO"/>
        </w:rPr>
        <w:t>î</w:t>
      </w:r>
      <w:r w:rsidRPr="0059532F">
        <w:rPr>
          <w:rFonts w:ascii="Arial" w:hAnsi="Arial" w:cs="Arial"/>
          <w:lang w:val="ro-RO"/>
        </w:rPr>
        <w:t>n care nu se poate stabili legatura cu echipamentul terminal apelat.</w:t>
      </w:r>
    </w:p>
    <w:p w14:paraId="79C0DBEC" w14:textId="77777777" w:rsidR="003A2E2A" w:rsidRPr="0059532F" w:rsidRDefault="003A2E2A" w:rsidP="00D27514">
      <w:pPr>
        <w:jc w:val="both"/>
        <w:rPr>
          <w:rFonts w:ascii="Arial" w:hAnsi="Arial" w:cs="Arial"/>
          <w:lang w:val="ro-RO"/>
        </w:rPr>
      </w:pPr>
    </w:p>
    <w:p w14:paraId="76C1DBA0" w14:textId="77777777" w:rsidR="003A2E2A" w:rsidRPr="0059532F" w:rsidRDefault="003A2E2A" w:rsidP="00D27514">
      <w:pPr>
        <w:numPr>
          <w:ilvl w:val="1"/>
          <w:numId w:val="19"/>
        </w:numPr>
        <w:jc w:val="both"/>
        <w:rPr>
          <w:rFonts w:ascii="Arial" w:hAnsi="Arial" w:cs="Arial"/>
          <w:lang w:val="ro-RO"/>
        </w:rPr>
      </w:pPr>
      <w:r w:rsidRPr="0059532F">
        <w:rPr>
          <w:rFonts w:ascii="Arial" w:hAnsi="Arial" w:cs="Arial"/>
          <w:b/>
          <w:lang w:val="ro-RO"/>
        </w:rPr>
        <w:t>CLI - Datele de identificare a liniei care apeleaz</w:t>
      </w:r>
      <w:r w:rsidR="00C52CD6" w:rsidRPr="0059532F">
        <w:rPr>
          <w:rFonts w:ascii="Arial" w:hAnsi="Arial" w:cs="Arial"/>
          <w:b/>
          <w:lang w:val="ro-RO"/>
        </w:rPr>
        <w:t>ă</w:t>
      </w:r>
      <w:r w:rsidRPr="0059532F">
        <w:rPr>
          <w:rFonts w:ascii="Arial" w:hAnsi="Arial" w:cs="Arial"/>
          <w:b/>
          <w:lang w:val="ro-RO"/>
        </w:rPr>
        <w:t xml:space="preserve">: </w:t>
      </w:r>
    </w:p>
    <w:p w14:paraId="061382BD" w14:textId="77777777" w:rsidR="003A2E2A" w:rsidRPr="0059532F" w:rsidRDefault="003A2E2A" w:rsidP="00B51562">
      <w:pPr>
        <w:pStyle w:val="BodyText"/>
        <w:ind w:left="720"/>
        <w:rPr>
          <w:rFonts w:cs="Arial"/>
          <w:sz w:val="20"/>
          <w:lang w:val="ro-RO"/>
        </w:rPr>
      </w:pPr>
      <w:r w:rsidRPr="0059532F">
        <w:rPr>
          <w:rFonts w:cs="Arial"/>
          <w:sz w:val="20"/>
          <w:lang w:val="ro-RO"/>
        </w:rPr>
        <w:t>Num</w:t>
      </w:r>
      <w:r w:rsidR="00C52CD6" w:rsidRPr="0059532F">
        <w:rPr>
          <w:rFonts w:cs="Arial"/>
          <w:sz w:val="20"/>
          <w:lang w:val="ro-RO"/>
        </w:rPr>
        <w:t>ă</w:t>
      </w:r>
      <w:r w:rsidRPr="0059532F">
        <w:rPr>
          <w:rFonts w:cs="Arial"/>
          <w:sz w:val="20"/>
          <w:lang w:val="ro-RO"/>
        </w:rPr>
        <w:t>rul utilizatorului care apeleaz</w:t>
      </w:r>
      <w:r w:rsidR="00C52CD6" w:rsidRPr="0059532F">
        <w:rPr>
          <w:rFonts w:cs="Arial"/>
          <w:sz w:val="20"/>
          <w:lang w:val="ro-RO"/>
        </w:rPr>
        <w:t>ă</w:t>
      </w:r>
      <w:r w:rsidRPr="0059532F">
        <w:rPr>
          <w:rFonts w:cs="Arial"/>
          <w:sz w:val="20"/>
          <w:lang w:val="ro-RO"/>
        </w:rPr>
        <w:t>, transportat prin re</w:t>
      </w:r>
      <w:r w:rsidR="00C52CD6" w:rsidRPr="0059532F">
        <w:rPr>
          <w:rFonts w:cs="Arial"/>
          <w:sz w:val="20"/>
          <w:lang w:val="ro-RO"/>
        </w:rPr>
        <w:t>ţ</w:t>
      </w:r>
      <w:r w:rsidRPr="0059532F">
        <w:rPr>
          <w:rFonts w:cs="Arial"/>
          <w:sz w:val="20"/>
          <w:lang w:val="ro-RO"/>
        </w:rPr>
        <w:t>eaua de originare, prin re</w:t>
      </w:r>
      <w:r w:rsidR="00C52CD6" w:rsidRPr="0059532F">
        <w:rPr>
          <w:rFonts w:cs="Arial"/>
          <w:sz w:val="20"/>
          <w:lang w:val="ro-RO"/>
        </w:rPr>
        <w:t>ţ</w:t>
      </w:r>
      <w:r w:rsidRPr="0059532F">
        <w:rPr>
          <w:rFonts w:cs="Arial"/>
          <w:sz w:val="20"/>
          <w:lang w:val="ro-RO"/>
        </w:rPr>
        <w:t xml:space="preserve">eaua de tranzit </w:t>
      </w:r>
      <w:r w:rsidR="00C52CD6" w:rsidRPr="0059532F">
        <w:rPr>
          <w:rFonts w:cs="Arial"/>
          <w:sz w:val="20"/>
          <w:lang w:val="ro-RO"/>
        </w:rPr>
        <w:t>ş</w:t>
      </w:r>
      <w:r w:rsidRPr="0059532F">
        <w:rPr>
          <w:rFonts w:cs="Arial"/>
          <w:sz w:val="20"/>
          <w:lang w:val="ro-RO"/>
        </w:rPr>
        <w:t>i prin re</w:t>
      </w:r>
      <w:r w:rsidR="00C52CD6" w:rsidRPr="0059532F">
        <w:rPr>
          <w:rFonts w:cs="Arial"/>
          <w:sz w:val="20"/>
          <w:lang w:val="ro-RO"/>
        </w:rPr>
        <w:t>ţ</w:t>
      </w:r>
      <w:r w:rsidRPr="0059532F">
        <w:rPr>
          <w:rFonts w:cs="Arial"/>
          <w:sz w:val="20"/>
          <w:lang w:val="ro-RO"/>
        </w:rPr>
        <w:t>eaua de destina</w:t>
      </w:r>
      <w:r w:rsidR="00C52CD6" w:rsidRPr="0059532F">
        <w:rPr>
          <w:rFonts w:cs="Arial"/>
          <w:sz w:val="20"/>
          <w:lang w:val="ro-RO"/>
        </w:rPr>
        <w:t>ţ</w:t>
      </w:r>
      <w:r w:rsidRPr="0059532F">
        <w:rPr>
          <w:rFonts w:cs="Arial"/>
          <w:sz w:val="20"/>
          <w:lang w:val="ro-RO"/>
        </w:rPr>
        <w:t>ie a fiec</w:t>
      </w:r>
      <w:r w:rsidR="00C52CD6" w:rsidRPr="0059532F">
        <w:rPr>
          <w:rFonts w:cs="Arial"/>
          <w:sz w:val="20"/>
          <w:lang w:val="ro-RO"/>
        </w:rPr>
        <w:t>ă</w:t>
      </w:r>
      <w:r w:rsidRPr="0059532F">
        <w:rPr>
          <w:rFonts w:cs="Arial"/>
          <w:sz w:val="20"/>
          <w:lang w:val="ro-RO"/>
        </w:rPr>
        <w:t>rui apel.</w:t>
      </w:r>
    </w:p>
    <w:p w14:paraId="358B38A5" w14:textId="77777777" w:rsidR="003A2E2A" w:rsidRPr="0059532F" w:rsidRDefault="003A2E2A" w:rsidP="00D27514">
      <w:pPr>
        <w:pStyle w:val="BodyText"/>
        <w:rPr>
          <w:rFonts w:cs="Arial"/>
          <w:b/>
          <w:sz w:val="20"/>
          <w:lang w:val="ro-RO"/>
        </w:rPr>
      </w:pPr>
    </w:p>
    <w:p w14:paraId="3908DD52" w14:textId="77777777" w:rsidR="00B23E84" w:rsidRPr="0059532F" w:rsidRDefault="003A2E2A" w:rsidP="00085DCA">
      <w:pPr>
        <w:numPr>
          <w:ilvl w:val="1"/>
          <w:numId w:val="19"/>
        </w:numPr>
        <w:tabs>
          <w:tab w:val="clear" w:pos="720"/>
          <w:tab w:val="num" w:pos="0"/>
        </w:tabs>
        <w:ind w:left="0" w:firstLine="0"/>
        <w:jc w:val="both"/>
        <w:rPr>
          <w:rFonts w:ascii="Arial" w:hAnsi="Arial" w:cs="Arial"/>
          <w:lang w:val="ro-RO"/>
        </w:rPr>
      </w:pPr>
      <w:r w:rsidRPr="0059532F">
        <w:rPr>
          <w:rFonts w:ascii="Arial" w:hAnsi="Arial" w:cs="Arial"/>
          <w:b/>
          <w:lang w:val="ro-RO"/>
        </w:rPr>
        <w:t>CLIP</w:t>
      </w:r>
      <w:r w:rsidR="00635DEC" w:rsidRPr="0059532F">
        <w:rPr>
          <w:rFonts w:ascii="Arial" w:hAnsi="Arial" w:cs="Arial"/>
          <w:b/>
          <w:lang w:val="ro-RO"/>
        </w:rPr>
        <w:t xml:space="preserve"> </w:t>
      </w:r>
      <w:r w:rsidRPr="0059532F">
        <w:rPr>
          <w:rFonts w:ascii="Arial" w:hAnsi="Arial" w:cs="Arial"/>
          <w:b/>
          <w:lang w:val="ro-RO"/>
        </w:rPr>
        <w:t>-</w:t>
      </w:r>
      <w:r w:rsidR="00635DEC" w:rsidRPr="0059532F">
        <w:rPr>
          <w:rFonts w:ascii="Arial" w:hAnsi="Arial" w:cs="Arial"/>
          <w:b/>
          <w:lang w:val="ro-RO"/>
        </w:rPr>
        <w:t xml:space="preserve"> </w:t>
      </w:r>
      <w:r w:rsidRPr="0059532F">
        <w:rPr>
          <w:rFonts w:ascii="Arial" w:hAnsi="Arial" w:cs="Arial"/>
          <w:b/>
          <w:lang w:val="ro-RO"/>
        </w:rPr>
        <w:t>Prezentarea identific</w:t>
      </w:r>
      <w:r w:rsidR="00635DEC" w:rsidRPr="0059532F">
        <w:rPr>
          <w:rFonts w:ascii="Arial" w:hAnsi="Arial" w:cs="Arial"/>
          <w:b/>
          <w:lang w:val="ro-RO"/>
        </w:rPr>
        <w:t>ă</w:t>
      </w:r>
      <w:r w:rsidRPr="0059532F">
        <w:rPr>
          <w:rFonts w:ascii="Arial" w:hAnsi="Arial" w:cs="Arial"/>
          <w:b/>
          <w:lang w:val="ro-RO"/>
        </w:rPr>
        <w:t>rii liniei care apeleaz</w:t>
      </w:r>
      <w:r w:rsidR="00635DEC" w:rsidRPr="0059532F">
        <w:rPr>
          <w:rFonts w:ascii="Arial" w:hAnsi="Arial" w:cs="Arial"/>
          <w:b/>
          <w:lang w:val="ro-RO"/>
        </w:rPr>
        <w:t>ă</w:t>
      </w:r>
      <w:r w:rsidRPr="0059532F">
        <w:rPr>
          <w:rFonts w:ascii="Arial" w:hAnsi="Arial" w:cs="Arial"/>
          <w:b/>
          <w:lang w:val="ro-RO"/>
        </w:rPr>
        <w:t>:</w:t>
      </w:r>
    </w:p>
    <w:p w14:paraId="241F624A" w14:textId="77777777" w:rsidR="003A2E2A" w:rsidRPr="0059532F" w:rsidRDefault="003A2E2A" w:rsidP="00B51562">
      <w:pPr>
        <w:ind w:firstLine="720"/>
        <w:jc w:val="both"/>
        <w:rPr>
          <w:rFonts w:ascii="Arial" w:hAnsi="Arial" w:cs="Arial"/>
          <w:lang w:val="ro-RO"/>
        </w:rPr>
      </w:pPr>
      <w:r w:rsidRPr="0059532F">
        <w:rPr>
          <w:rFonts w:ascii="Arial" w:hAnsi="Arial" w:cs="Arial"/>
          <w:lang w:val="ro-RO"/>
        </w:rPr>
        <w:t>Serviciul de prezentare a datelor de identificare a liniei care apeleaz</w:t>
      </w:r>
      <w:r w:rsidR="00635DEC" w:rsidRPr="0059532F">
        <w:rPr>
          <w:rFonts w:ascii="Arial" w:hAnsi="Arial" w:cs="Arial"/>
          <w:lang w:val="ro-RO"/>
        </w:rPr>
        <w:t>ă</w:t>
      </w:r>
      <w:r w:rsidR="00B23E84" w:rsidRPr="0059532F">
        <w:rPr>
          <w:rFonts w:ascii="Arial" w:hAnsi="Arial" w:cs="Arial"/>
          <w:lang w:val="ro-RO"/>
        </w:rPr>
        <w:t>.</w:t>
      </w:r>
    </w:p>
    <w:p w14:paraId="630A8001" w14:textId="77777777" w:rsidR="003A2E2A" w:rsidRPr="0059532F" w:rsidRDefault="003A2E2A" w:rsidP="00D27514">
      <w:pPr>
        <w:pStyle w:val="BodyText"/>
        <w:rPr>
          <w:rFonts w:cs="Arial"/>
          <w:b/>
          <w:sz w:val="20"/>
          <w:lang w:val="ro-RO"/>
        </w:rPr>
      </w:pPr>
    </w:p>
    <w:p w14:paraId="24DD9F60" w14:textId="77777777" w:rsidR="003A2E2A" w:rsidRPr="0059532F" w:rsidRDefault="00635DEC" w:rsidP="00085DCA">
      <w:pPr>
        <w:numPr>
          <w:ilvl w:val="1"/>
          <w:numId w:val="19"/>
        </w:numPr>
        <w:tabs>
          <w:tab w:val="clear" w:pos="720"/>
          <w:tab w:val="num" w:pos="0"/>
        </w:tabs>
        <w:ind w:left="0" w:firstLine="0"/>
        <w:jc w:val="both"/>
        <w:rPr>
          <w:rFonts w:ascii="Arial" w:hAnsi="Arial" w:cs="Arial"/>
          <w:lang w:val="ro-RO"/>
        </w:rPr>
      </w:pPr>
      <w:r w:rsidRPr="0059532F">
        <w:rPr>
          <w:rFonts w:ascii="Arial" w:hAnsi="Arial" w:cs="Arial"/>
          <w:b/>
          <w:lang w:val="ro-RO"/>
        </w:rPr>
        <w:t xml:space="preserve">CLIR - </w:t>
      </w:r>
      <w:r w:rsidR="003A2E2A" w:rsidRPr="0059532F">
        <w:rPr>
          <w:rFonts w:ascii="Arial" w:hAnsi="Arial" w:cs="Arial"/>
          <w:b/>
          <w:lang w:val="ro-RO"/>
        </w:rPr>
        <w:t>Restric</w:t>
      </w:r>
      <w:r w:rsidRPr="0059532F">
        <w:rPr>
          <w:rFonts w:ascii="Arial" w:hAnsi="Arial" w:cs="Arial"/>
          <w:b/>
          <w:lang w:val="ro-RO"/>
        </w:rPr>
        <w:t>ţ</w:t>
      </w:r>
      <w:r w:rsidR="003A2E2A" w:rsidRPr="0059532F">
        <w:rPr>
          <w:rFonts w:ascii="Arial" w:hAnsi="Arial" w:cs="Arial"/>
          <w:b/>
          <w:lang w:val="ro-RO"/>
        </w:rPr>
        <w:t>ionarea identific</w:t>
      </w:r>
      <w:r w:rsidRPr="0059532F">
        <w:rPr>
          <w:rFonts w:ascii="Arial" w:hAnsi="Arial" w:cs="Arial"/>
          <w:b/>
          <w:lang w:val="ro-RO"/>
        </w:rPr>
        <w:t>ă</w:t>
      </w:r>
      <w:r w:rsidR="003A2E2A" w:rsidRPr="0059532F">
        <w:rPr>
          <w:rFonts w:ascii="Arial" w:hAnsi="Arial" w:cs="Arial"/>
          <w:b/>
          <w:lang w:val="ro-RO"/>
        </w:rPr>
        <w:t>rii liniei care apeleaz</w:t>
      </w:r>
      <w:r w:rsidRPr="0059532F">
        <w:rPr>
          <w:rFonts w:ascii="Arial" w:hAnsi="Arial" w:cs="Arial"/>
          <w:b/>
          <w:lang w:val="ro-RO"/>
        </w:rPr>
        <w:t>ă</w:t>
      </w:r>
      <w:r w:rsidR="003A2E2A" w:rsidRPr="0059532F">
        <w:rPr>
          <w:rFonts w:ascii="Arial" w:hAnsi="Arial" w:cs="Arial"/>
          <w:b/>
          <w:lang w:val="ro-RO"/>
        </w:rPr>
        <w:t>:</w:t>
      </w:r>
    </w:p>
    <w:p w14:paraId="6537E6C3" w14:textId="77777777" w:rsidR="00574AC7" w:rsidRPr="0059532F" w:rsidRDefault="003A2E2A" w:rsidP="00B51562">
      <w:pPr>
        <w:pStyle w:val="BodyText"/>
        <w:ind w:left="720"/>
        <w:rPr>
          <w:rFonts w:cs="Arial"/>
          <w:sz w:val="20"/>
          <w:lang w:val="ro-RO"/>
        </w:rPr>
      </w:pPr>
      <w:r w:rsidRPr="0059532F">
        <w:rPr>
          <w:rFonts w:cs="Arial"/>
          <w:sz w:val="20"/>
          <w:lang w:val="ro-RO"/>
        </w:rPr>
        <w:t>Serviciul de eliminare a prezent</w:t>
      </w:r>
      <w:r w:rsidR="00635DEC" w:rsidRPr="0059532F">
        <w:rPr>
          <w:rFonts w:cs="Arial"/>
          <w:sz w:val="20"/>
          <w:lang w:val="ro-RO"/>
        </w:rPr>
        <w:t>ă</w:t>
      </w:r>
      <w:r w:rsidRPr="0059532F">
        <w:rPr>
          <w:rFonts w:cs="Arial"/>
          <w:sz w:val="20"/>
          <w:lang w:val="ro-RO"/>
        </w:rPr>
        <w:t>rii datelor de identificare a liniei care apeleaz</w:t>
      </w:r>
      <w:r w:rsidR="00635DEC" w:rsidRPr="0059532F">
        <w:rPr>
          <w:rFonts w:cs="Arial"/>
          <w:sz w:val="20"/>
          <w:lang w:val="ro-RO"/>
        </w:rPr>
        <w:t>ă</w:t>
      </w:r>
      <w:r w:rsidR="00C711A5" w:rsidRPr="0059532F">
        <w:rPr>
          <w:rFonts w:cs="Arial"/>
          <w:sz w:val="20"/>
          <w:lang w:val="ro-RO"/>
        </w:rPr>
        <w:t>.</w:t>
      </w:r>
    </w:p>
    <w:p w14:paraId="2C9CAC38" w14:textId="77777777" w:rsidR="00574AC7" w:rsidRPr="0059532F" w:rsidRDefault="00574AC7" w:rsidP="00D27514">
      <w:pPr>
        <w:pStyle w:val="BodyText"/>
        <w:rPr>
          <w:rFonts w:cs="Arial"/>
          <w:sz w:val="20"/>
          <w:lang w:val="ro-RO"/>
        </w:rPr>
      </w:pPr>
    </w:p>
    <w:p w14:paraId="1187B0F8" w14:textId="77777777" w:rsidR="00D82AC5" w:rsidRPr="0059532F" w:rsidRDefault="00574AC7" w:rsidP="00085DCA">
      <w:pPr>
        <w:numPr>
          <w:ilvl w:val="1"/>
          <w:numId w:val="19"/>
        </w:numPr>
        <w:tabs>
          <w:tab w:val="clear" w:pos="720"/>
          <w:tab w:val="num" w:pos="0"/>
        </w:tabs>
        <w:ind w:left="0" w:firstLine="0"/>
        <w:jc w:val="both"/>
        <w:rPr>
          <w:rFonts w:ascii="Arial" w:hAnsi="Arial" w:cs="Arial"/>
          <w:b/>
          <w:lang w:val="ro-RO"/>
        </w:rPr>
      </w:pPr>
      <w:r w:rsidRPr="0059532F">
        <w:rPr>
          <w:rFonts w:ascii="Arial" w:hAnsi="Arial" w:cs="Arial"/>
          <w:b/>
          <w:lang w:val="ro-RO"/>
        </w:rPr>
        <w:t>Capacitatea legaturii de interconectare</w:t>
      </w:r>
    </w:p>
    <w:p w14:paraId="1D9CDEA8" w14:textId="597EAE57" w:rsidR="00D82AC5" w:rsidRPr="0059532F" w:rsidRDefault="00D82AC5" w:rsidP="00D82AC5">
      <w:pPr>
        <w:ind w:left="720"/>
        <w:jc w:val="both"/>
        <w:rPr>
          <w:rFonts w:ascii="Arial" w:hAnsi="Arial" w:cs="Arial"/>
          <w:lang w:val="ro-RO"/>
        </w:rPr>
      </w:pPr>
      <w:r w:rsidRPr="0059532F">
        <w:rPr>
          <w:rFonts w:ascii="Arial" w:hAnsi="Arial" w:cs="Arial"/>
          <w:lang w:val="ro-RO"/>
        </w:rPr>
        <w:t>Capacitatea definită pentru legatura de interconectare si pentru punctul de acces corespunzător la care Operatorul doreşte să se conecteze, exprimata în cazul interconectării pe baza tehnologiei TDM, de regula, ca multiplu de 2 Mbit/s, respectiv capacitatea de 1 Gbit/s</w:t>
      </w:r>
      <w:r w:rsidR="00803072" w:rsidRPr="0059532F">
        <w:rPr>
          <w:rFonts w:ascii="Arial" w:hAnsi="Arial" w:cs="Arial"/>
          <w:lang w:val="ro-RO"/>
        </w:rPr>
        <w:t xml:space="preserve"> sau 10 Gbit/s</w:t>
      </w:r>
      <w:r w:rsidRPr="0059532F">
        <w:rPr>
          <w:rFonts w:ascii="Arial" w:hAnsi="Arial" w:cs="Arial"/>
          <w:lang w:val="ro-RO"/>
        </w:rPr>
        <w:t>, in cazul interconectarii bazate pe tehnologia IP.</w:t>
      </w:r>
    </w:p>
    <w:p w14:paraId="26168E3A" w14:textId="77777777" w:rsidR="00D82AC5" w:rsidRPr="0059532F" w:rsidRDefault="00D82AC5" w:rsidP="00D82AC5">
      <w:pPr>
        <w:jc w:val="both"/>
        <w:rPr>
          <w:rFonts w:ascii="Arial" w:hAnsi="Arial" w:cs="Arial"/>
          <w:b/>
          <w:lang w:val="ro-RO"/>
        </w:rPr>
      </w:pPr>
    </w:p>
    <w:p w14:paraId="4A5B0D94" w14:textId="77777777" w:rsidR="00574AC7" w:rsidRPr="0059532F" w:rsidRDefault="00D82AC5" w:rsidP="00085DCA">
      <w:pPr>
        <w:numPr>
          <w:ilvl w:val="1"/>
          <w:numId w:val="19"/>
        </w:numPr>
        <w:tabs>
          <w:tab w:val="clear" w:pos="720"/>
          <w:tab w:val="num" w:pos="0"/>
        </w:tabs>
        <w:ind w:left="0" w:firstLine="0"/>
        <w:jc w:val="both"/>
        <w:rPr>
          <w:rFonts w:ascii="Arial" w:hAnsi="Arial" w:cs="Arial"/>
          <w:b/>
          <w:lang w:val="ro-RO"/>
        </w:rPr>
      </w:pPr>
      <w:r w:rsidRPr="0059532F">
        <w:rPr>
          <w:rFonts w:ascii="Arial" w:hAnsi="Arial" w:cs="Arial"/>
          <w:b/>
          <w:lang w:val="ro-RO"/>
        </w:rPr>
        <w:t>Capacitatea angajata pentru Interconectare:</w:t>
      </w:r>
      <w:r w:rsidR="00574AC7" w:rsidRPr="0059532F">
        <w:rPr>
          <w:rFonts w:ascii="Arial" w:hAnsi="Arial" w:cs="Arial"/>
          <w:b/>
          <w:lang w:val="ro-RO"/>
        </w:rPr>
        <w:t xml:space="preserve"> </w:t>
      </w:r>
    </w:p>
    <w:p w14:paraId="2224BDAF" w14:textId="77777777" w:rsidR="00D82AC5" w:rsidRPr="0059532F" w:rsidRDefault="00D82AC5" w:rsidP="00D82AC5">
      <w:pPr>
        <w:pStyle w:val="BodyText"/>
        <w:ind w:left="720"/>
        <w:rPr>
          <w:rFonts w:cs="Arial"/>
          <w:sz w:val="20"/>
          <w:lang w:val="ro-RO"/>
        </w:rPr>
      </w:pPr>
      <w:r w:rsidRPr="0059532F">
        <w:rPr>
          <w:rFonts w:cs="Arial"/>
          <w:sz w:val="20"/>
          <w:lang w:val="ro-RO"/>
        </w:rPr>
        <w:t>Capacitatea necesară pentru fiecare punct de interconectare exprimată prin numărul maxim de sesiuni (apeluri) suportate per punct de interconectare (numărul maxim de apeluri simultane de intrare și de ieșire în unitatea de timp) și banda necesară pentru a deservi acest număr maxim de apeluri simultane, conform volumelor de trafic previzionate sau înregistrate.</w:t>
      </w:r>
    </w:p>
    <w:p w14:paraId="768DB105" w14:textId="77777777" w:rsidR="003C16EC" w:rsidRPr="0059532F" w:rsidRDefault="003C16EC" w:rsidP="00D27514">
      <w:pPr>
        <w:pStyle w:val="BodyText"/>
        <w:rPr>
          <w:rFonts w:cs="Arial"/>
          <w:sz w:val="20"/>
          <w:lang w:val="ro-RO"/>
        </w:rPr>
      </w:pPr>
    </w:p>
    <w:p w14:paraId="34CD13D7" w14:textId="77777777" w:rsidR="009B72D5" w:rsidRPr="0059532F" w:rsidRDefault="003A2E2A" w:rsidP="00085DCA">
      <w:pPr>
        <w:numPr>
          <w:ilvl w:val="1"/>
          <w:numId w:val="19"/>
        </w:numPr>
        <w:tabs>
          <w:tab w:val="clear" w:pos="720"/>
          <w:tab w:val="num" w:pos="0"/>
        </w:tabs>
        <w:ind w:left="0" w:firstLine="0"/>
        <w:jc w:val="both"/>
        <w:rPr>
          <w:rFonts w:ascii="Arial" w:hAnsi="Arial" w:cs="Arial"/>
          <w:b/>
          <w:lang w:val="ro-RO"/>
        </w:rPr>
      </w:pPr>
      <w:r w:rsidRPr="0059532F">
        <w:rPr>
          <w:rFonts w:ascii="Arial" w:hAnsi="Arial" w:cs="Arial"/>
          <w:b/>
          <w:lang w:val="ro-RO"/>
        </w:rPr>
        <w:t xml:space="preserve">GSM: </w:t>
      </w:r>
    </w:p>
    <w:p w14:paraId="3A7EDEDF" w14:textId="77777777" w:rsidR="003A2E2A" w:rsidRPr="0059532F" w:rsidRDefault="003A2E2A" w:rsidP="00B51562">
      <w:pPr>
        <w:pStyle w:val="BodyText"/>
        <w:ind w:left="720"/>
        <w:rPr>
          <w:rFonts w:cs="Arial"/>
          <w:sz w:val="20"/>
          <w:lang w:val="ro-RO"/>
        </w:rPr>
      </w:pPr>
      <w:r w:rsidRPr="0059532F">
        <w:rPr>
          <w:rFonts w:cs="Arial"/>
          <w:sz w:val="20"/>
          <w:lang w:val="ro-RO"/>
        </w:rPr>
        <w:t xml:space="preserve">„Global System for Mobile Telecommunication services”, definit de standardele ETSI </w:t>
      </w:r>
      <w:r w:rsidR="00635DEC" w:rsidRPr="0059532F">
        <w:rPr>
          <w:rFonts w:cs="Arial"/>
          <w:sz w:val="20"/>
          <w:lang w:val="ro-RO"/>
        </w:rPr>
        <w:t>ş</w:t>
      </w:r>
      <w:r w:rsidRPr="0059532F">
        <w:rPr>
          <w:rFonts w:cs="Arial"/>
          <w:sz w:val="20"/>
          <w:lang w:val="ro-RO"/>
        </w:rPr>
        <w:t>i alte standarde interna</w:t>
      </w:r>
      <w:r w:rsidR="00635DEC" w:rsidRPr="0059532F">
        <w:rPr>
          <w:rFonts w:cs="Arial"/>
          <w:sz w:val="20"/>
          <w:lang w:val="ro-RO"/>
        </w:rPr>
        <w:t>ţ</w:t>
      </w:r>
      <w:r w:rsidRPr="0059532F">
        <w:rPr>
          <w:rFonts w:cs="Arial"/>
          <w:sz w:val="20"/>
          <w:lang w:val="ro-RO"/>
        </w:rPr>
        <w:t>ionale.</w:t>
      </w:r>
    </w:p>
    <w:p w14:paraId="3038DA98" w14:textId="77777777" w:rsidR="00AD33AF" w:rsidRPr="0059532F" w:rsidRDefault="00AD33AF" w:rsidP="00B51562">
      <w:pPr>
        <w:pStyle w:val="BodyText"/>
        <w:ind w:left="720"/>
        <w:rPr>
          <w:rFonts w:cs="Arial"/>
          <w:sz w:val="20"/>
          <w:lang w:val="ro-RO"/>
        </w:rPr>
      </w:pPr>
    </w:p>
    <w:p w14:paraId="1026BAEF" w14:textId="77777777" w:rsidR="00AD33AF" w:rsidRPr="0059532F" w:rsidRDefault="003A2E2A" w:rsidP="00AD33AF">
      <w:pPr>
        <w:numPr>
          <w:ilvl w:val="1"/>
          <w:numId w:val="19"/>
        </w:numPr>
        <w:tabs>
          <w:tab w:val="clear" w:pos="720"/>
          <w:tab w:val="num" w:pos="0"/>
        </w:tabs>
        <w:ind w:left="0" w:firstLine="0"/>
        <w:jc w:val="both"/>
        <w:rPr>
          <w:rFonts w:ascii="Arial" w:hAnsi="Arial" w:cs="Arial"/>
          <w:b/>
          <w:lang w:val="ro-RO"/>
        </w:rPr>
      </w:pPr>
      <w:r w:rsidRPr="0059532F">
        <w:rPr>
          <w:rFonts w:ascii="Arial" w:hAnsi="Arial" w:cs="Arial"/>
          <w:b/>
          <w:lang w:val="ro-RO"/>
        </w:rPr>
        <w:t>Interconectare:</w:t>
      </w:r>
    </w:p>
    <w:p w14:paraId="38DE21C4" w14:textId="77777777" w:rsidR="00AD33AF" w:rsidRPr="0059532F" w:rsidRDefault="003A2E2A" w:rsidP="00D43DFC">
      <w:pPr>
        <w:ind w:left="720"/>
        <w:jc w:val="both"/>
        <w:rPr>
          <w:rFonts w:ascii="Arial" w:hAnsi="Arial" w:cs="Arial"/>
          <w:lang w:val="ro-RO"/>
        </w:rPr>
      </w:pPr>
      <w:r w:rsidRPr="0059532F">
        <w:rPr>
          <w:rFonts w:ascii="Arial" w:hAnsi="Arial" w:cs="Arial"/>
          <w:lang w:val="ro-RO"/>
        </w:rPr>
        <w:t>Leg</w:t>
      </w:r>
      <w:r w:rsidR="00635DEC" w:rsidRPr="0059532F">
        <w:rPr>
          <w:rFonts w:ascii="Arial" w:hAnsi="Arial" w:cs="Arial"/>
          <w:lang w:val="ro-RO"/>
        </w:rPr>
        <w:t>ă</w:t>
      </w:r>
      <w:r w:rsidRPr="0059532F">
        <w:rPr>
          <w:rFonts w:ascii="Arial" w:hAnsi="Arial" w:cs="Arial"/>
          <w:lang w:val="ro-RO"/>
        </w:rPr>
        <w:t>tura fizic</w:t>
      </w:r>
      <w:r w:rsidR="00635DEC" w:rsidRPr="0059532F">
        <w:rPr>
          <w:rFonts w:ascii="Arial" w:hAnsi="Arial" w:cs="Arial"/>
          <w:lang w:val="ro-RO"/>
        </w:rPr>
        <w:t>ă</w:t>
      </w:r>
      <w:r w:rsidRPr="0059532F">
        <w:rPr>
          <w:rFonts w:ascii="Arial" w:hAnsi="Arial" w:cs="Arial"/>
          <w:lang w:val="ro-RO"/>
        </w:rPr>
        <w:t xml:space="preserve"> </w:t>
      </w:r>
      <w:r w:rsidR="00635DEC" w:rsidRPr="0059532F">
        <w:rPr>
          <w:rFonts w:ascii="Arial" w:hAnsi="Arial" w:cs="Arial"/>
          <w:lang w:val="ro-RO"/>
        </w:rPr>
        <w:t>ş</w:t>
      </w:r>
      <w:r w:rsidRPr="0059532F">
        <w:rPr>
          <w:rFonts w:ascii="Arial" w:hAnsi="Arial" w:cs="Arial"/>
          <w:lang w:val="ro-RO"/>
        </w:rPr>
        <w:t>i logic</w:t>
      </w:r>
      <w:r w:rsidR="00635DEC" w:rsidRPr="0059532F">
        <w:rPr>
          <w:rFonts w:ascii="Arial" w:hAnsi="Arial" w:cs="Arial"/>
          <w:lang w:val="ro-RO"/>
        </w:rPr>
        <w:t>ă</w:t>
      </w:r>
      <w:r w:rsidRPr="0059532F">
        <w:rPr>
          <w:rFonts w:ascii="Arial" w:hAnsi="Arial" w:cs="Arial"/>
          <w:lang w:val="ro-RO"/>
        </w:rPr>
        <w:t xml:space="preserve"> realizat</w:t>
      </w:r>
      <w:r w:rsidR="00635DEC" w:rsidRPr="0059532F">
        <w:rPr>
          <w:rFonts w:ascii="Arial" w:hAnsi="Arial" w:cs="Arial"/>
          <w:lang w:val="ro-RO"/>
        </w:rPr>
        <w:t>ă</w:t>
      </w:r>
      <w:r w:rsidRPr="0059532F">
        <w:rPr>
          <w:rFonts w:ascii="Arial" w:hAnsi="Arial" w:cs="Arial"/>
          <w:lang w:val="ro-RO"/>
        </w:rPr>
        <w:t xml:space="preserve"> între dou</w:t>
      </w:r>
      <w:r w:rsidR="00635DEC" w:rsidRPr="0059532F">
        <w:rPr>
          <w:rFonts w:ascii="Arial" w:hAnsi="Arial" w:cs="Arial"/>
          <w:lang w:val="ro-RO"/>
        </w:rPr>
        <w:t>ă</w:t>
      </w:r>
      <w:r w:rsidRPr="0059532F">
        <w:rPr>
          <w:rFonts w:ascii="Arial" w:hAnsi="Arial" w:cs="Arial"/>
          <w:lang w:val="ro-RO"/>
        </w:rPr>
        <w:t xml:space="preserve"> re</w:t>
      </w:r>
      <w:r w:rsidR="00635DEC" w:rsidRPr="0059532F">
        <w:rPr>
          <w:rFonts w:ascii="Arial" w:hAnsi="Arial" w:cs="Arial"/>
          <w:lang w:val="ro-RO"/>
        </w:rPr>
        <w:t>ţ</w:t>
      </w:r>
      <w:r w:rsidRPr="0059532F">
        <w:rPr>
          <w:rFonts w:ascii="Arial" w:hAnsi="Arial" w:cs="Arial"/>
          <w:lang w:val="ro-RO"/>
        </w:rPr>
        <w:t>ele pub</w:t>
      </w:r>
      <w:r w:rsidR="00C45E35" w:rsidRPr="0059532F">
        <w:rPr>
          <w:rFonts w:ascii="Arial" w:hAnsi="Arial" w:cs="Arial"/>
          <w:lang w:val="ro-RO"/>
        </w:rPr>
        <w:t>lice de comunica</w:t>
      </w:r>
      <w:r w:rsidR="00635DEC" w:rsidRPr="0059532F">
        <w:rPr>
          <w:rFonts w:ascii="Arial" w:hAnsi="Arial" w:cs="Arial"/>
          <w:lang w:val="ro-RO"/>
        </w:rPr>
        <w:t>ţ</w:t>
      </w:r>
      <w:r w:rsidR="00C45E35" w:rsidRPr="0059532F">
        <w:rPr>
          <w:rFonts w:ascii="Arial" w:hAnsi="Arial" w:cs="Arial"/>
          <w:lang w:val="ro-RO"/>
        </w:rPr>
        <w:t>ii electronice</w:t>
      </w:r>
      <w:r w:rsidRPr="0059532F">
        <w:rPr>
          <w:rFonts w:ascii="Arial" w:hAnsi="Arial" w:cs="Arial"/>
          <w:lang w:val="ro-RO"/>
        </w:rPr>
        <w:t xml:space="preserve">, pentru a permite comunicarea </w:t>
      </w:r>
      <w:r w:rsidR="00635DEC" w:rsidRPr="0059532F">
        <w:rPr>
          <w:rFonts w:ascii="Arial" w:hAnsi="Arial" w:cs="Arial"/>
          <w:lang w:val="ro-RO"/>
        </w:rPr>
        <w:t>î</w:t>
      </w:r>
      <w:r w:rsidRPr="0059532F">
        <w:rPr>
          <w:rFonts w:ascii="Arial" w:hAnsi="Arial" w:cs="Arial"/>
          <w:lang w:val="ro-RO"/>
        </w:rPr>
        <w:t>ntre utilizatorii re</w:t>
      </w:r>
      <w:r w:rsidR="00635DEC" w:rsidRPr="0059532F">
        <w:rPr>
          <w:rFonts w:ascii="Arial" w:hAnsi="Arial" w:cs="Arial"/>
          <w:lang w:val="ro-RO"/>
        </w:rPr>
        <w:t>ţ</w:t>
      </w:r>
      <w:r w:rsidRPr="0059532F">
        <w:rPr>
          <w:rFonts w:ascii="Arial" w:hAnsi="Arial" w:cs="Arial"/>
          <w:lang w:val="ro-RO"/>
        </w:rPr>
        <w:t>elelor sau accesul la servicii. Serviciile pot fi furnizate de c</w:t>
      </w:r>
      <w:r w:rsidR="00635DEC" w:rsidRPr="0059532F">
        <w:rPr>
          <w:rFonts w:ascii="Arial" w:hAnsi="Arial" w:cs="Arial"/>
          <w:lang w:val="ro-RO"/>
        </w:rPr>
        <w:t>ă</w:t>
      </w:r>
      <w:r w:rsidRPr="0059532F">
        <w:rPr>
          <w:rFonts w:ascii="Arial" w:hAnsi="Arial" w:cs="Arial"/>
          <w:lang w:val="ro-RO"/>
        </w:rPr>
        <w:t>tre par</w:t>
      </w:r>
      <w:r w:rsidR="00635DEC" w:rsidRPr="0059532F">
        <w:rPr>
          <w:rFonts w:ascii="Arial" w:hAnsi="Arial" w:cs="Arial"/>
          <w:lang w:val="ro-RO"/>
        </w:rPr>
        <w:t>ţ</w:t>
      </w:r>
      <w:r w:rsidRPr="0059532F">
        <w:rPr>
          <w:rFonts w:ascii="Arial" w:hAnsi="Arial" w:cs="Arial"/>
          <w:lang w:val="ro-RO"/>
        </w:rPr>
        <w:t>ile implicate sau de c</w:t>
      </w:r>
      <w:r w:rsidR="00635DEC" w:rsidRPr="0059532F">
        <w:rPr>
          <w:rFonts w:ascii="Arial" w:hAnsi="Arial" w:cs="Arial"/>
          <w:lang w:val="ro-RO"/>
        </w:rPr>
        <w:t>ă</w:t>
      </w:r>
      <w:r w:rsidRPr="0059532F">
        <w:rPr>
          <w:rFonts w:ascii="Arial" w:hAnsi="Arial" w:cs="Arial"/>
          <w:lang w:val="ro-RO"/>
        </w:rPr>
        <w:t>tre alte p</w:t>
      </w:r>
      <w:r w:rsidR="00635DEC" w:rsidRPr="0059532F">
        <w:rPr>
          <w:rFonts w:ascii="Arial" w:hAnsi="Arial" w:cs="Arial"/>
          <w:lang w:val="ro-RO"/>
        </w:rPr>
        <w:t>ă</w:t>
      </w:r>
      <w:r w:rsidRPr="0059532F">
        <w:rPr>
          <w:rFonts w:ascii="Arial" w:hAnsi="Arial" w:cs="Arial"/>
          <w:lang w:val="ro-RO"/>
        </w:rPr>
        <w:t>r</w:t>
      </w:r>
      <w:r w:rsidR="00635DEC" w:rsidRPr="0059532F">
        <w:rPr>
          <w:rFonts w:ascii="Arial" w:hAnsi="Arial" w:cs="Arial"/>
          <w:lang w:val="ro-RO"/>
        </w:rPr>
        <w:t>ţ</w:t>
      </w:r>
      <w:r w:rsidRPr="0059532F">
        <w:rPr>
          <w:rFonts w:ascii="Arial" w:hAnsi="Arial" w:cs="Arial"/>
          <w:lang w:val="ro-RO"/>
        </w:rPr>
        <w:t>i care au acces la re</w:t>
      </w:r>
      <w:r w:rsidR="00635DEC" w:rsidRPr="0059532F">
        <w:rPr>
          <w:rFonts w:ascii="Arial" w:hAnsi="Arial" w:cs="Arial"/>
          <w:lang w:val="ro-RO"/>
        </w:rPr>
        <w:t>ţ</w:t>
      </w:r>
      <w:r w:rsidRPr="0059532F">
        <w:rPr>
          <w:rFonts w:ascii="Arial" w:hAnsi="Arial" w:cs="Arial"/>
          <w:lang w:val="ro-RO"/>
        </w:rPr>
        <w:t>eaua respectiv</w:t>
      </w:r>
      <w:r w:rsidR="00635DEC" w:rsidRPr="0059532F">
        <w:rPr>
          <w:rFonts w:ascii="Arial" w:hAnsi="Arial" w:cs="Arial"/>
          <w:lang w:val="ro-RO"/>
        </w:rPr>
        <w:t>ă</w:t>
      </w:r>
      <w:r w:rsidRPr="0059532F">
        <w:rPr>
          <w:rFonts w:ascii="Arial" w:hAnsi="Arial" w:cs="Arial"/>
          <w:lang w:val="ro-RO"/>
        </w:rPr>
        <w:t>; interconectarea este o form</w:t>
      </w:r>
      <w:r w:rsidR="00635DEC" w:rsidRPr="0059532F">
        <w:rPr>
          <w:rFonts w:ascii="Arial" w:hAnsi="Arial" w:cs="Arial"/>
          <w:lang w:val="ro-RO"/>
        </w:rPr>
        <w:t>ă</w:t>
      </w:r>
      <w:r w:rsidRPr="0059532F">
        <w:rPr>
          <w:rFonts w:ascii="Arial" w:hAnsi="Arial" w:cs="Arial"/>
          <w:lang w:val="ro-RO"/>
        </w:rPr>
        <w:t xml:space="preserve"> </w:t>
      </w:r>
      <w:r w:rsidR="00265FA7" w:rsidRPr="0059532F">
        <w:rPr>
          <w:rFonts w:ascii="Arial" w:hAnsi="Arial" w:cs="Arial"/>
          <w:lang w:val="ro-RO"/>
        </w:rPr>
        <w:t>specifică</w:t>
      </w:r>
      <w:r w:rsidRPr="0059532F">
        <w:rPr>
          <w:rFonts w:ascii="Arial" w:hAnsi="Arial" w:cs="Arial"/>
          <w:lang w:val="ro-RO"/>
        </w:rPr>
        <w:t xml:space="preserve"> de acces realizat</w:t>
      </w:r>
      <w:r w:rsidR="00635DEC" w:rsidRPr="0059532F">
        <w:rPr>
          <w:rFonts w:ascii="Arial" w:hAnsi="Arial" w:cs="Arial"/>
          <w:lang w:val="ro-RO"/>
        </w:rPr>
        <w:t>ă</w:t>
      </w:r>
      <w:r w:rsidRPr="0059532F">
        <w:rPr>
          <w:rFonts w:ascii="Arial" w:hAnsi="Arial" w:cs="Arial"/>
          <w:lang w:val="ro-RO"/>
        </w:rPr>
        <w:t xml:space="preserve"> de operatorii de re</w:t>
      </w:r>
      <w:r w:rsidR="00635DEC" w:rsidRPr="0059532F">
        <w:rPr>
          <w:rFonts w:ascii="Arial" w:hAnsi="Arial" w:cs="Arial"/>
          <w:lang w:val="ro-RO"/>
        </w:rPr>
        <w:t>ţ</w:t>
      </w:r>
      <w:r w:rsidRPr="0059532F">
        <w:rPr>
          <w:rFonts w:ascii="Arial" w:hAnsi="Arial" w:cs="Arial"/>
          <w:lang w:val="ro-RO"/>
        </w:rPr>
        <w:t>ele publice de comunica</w:t>
      </w:r>
      <w:r w:rsidR="00635DEC" w:rsidRPr="0059532F">
        <w:rPr>
          <w:rFonts w:ascii="Arial" w:hAnsi="Arial" w:cs="Arial"/>
          <w:lang w:val="ro-RO"/>
        </w:rPr>
        <w:t>ţ</w:t>
      </w:r>
      <w:r w:rsidRPr="0059532F">
        <w:rPr>
          <w:rFonts w:ascii="Arial" w:hAnsi="Arial" w:cs="Arial"/>
          <w:lang w:val="ro-RO"/>
        </w:rPr>
        <w:t>ii electronice</w:t>
      </w:r>
      <w:r w:rsidR="00C711A5" w:rsidRPr="0059532F">
        <w:rPr>
          <w:rFonts w:ascii="Arial" w:hAnsi="Arial" w:cs="Arial"/>
          <w:lang w:val="ro-RO"/>
        </w:rPr>
        <w:t>.</w:t>
      </w:r>
    </w:p>
    <w:p w14:paraId="3CC225DC" w14:textId="77777777" w:rsidR="00824F50" w:rsidRPr="0059532F" w:rsidRDefault="00824F50" w:rsidP="00D27514">
      <w:pPr>
        <w:pStyle w:val="BodyText"/>
        <w:rPr>
          <w:rFonts w:cs="Arial"/>
          <w:sz w:val="20"/>
          <w:lang w:val="ro-RO"/>
        </w:rPr>
      </w:pPr>
    </w:p>
    <w:p w14:paraId="7F333199" w14:textId="77777777" w:rsidR="00824F50" w:rsidRPr="0059532F" w:rsidRDefault="00824F50" w:rsidP="00AD33AF">
      <w:pPr>
        <w:numPr>
          <w:ilvl w:val="1"/>
          <w:numId w:val="19"/>
        </w:numPr>
        <w:jc w:val="both"/>
        <w:rPr>
          <w:rFonts w:ascii="Arial" w:hAnsi="Arial" w:cs="Arial"/>
          <w:b/>
          <w:lang w:val="ro-RO"/>
        </w:rPr>
      </w:pPr>
      <w:r w:rsidRPr="0059532F">
        <w:rPr>
          <w:rFonts w:ascii="Arial" w:hAnsi="Arial" w:cs="Arial"/>
          <w:b/>
          <w:lang w:val="ro-RO"/>
        </w:rPr>
        <w:t>Implementare si folosire a capacitatii de interconectare:</w:t>
      </w:r>
    </w:p>
    <w:p w14:paraId="6A02C220" w14:textId="15D95087" w:rsidR="00824F50" w:rsidRPr="0059532F" w:rsidRDefault="00824F50" w:rsidP="00B51562">
      <w:pPr>
        <w:pStyle w:val="BodyText"/>
        <w:ind w:left="720"/>
        <w:rPr>
          <w:rFonts w:cs="Arial"/>
          <w:sz w:val="20"/>
          <w:lang w:val="ro-RO"/>
        </w:rPr>
      </w:pPr>
      <w:r w:rsidRPr="0059532F">
        <w:rPr>
          <w:rFonts w:cs="Arial"/>
          <w:sz w:val="20"/>
          <w:lang w:val="ro-RO"/>
        </w:rPr>
        <w:t xml:space="preserve">Serviciile de stabilire, instalare si punere in functiune precum si de utilizare a facilitatilor de interconectare ale operatorilor ce permit transmiterea traficului </w:t>
      </w:r>
      <w:r w:rsidR="00915CB4" w:rsidRPr="0059532F">
        <w:rPr>
          <w:rFonts w:cs="Arial"/>
          <w:sz w:val="20"/>
          <w:lang w:val="ro-RO"/>
        </w:rPr>
        <w:t>d</w:t>
      </w:r>
      <w:r w:rsidRPr="0059532F">
        <w:rPr>
          <w:rFonts w:cs="Arial"/>
          <w:sz w:val="20"/>
          <w:lang w:val="ro-RO"/>
        </w:rPr>
        <w:t>intre parti.</w:t>
      </w:r>
    </w:p>
    <w:p w14:paraId="06DE3619" w14:textId="77777777" w:rsidR="003A2E2A" w:rsidRPr="0059532F" w:rsidRDefault="003A2E2A" w:rsidP="00D27514">
      <w:pPr>
        <w:jc w:val="both"/>
        <w:rPr>
          <w:rFonts w:ascii="Arial" w:hAnsi="Arial" w:cs="Arial"/>
          <w:b/>
          <w:lang w:val="ro-RO"/>
        </w:rPr>
      </w:pPr>
    </w:p>
    <w:p w14:paraId="15CE02D9" w14:textId="77777777" w:rsidR="003A2E2A" w:rsidRPr="0059532F" w:rsidRDefault="003A2E2A" w:rsidP="00085DCA">
      <w:pPr>
        <w:numPr>
          <w:ilvl w:val="1"/>
          <w:numId w:val="19"/>
        </w:numPr>
        <w:tabs>
          <w:tab w:val="clear" w:pos="720"/>
          <w:tab w:val="num" w:pos="0"/>
        </w:tabs>
        <w:ind w:left="0" w:firstLine="0"/>
        <w:jc w:val="both"/>
        <w:rPr>
          <w:rFonts w:ascii="Arial" w:hAnsi="Arial" w:cs="Arial"/>
          <w:b/>
          <w:lang w:val="ro-RO"/>
        </w:rPr>
      </w:pPr>
      <w:r w:rsidRPr="0059532F">
        <w:rPr>
          <w:rFonts w:ascii="Arial" w:hAnsi="Arial" w:cs="Arial"/>
          <w:b/>
          <w:lang w:val="ro-RO"/>
        </w:rPr>
        <w:t>Leg</w:t>
      </w:r>
      <w:r w:rsidR="00635DEC" w:rsidRPr="0059532F">
        <w:rPr>
          <w:rFonts w:ascii="Arial" w:hAnsi="Arial" w:cs="Arial"/>
          <w:b/>
          <w:lang w:val="ro-RO"/>
        </w:rPr>
        <w:t>ă</w:t>
      </w:r>
      <w:r w:rsidRPr="0059532F">
        <w:rPr>
          <w:rFonts w:ascii="Arial" w:hAnsi="Arial" w:cs="Arial"/>
          <w:b/>
          <w:lang w:val="ro-RO"/>
        </w:rPr>
        <w:t>tura</w:t>
      </w:r>
      <w:r w:rsidR="00345F73" w:rsidRPr="0059532F">
        <w:rPr>
          <w:rFonts w:ascii="Arial" w:hAnsi="Arial" w:cs="Arial"/>
          <w:b/>
          <w:lang w:val="ro-RO"/>
        </w:rPr>
        <w:t>/legaturile</w:t>
      </w:r>
      <w:r w:rsidRPr="0059532F">
        <w:rPr>
          <w:rFonts w:ascii="Arial" w:hAnsi="Arial" w:cs="Arial"/>
          <w:b/>
          <w:lang w:val="ro-RO"/>
        </w:rPr>
        <w:t xml:space="preserve"> de Interconectare: </w:t>
      </w:r>
    </w:p>
    <w:p w14:paraId="1B50074A" w14:textId="77777777" w:rsidR="003A2E2A" w:rsidRPr="0059532F" w:rsidRDefault="003A2E2A" w:rsidP="00B51562">
      <w:pPr>
        <w:pStyle w:val="BodyText"/>
        <w:ind w:left="720"/>
        <w:rPr>
          <w:rFonts w:cs="Arial"/>
          <w:sz w:val="20"/>
          <w:lang w:val="ro-RO"/>
        </w:rPr>
      </w:pPr>
      <w:r w:rsidRPr="0059532F">
        <w:rPr>
          <w:rFonts w:cs="Arial"/>
          <w:sz w:val="20"/>
          <w:lang w:val="ro-RO"/>
        </w:rPr>
        <w:t>Legatura</w:t>
      </w:r>
      <w:r w:rsidR="00345F73" w:rsidRPr="0059532F">
        <w:rPr>
          <w:rFonts w:cs="Arial"/>
          <w:sz w:val="20"/>
          <w:lang w:val="ro-RO"/>
        </w:rPr>
        <w:t>/legaturile</w:t>
      </w:r>
      <w:r w:rsidRPr="0059532F">
        <w:rPr>
          <w:rFonts w:cs="Arial"/>
          <w:sz w:val="20"/>
          <w:lang w:val="ro-RO"/>
        </w:rPr>
        <w:t xml:space="preserve"> fizic</w:t>
      </w:r>
      <w:r w:rsidR="00635DEC" w:rsidRPr="0059532F">
        <w:rPr>
          <w:rFonts w:cs="Arial"/>
          <w:sz w:val="20"/>
          <w:lang w:val="ro-RO"/>
        </w:rPr>
        <w:t>ă</w:t>
      </w:r>
      <w:r w:rsidR="00345F73" w:rsidRPr="0059532F">
        <w:rPr>
          <w:rFonts w:cs="Arial"/>
          <w:sz w:val="20"/>
          <w:lang w:val="ro-RO"/>
        </w:rPr>
        <w:t>(e)</w:t>
      </w:r>
      <w:r w:rsidRPr="0059532F">
        <w:rPr>
          <w:rFonts w:cs="Arial"/>
          <w:sz w:val="20"/>
          <w:lang w:val="ro-RO"/>
        </w:rPr>
        <w:t xml:space="preserve"> dintre Punctele de Acces ale re</w:t>
      </w:r>
      <w:r w:rsidR="00635DEC" w:rsidRPr="0059532F">
        <w:rPr>
          <w:rFonts w:cs="Arial"/>
          <w:sz w:val="20"/>
          <w:lang w:val="ro-RO"/>
        </w:rPr>
        <w:t>ţ</w:t>
      </w:r>
      <w:r w:rsidRPr="0059532F">
        <w:rPr>
          <w:rFonts w:cs="Arial"/>
          <w:sz w:val="20"/>
          <w:lang w:val="ro-RO"/>
        </w:rPr>
        <w:t>elei Operator</w:t>
      </w:r>
      <w:r w:rsidR="009B44B4" w:rsidRPr="0059532F">
        <w:rPr>
          <w:rFonts w:cs="Arial"/>
          <w:sz w:val="20"/>
          <w:lang w:val="ro-RO"/>
        </w:rPr>
        <w:t>ului</w:t>
      </w:r>
      <w:r w:rsidRPr="0059532F">
        <w:rPr>
          <w:rFonts w:cs="Arial"/>
          <w:sz w:val="20"/>
          <w:lang w:val="ro-RO"/>
        </w:rPr>
        <w:t xml:space="preserve"> </w:t>
      </w:r>
      <w:r w:rsidR="00635DEC" w:rsidRPr="0059532F">
        <w:rPr>
          <w:rFonts w:cs="Arial"/>
          <w:sz w:val="20"/>
          <w:lang w:val="ro-RO"/>
        </w:rPr>
        <w:t>ş</w:t>
      </w:r>
      <w:r w:rsidRPr="0059532F">
        <w:rPr>
          <w:rFonts w:cs="Arial"/>
          <w:sz w:val="20"/>
          <w:lang w:val="ro-RO"/>
        </w:rPr>
        <w:t>i cele ale re</w:t>
      </w:r>
      <w:r w:rsidR="00635DEC" w:rsidRPr="0059532F">
        <w:rPr>
          <w:rFonts w:cs="Arial"/>
          <w:sz w:val="20"/>
          <w:lang w:val="ro-RO"/>
        </w:rPr>
        <w:t>ţ</w:t>
      </w:r>
      <w:r w:rsidRPr="0059532F">
        <w:rPr>
          <w:rFonts w:cs="Arial"/>
          <w:sz w:val="20"/>
          <w:lang w:val="ro-RO"/>
        </w:rPr>
        <w:t xml:space="preserve">elei </w:t>
      </w:r>
      <w:r w:rsidR="00C752D9" w:rsidRPr="0059532F">
        <w:rPr>
          <w:rFonts w:cs="Arial"/>
          <w:sz w:val="20"/>
          <w:lang w:val="ro-RO"/>
        </w:rPr>
        <w:t>Telekom Romania Mobile</w:t>
      </w:r>
      <w:r w:rsidRPr="0059532F">
        <w:rPr>
          <w:rFonts w:cs="Arial"/>
          <w:sz w:val="20"/>
          <w:lang w:val="ro-RO"/>
        </w:rPr>
        <w:t>, folosit</w:t>
      </w:r>
      <w:r w:rsidR="00635DEC" w:rsidRPr="0059532F">
        <w:rPr>
          <w:rFonts w:cs="Arial"/>
          <w:sz w:val="20"/>
          <w:lang w:val="ro-RO"/>
        </w:rPr>
        <w:t>ă</w:t>
      </w:r>
      <w:r w:rsidR="00345F73" w:rsidRPr="0059532F">
        <w:rPr>
          <w:rFonts w:cs="Arial"/>
          <w:sz w:val="20"/>
          <w:lang w:val="ro-RO"/>
        </w:rPr>
        <w:t>(e)</w:t>
      </w:r>
      <w:r w:rsidRPr="0059532F">
        <w:rPr>
          <w:rFonts w:cs="Arial"/>
          <w:sz w:val="20"/>
          <w:lang w:val="ro-RO"/>
        </w:rPr>
        <w:t xml:space="preserve"> pentru transportul traficului de interconectare schimbat </w:t>
      </w:r>
      <w:r w:rsidR="00635DEC" w:rsidRPr="0059532F">
        <w:rPr>
          <w:rFonts w:cs="Arial"/>
          <w:sz w:val="20"/>
          <w:lang w:val="ro-RO"/>
        </w:rPr>
        <w:t>î</w:t>
      </w:r>
      <w:r w:rsidRPr="0059532F">
        <w:rPr>
          <w:rFonts w:cs="Arial"/>
          <w:sz w:val="20"/>
          <w:lang w:val="ro-RO"/>
        </w:rPr>
        <w:t>ntre cele dou</w:t>
      </w:r>
      <w:r w:rsidR="00635DEC" w:rsidRPr="0059532F">
        <w:rPr>
          <w:rFonts w:cs="Arial"/>
          <w:sz w:val="20"/>
          <w:lang w:val="ro-RO"/>
        </w:rPr>
        <w:t>ă</w:t>
      </w:r>
      <w:r w:rsidRPr="0059532F">
        <w:rPr>
          <w:rFonts w:cs="Arial"/>
          <w:sz w:val="20"/>
          <w:lang w:val="ro-RO"/>
        </w:rPr>
        <w:t xml:space="preserve"> P</w:t>
      </w:r>
      <w:r w:rsidR="00635DEC" w:rsidRPr="0059532F">
        <w:rPr>
          <w:rFonts w:cs="Arial"/>
          <w:sz w:val="20"/>
          <w:lang w:val="ro-RO"/>
        </w:rPr>
        <w:t>ă</w:t>
      </w:r>
      <w:r w:rsidRPr="0059532F">
        <w:rPr>
          <w:rFonts w:cs="Arial"/>
          <w:sz w:val="20"/>
          <w:lang w:val="ro-RO"/>
        </w:rPr>
        <w:t>r</w:t>
      </w:r>
      <w:r w:rsidR="00635DEC" w:rsidRPr="0059532F">
        <w:rPr>
          <w:rFonts w:cs="Arial"/>
          <w:sz w:val="20"/>
          <w:lang w:val="ro-RO"/>
        </w:rPr>
        <w:t>ţ</w:t>
      </w:r>
      <w:r w:rsidRPr="0059532F">
        <w:rPr>
          <w:rFonts w:cs="Arial"/>
          <w:sz w:val="20"/>
          <w:lang w:val="ro-RO"/>
        </w:rPr>
        <w:t>i</w:t>
      </w:r>
      <w:r w:rsidR="006F2B41" w:rsidRPr="0059532F">
        <w:rPr>
          <w:rFonts w:cs="Arial"/>
          <w:sz w:val="20"/>
          <w:lang w:val="ro-RO"/>
        </w:rPr>
        <w:t xml:space="preserve"> prin intermediul Punctului de Interconectare</w:t>
      </w:r>
      <w:r w:rsidRPr="0059532F">
        <w:rPr>
          <w:rFonts w:cs="Arial"/>
          <w:sz w:val="20"/>
          <w:lang w:val="ro-RO"/>
        </w:rPr>
        <w:t xml:space="preserve">. </w:t>
      </w:r>
    </w:p>
    <w:p w14:paraId="68346E28" w14:textId="77777777" w:rsidR="003A2E2A" w:rsidRPr="0059532F" w:rsidRDefault="003A2E2A" w:rsidP="00D27514">
      <w:pPr>
        <w:pStyle w:val="BodyText"/>
        <w:rPr>
          <w:rFonts w:cs="Arial"/>
          <w:sz w:val="20"/>
          <w:lang w:val="ro-RO"/>
        </w:rPr>
      </w:pPr>
    </w:p>
    <w:p w14:paraId="3E72F14A" w14:textId="77777777" w:rsidR="003A2E2A" w:rsidRPr="0059532F" w:rsidRDefault="003A2E2A" w:rsidP="00085DCA">
      <w:pPr>
        <w:numPr>
          <w:ilvl w:val="1"/>
          <w:numId w:val="19"/>
        </w:numPr>
        <w:tabs>
          <w:tab w:val="clear" w:pos="720"/>
          <w:tab w:val="num" w:pos="0"/>
        </w:tabs>
        <w:ind w:left="0" w:firstLine="0"/>
        <w:jc w:val="both"/>
        <w:rPr>
          <w:rFonts w:ascii="Arial" w:hAnsi="Arial" w:cs="Arial"/>
          <w:b/>
          <w:lang w:val="ro-RO"/>
        </w:rPr>
      </w:pPr>
      <w:r w:rsidRPr="0059532F">
        <w:rPr>
          <w:rFonts w:ascii="Arial" w:hAnsi="Arial" w:cs="Arial"/>
          <w:b/>
          <w:lang w:val="ro-RO"/>
        </w:rPr>
        <w:t>Licen</w:t>
      </w:r>
      <w:r w:rsidR="00635DEC" w:rsidRPr="0059532F">
        <w:rPr>
          <w:rFonts w:ascii="Arial" w:hAnsi="Arial" w:cs="Arial"/>
          <w:b/>
          <w:lang w:val="ro-RO"/>
        </w:rPr>
        <w:t>ţ</w:t>
      </w:r>
      <w:r w:rsidRPr="0059532F">
        <w:rPr>
          <w:rFonts w:ascii="Arial" w:hAnsi="Arial" w:cs="Arial"/>
          <w:b/>
          <w:lang w:val="ro-RO"/>
        </w:rPr>
        <w:t xml:space="preserve">a </w:t>
      </w:r>
      <w:r w:rsidR="00635DEC" w:rsidRPr="0059532F">
        <w:rPr>
          <w:rFonts w:ascii="Arial" w:hAnsi="Arial" w:cs="Arial"/>
          <w:b/>
          <w:lang w:val="ro-RO"/>
        </w:rPr>
        <w:t xml:space="preserve">de </w:t>
      </w:r>
      <w:r w:rsidRPr="0059532F">
        <w:rPr>
          <w:rFonts w:ascii="Arial" w:hAnsi="Arial" w:cs="Arial"/>
          <w:b/>
          <w:lang w:val="ro-RO"/>
        </w:rPr>
        <w:t xml:space="preserve">utilizare </w:t>
      </w:r>
      <w:r w:rsidR="00635DEC" w:rsidRPr="0059532F">
        <w:rPr>
          <w:rFonts w:ascii="Arial" w:hAnsi="Arial" w:cs="Arial"/>
          <w:b/>
          <w:lang w:val="ro-RO"/>
        </w:rPr>
        <w:t xml:space="preserve">a </w:t>
      </w:r>
      <w:r w:rsidRPr="0059532F">
        <w:rPr>
          <w:rFonts w:ascii="Arial" w:hAnsi="Arial" w:cs="Arial"/>
          <w:b/>
          <w:lang w:val="ro-RO"/>
        </w:rPr>
        <w:t>resurse</w:t>
      </w:r>
      <w:r w:rsidR="00635DEC" w:rsidRPr="0059532F">
        <w:rPr>
          <w:rFonts w:ascii="Arial" w:hAnsi="Arial" w:cs="Arial"/>
          <w:b/>
          <w:lang w:val="ro-RO"/>
        </w:rPr>
        <w:t xml:space="preserve">lor de </w:t>
      </w:r>
      <w:r w:rsidRPr="0059532F">
        <w:rPr>
          <w:rFonts w:ascii="Arial" w:hAnsi="Arial" w:cs="Arial"/>
          <w:b/>
          <w:lang w:val="ro-RO"/>
        </w:rPr>
        <w:t>numerota</w:t>
      </w:r>
      <w:r w:rsidR="00635DEC" w:rsidRPr="0059532F">
        <w:rPr>
          <w:rFonts w:ascii="Arial" w:hAnsi="Arial" w:cs="Arial"/>
          <w:b/>
          <w:lang w:val="ro-RO"/>
        </w:rPr>
        <w:t>ţ</w:t>
      </w:r>
      <w:r w:rsidRPr="0059532F">
        <w:rPr>
          <w:rFonts w:ascii="Arial" w:hAnsi="Arial" w:cs="Arial"/>
          <w:b/>
          <w:lang w:val="ro-RO"/>
        </w:rPr>
        <w:t>ie (LURN):</w:t>
      </w:r>
    </w:p>
    <w:p w14:paraId="5A9F67EB" w14:textId="77777777" w:rsidR="003A2E2A" w:rsidRPr="0059532F" w:rsidRDefault="003A2E2A" w:rsidP="00B51562">
      <w:pPr>
        <w:ind w:left="720"/>
        <w:jc w:val="both"/>
        <w:rPr>
          <w:rFonts w:ascii="Arial" w:hAnsi="Arial" w:cs="Arial"/>
          <w:lang w:val="ro-RO"/>
        </w:rPr>
      </w:pPr>
      <w:r w:rsidRPr="0059532F">
        <w:rPr>
          <w:rFonts w:ascii="Arial" w:hAnsi="Arial" w:cs="Arial"/>
          <w:lang w:val="ro-RO"/>
        </w:rPr>
        <w:t xml:space="preserve">Actul administrativ prin care </w:t>
      </w:r>
      <w:r w:rsidR="00E77B8B" w:rsidRPr="0059532F">
        <w:rPr>
          <w:rFonts w:ascii="Arial" w:hAnsi="Arial" w:cs="Arial"/>
          <w:lang w:val="ro-RO"/>
        </w:rPr>
        <w:t>Autoritatea de R</w:t>
      </w:r>
      <w:r w:rsidR="009B44B4" w:rsidRPr="0059532F">
        <w:rPr>
          <w:rFonts w:ascii="Arial" w:hAnsi="Arial" w:cs="Arial"/>
          <w:lang w:val="ro-RO"/>
        </w:rPr>
        <w:t>eglementare</w:t>
      </w:r>
      <w:r w:rsidRPr="0059532F">
        <w:rPr>
          <w:rFonts w:ascii="Arial" w:hAnsi="Arial" w:cs="Arial"/>
          <w:lang w:val="ro-RO"/>
        </w:rPr>
        <w:t xml:space="preserve"> acordă unui furnizor autorizat dreptul de a utiliza anumite numere în scopul furnizării de servicii de comunicaţii electronice, pentru o perioadă limitată</w:t>
      </w:r>
      <w:r w:rsidR="009B44B4" w:rsidRPr="0059532F">
        <w:rPr>
          <w:rFonts w:ascii="Arial" w:hAnsi="Arial" w:cs="Arial"/>
          <w:lang w:val="ro-RO"/>
        </w:rPr>
        <w:t xml:space="preserve">, stabilind totodată condiţiile de </w:t>
      </w:r>
      <w:r w:rsidR="009669D0" w:rsidRPr="0059532F">
        <w:rPr>
          <w:rFonts w:ascii="Arial" w:hAnsi="Arial" w:cs="Arial"/>
          <w:lang w:val="ro-RO"/>
        </w:rPr>
        <w:t>exercitare a acestui drept</w:t>
      </w:r>
      <w:r w:rsidRPr="0059532F">
        <w:rPr>
          <w:rFonts w:ascii="Arial" w:hAnsi="Arial" w:cs="Arial"/>
          <w:lang w:val="ro-RO"/>
        </w:rPr>
        <w:t>.</w:t>
      </w:r>
    </w:p>
    <w:p w14:paraId="30627984" w14:textId="77777777" w:rsidR="003A2E2A" w:rsidRPr="0059532F" w:rsidRDefault="003A2E2A" w:rsidP="00D27514">
      <w:pPr>
        <w:jc w:val="both"/>
        <w:rPr>
          <w:rFonts w:ascii="Arial" w:hAnsi="Arial" w:cs="Arial"/>
          <w:b/>
          <w:lang w:val="ro-RO"/>
        </w:rPr>
      </w:pPr>
    </w:p>
    <w:p w14:paraId="4CDC79F2" w14:textId="77777777" w:rsidR="003A2E2A" w:rsidRPr="0059532F" w:rsidRDefault="003A2E2A" w:rsidP="00085DCA">
      <w:pPr>
        <w:numPr>
          <w:ilvl w:val="1"/>
          <w:numId w:val="19"/>
        </w:numPr>
        <w:tabs>
          <w:tab w:val="clear" w:pos="720"/>
          <w:tab w:val="num" w:pos="0"/>
        </w:tabs>
        <w:ind w:left="0" w:firstLine="0"/>
        <w:jc w:val="both"/>
        <w:rPr>
          <w:rFonts w:ascii="Arial" w:hAnsi="Arial" w:cs="Arial"/>
          <w:b/>
          <w:lang w:val="ro-RO"/>
        </w:rPr>
      </w:pPr>
      <w:r w:rsidRPr="0059532F">
        <w:rPr>
          <w:rFonts w:ascii="Arial" w:hAnsi="Arial" w:cs="Arial"/>
          <w:b/>
          <w:lang w:val="ro-RO"/>
        </w:rPr>
        <w:t>Linie inchiriat</w:t>
      </w:r>
      <w:r w:rsidR="00635DEC" w:rsidRPr="0059532F">
        <w:rPr>
          <w:rFonts w:ascii="Arial" w:hAnsi="Arial" w:cs="Arial"/>
          <w:b/>
          <w:lang w:val="ro-RO"/>
        </w:rPr>
        <w:t>ă</w:t>
      </w:r>
      <w:r w:rsidRPr="0059532F">
        <w:rPr>
          <w:rFonts w:ascii="Arial" w:hAnsi="Arial" w:cs="Arial"/>
          <w:b/>
          <w:lang w:val="ro-RO"/>
        </w:rPr>
        <w:t>:</w:t>
      </w:r>
    </w:p>
    <w:p w14:paraId="413F0D35" w14:textId="4CF2F5D4" w:rsidR="009455F0" w:rsidRPr="0059532F" w:rsidRDefault="003A2E2A" w:rsidP="00B51562">
      <w:pPr>
        <w:ind w:left="720"/>
        <w:jc w:val="both"/>
        <w:rPr>
          <w:rFonts w:ascii="Arial" w:hAnsi="Arial" w:cs="Arial"/>
          <w:lang w:val="ro-RO"/>
        </w:rPr>
      </w:pPr>
      <w:r w:rsidRPr="0059532F">
        <w:rPr>
          <w:rFonts w:ascii="Arial" w:hAnsi="Arial" w:cs="Arial"/>
          <w:lang w:val="ro-RO"/>
        </w:rPr>
        <w:t xml:space="preserve">Element de transmisiuni, utilizat pentru asigurarea </w:t>
      </w:r>
      <w:r w:rsidR="008D58F8" w:rsidRPr="0059532F">
        <w:rPr>
          <w:rFonts w:ascii="Arial" w:hAnsi="Arial" w:cs="Arial"/>
          <w:lang w:val="ro-RO"/>
        </w:rPr>
        <w:t>L</w:t>
      </w:r>
      <w:r w:rsidRPr="0059532F">
        <w:rPr>
          <w:rFonts w:ascii="Arial" w:hAnsi="Arial" w:cs="Arial"/>
          <w:lang w:val="ro-RO"/>
        </w:rPr>
        <w:t>eg</w:t>
      </w:r>
      <w:r w:rsidR="00E636F0" w:rsidRPr="0059532F">
        <w:rPr>
          <w:rFonts w:ascii="Arial" w:hAnsi="Arial" w:cs="Arial"/>
          <w:lang w:val="ro-RO"/>
        </w:rPr>
        <w:t>ă</w:t>
      </w:r>
      <w:r w:rsidRPr="0059532F">
        <w:rPr>
          <w:rFonts w:ascii="Arial" w:hAnsi="Arial" w:cs="Arial"/>
          <w:lang w:val="ro-RO"/>
        </w:rPr>
        <w:t xml:space="preserve">turii de </w:t>
      </w:r>
      <w:r w:rsidR="008D58F8" w:rsidRPr="0059532F">
        <w:rPr>
          <w:rFonts w:ascii="Arial" w:hAnsi="Arial" w:cs="Arial"/>
          <w:lang w:val="ro-RO"/>
        </w:rPr>
        <w:t>I</w:t>
      </w:r>
      <w:r w:rsidRPr="0059532F">
        <w:rPr>
          <w:rFonts w:ascii="Arial" w:hAnsi="Arial" w:cs="Arial"/>
          <w:lang w:val="ro-RO"/>
        </w:rPr>
        <w:t>nterconectare.</w:t>
      </w:r>
    </w:p>
    <w:p w14:paraId="2AEA915B" w14:textId="77777777" w:rsidR="003A2E2A" w:rsidRPr="0059532F" w:rsidRDefault="003A2E2A" w:rsidP="00D27514">
      <w:pPr>
        <w:pStyle w:val="BodyText"/>
        <w:rPr>
          <w:rFonts w:cs="Arial"/>
          <w:b/>
          <w:sz w:val="20"/>
          <w:lang w:val="ro-RO"/>
        </w:rPr>
      </w:pPr>
    </w:p>
    <w:p w14:paraId="03D72781" w14:textId="77777777" w:rsidR="003A2E2A" w:rsidRPr="0059532F" w:rsidRDefault="003A2E2A" w:rsidP="00085DCA">
      <w:pPr>
        <w:numPr>
          <w:ilvl w:val="1"/>
          <w:numId w:val="19"/>
        </w:numPr>
        <w:tabs>
          <w:tab w:val="clear" w:pos="720"/>
          <w:tab w:val="num" w:pos="0"/>
        </w:tabs>
        <w:ind w:left="0" w:firstLine="0"/>
        <w:jc w:val="both"/>
        <w:rPr>
          <w:rFonts w:ascii="Arial" w:hAnsi="Arial" w:cs="Arial"/>
          <w:b/>
          <w:lang w:val="ro-RO"/>
        </w:rPr>
      </w:pPr>
      <w:r w:rsidRPr="0059532F">
        <w:rPr>
          <w:rFonts w:ascii="Arial" w:hAnsi="Arial" w:cs="Arial"/>
          <w:b/>
          <w:lang w:val="ro-RO"/>
        </w:rPr>
        <w:t>Modificare a re</w:t>
      </w:r>
      <w:r w:rsidR="00E636F0" w:rsidRPr="0059532F">
        <w:rPr>
          <w:rFonts w:ascii="Arial" w:hAnsi="Arial" w:cs="Arial"/>
          <w:b/>
          <w:lang w:val="ro-RO"/>
        </w:rPr>
        <w:t>ţ</w:t>
      </w:r>
      <w:r w:rsidRPr="0059532F">
        <w:rPr>
          <w:rFonts w:ascii="Arial" w:hAnsi="Arial" w:cs="Arial"/>
          <w:b/>
          <w:lang w:val="ro-RO"/>
        </w:rPr>
        <w:t>elei:</w:t>
      </w:r>
    </w:p>
    <w:p w14:paraId="7013325D" w14:textId="77777777" w:rsidR="003A2E2A" w:rsidRPr="0059532F" w:rsidRDefault="003A2E2A" w:rsidP="00B51562">
      <w:pPr>
        <w:pStyle w:val="BodyText"/>
        <w:ind w:left="720"/>
        <w:rPr>
          <w:rFonts w:cs="Arial"/>
          <w:sz w:val="20"/>
          <w:lang w:val="ro-RO"/>
        </w:rPr>
      </w:pPr>
      <w:r w:rsidRPr="0059532F">
        <w:rPr>
          <w:rFonts w:cs="Arial"/>
          <w:sz w:val="20"/>
          <w:lang w:val="ro-RO"/>
        </w:rPr>
        <w:t>Modificare principal</w:t>
      </w:r>
      <w:r w:rsidR="00E636F0" w:rsidRPr="0059532F">
        <w:rPr>
          <w:rFonts w:cs="Arial"/>
          <w:sz w:val="20"/>
          <w:lang w:val="ro-RO"/>
        </w:rPr>
        <w:t>ă</w:t>
      </w:r>
      <w:r w:rsidRPr="0059532F">
        <w:rPr>
          <w:rFonts w:cs="Arial"/>
          <w:sz w:val="20"/>
          <w:lang w:val="ro-RO"/>
        </w:rPr>
        <w:t xml:space="preserve"> de re</w:t>
      </w:r>
      <w:r w:rsidR="00E636F0" w:rsidRPr="0059532F">
        <w:rPr>
          <w:rFonts w:cs="Arial"/>
          <w:sz w:val="20"/>
          <w:lang w:val="ro-RO"/>
        </w:rPr>
        <w:t>ţ</w:t>
      </w:r>
      <w:r w:rsidRPr="0059532F">
        <w:rPr>
          <w:rFonts w:cs="Arial"/>
          <w:sz w:val="20"/>
          <w:lang w:val="ro-RO"/>
        </w:rPr>
        <w:t>ea cu impact direct asupra interconect</w:t>
      </w:r>
      <w:r w:rsidR="00E636F0" w:rsidRPr="0059532F">
        <w:rPr>
          <w:rFonts w:cs="Arial"/>
          <w:sz w:val="20"/>
          <w:lang w:val="ro-RO"/>
        </w:rPr>
        <w:t>ă</w:t>
      </w:r>
      <w:r w:rsidRPr="0059532F">
        <w:rPr>
          <w:rFonts w:cs="Arial"/>
          <w:sz w:val="20"/>
          <w:lang w:val="ro-RO"/>
        </w:rPr>
        <w:t>rii</w:t>
      </w:r>
      <w:r w:rsidR="009B44B4" w:rsidRPr="0059532F">
        <w:rPr>
          <w:rFonts w:cs="Arial"/>
          <w:sz w:val="20"/>
          <w:lang w:val="ro-RO"/>
        </w:rPr>
        <w:t xml:space="preserve"> reţelelor Părţilor, astfel cum este reglementată de prezentul Acord</w:t>
      </w:r>
      <w:r w:rsidRPr="0059532F">
        <w:rPr>
          <w:rFonts w:cs="Arial"/>
          <w:sz w:val="20"/>
          <w:lang w:val="ro-RO"/>
        </w:rPr>
        <w:t>.</w:t>
      </w:r>
    </w:p>
    <w:p w14:paraId="2B8003F6" w14:textId="77777777" w:rsidR="003A2E2A" w:rsidRPr="0059532F" w:rsidRDefault="003A2E2A" w:rsidP="00D27514">
      <w:pPr>
        <w:pStyle w:val="BodyText"/>
        <w:rPr>
          <w:rFonts w:cs="Arial"/>
          <w:sz w:val="20"/>
          <w:lang w:val="ro-RO"/>
        </w:rPr>
      </w:pPr>
    </w:p>
    <w:p w14:paraId="6924B6AD" w14:textId="77777777" w:rsidR="00E636F0" w:rsidRPr="0059532F" w:rsidRDefault="003A2E2A" w:rsidP="00085DCA">
      <w:pPr>
        <w:numPr>
          <w:ilvl w:val="1"/>
          <w:numId w:val="19"/>
        </w:numPr>
        <w:tabs>
          <w:tab w:val="clear" w:pos="720"/>
          <w:tab w:val="num" w:pos="0"/>
        </w:tabs>
        <w:ind w:left="0" w:firstLine="0"/>
        <w:jc w:val="both"/>
        <w:rPr>
          <w:rFonts w:ascii="Arial" w:hAnsi="Arial" w:cs="Arial"/>
          <w:b/>
          <w:lang w:val="ro-RO"/>
        </w:rPr>
      </w:pPr>
      <w:r w:rsidRPr="0059532F">
        <w:rPr>
          <w:rFonts w:ascii="Arial" w:hAnsi="Arial" w:cs="Arial"/>
          <w:b/>
          <w:lang w:val="ro-RO"/>
        </w:rPr>
        <w:t>Punct de Acces (PoA)</w:t>
      </w:r>
      <w:r w:rsidR="00AF287D" w:rsidRPr="0059532F">
        <w:rPr>
          <w:rFonts w:ascii="Arial" w:hAnsi="Arial" w:cs="Arial"/>
          <w:b/>
          <w:lang w:val="ro-RO"/>
        </w:rPr>
        <w:t xml:space="preserve"> al Telekom Romania Mobile, respectiv al Operatorului</w:t>
      </w:r>
      <w:r w:rsidRPr="0059532F">
        <w:rPr>
          <w:rFonts w:ascii="Arial" w:hAnsi="Arial" w:cs="Arial"/>
          <w:b/>
          <w:lang w:val="ro-RO"/>
        </w:rPr>
        <w:t>:</w:t>
      </w:r>
    </w:p>
    <w:p w14:paraId="40810189" w14:textId="77777777" w:rsidR="0024283D" w:rsidRPr="0059532F" w:rsidRDefault="00AF287D" w:rsidP="0024283D">
      <w:pPr>
        <w:ind w:left="720"/>
        <w:jc w:val="both"/>
        <w:rPr>
          <w:rFonts w:ascii="Arial" w:eastAsia="PMingLiU" w:hAnsi="Arial" w:cs="Arial"/>
          <w:lang w:val="ro-RO"/>
        </w:rPr>
      </w:pPr>
      <w:r w:rsidRPr="0059532F">
        <w:rPr>
          <w:rFonts w:ascii="Arial" w:eastAsia="PMingLiU" w:hAnsi="Arial" w:cs="Arial"/>
          <w:lang w:val="ro-RO"/>
        </w:rPr>
        <w:t>Interfata fizica (repartitorul principal sau elementul echivalent dintr-o retea publica de comunicatii electronice) din cadrul retelei Telekom Romania Mobile, respectiv a Operatorului, la nivelul careia poate fi realizata interconectarea.</w:t>
      </w:r>
      <w:r w:rsidRPr="0059532F" w:rsidDel="00AF287D">
        <w:rPr>
          <w:rFonts w:ascii="Arial" w:eastAsia="PMingLiU" w:hAnsi="Arial" w:cs="Arial"/>
          <w:lang w:val="ro-RO"/>
        </w:rPr>
        <w:t xml:space="preserve"> </w:t>
      </w:r>
      <w:r w:rsidR="0024283D" w:rsidRPr="0059532F">
        <w:rPr>
          <w:rFonts w:ascii="Arial" w:eastAsia="PMingLiU" w:hAnsi="Arial" w:cs="Arial"/>
          <w:lang w:val="ro-RO"/>
        </w:rPr>
        <w:t>.</w:t>
      </w:r>
    </w:p>
    <w:p w14:paraId="3024B3D2" w14:textId="77777777" w:rsidR="00B51562" w:rsidRPr="0059532F" w:rsidRDefault="00B51562" w:rsidP="00B51562">
      <w:pPr>
        <w:ind w:left="720"/>
        <w:jc w:val="both"/>
        <w:rPr>
          <w:rFonts w:ascii="Arial" w:hAnsi="Arial" w:cs="Arial"/>
          <w:lang w:val="ro-RO"/>
        </w:rPr>
      </w:pPr>
    </w:p>
    <w:p w14:paraId="0B134AF8" w14:textId="77777777" w:rsidR="003A2E2A" w:rsidRPr="0059532F" w:rsidRDefault="003A2E2A" w:rsidP="00085DCA">
      <w:pPr>
        <w:numPr>
          <w:ilvl w:val="1"/>
          <w:numId w:val="19"/>
        </w:numPr>
        <w:tabs>
          <w:tab w:val="clear" w:pos="720"/>
          <w:tab w:val="num" w:pos="0"/>
        </w:tabs>
        <w:ind w:left="0" w:firstLine="0"/>
        <w:jc w:val="both"/>
        <w:rPr>
          <w:rFonts w:ascii="Arial" w:hAnsi="Arial" w:cs="Arial"/>
          <w:b/>
          <w:lang w:val="ro-RO"/>
        </w:rPr>
      </w:pPr>
      <w:r w:rsidRPr="0059532F">
        <w:rPr>
          <w:rFonts w:ascii="Arial" w:hAnsi="Arial" w:cs="Arial"/>
          <w:b/>
          <w:lang w:val="ro-RO"/>
        </w:rPr>
        <w:t xml:space="preserve">Punct de Interconectare (PoI): </w:t>
      </w:r>
    </w:p>
    <w:p w14:paraId="7E2FD119" w14:textId="77777777" w:rsidR="00AF287D" w:rsidRPr="0059532F" w:rsidRDefault="00AF287D" w:rsidP="00B51562">
      <w:pPr>
        <w:pStyle w:val="BodyText"/>
        <w:ind w:left="720"/>
        <w:rPr>
          <w:rFonts w:cs="Arial"/>
          <w:sz w:val="20"/>
          <w:lang w:val="ro-RO"/>
        </w:rPr>
      </w:pPr>
      <w:r w:rsidRPr="0059532F">
        <w:rPr>
          <w:rFonts w:cs="Arial"/>
          <w:sz w:val="20"/>
          <w:lang w:val="ro-RO"/>
        </w:rPr>
        <w:t xml:space="preserve"> </w:t>
      </w:r>
    </w:p>
    <w:p w14:paraId="0B75B774" w14:textId="77777777" w:rsidR="00333F81" w:rsidRPr="0059532F" w:rsidRDefault="00AF287D" w:rsidP="00B51562">
      <w:pPr>
        <w:pStyle w:val="BodyText"/>
        <w:ind w:left="720"/>
        <w:rPr>
          <w:rFonts w:cs="Arial"/>
          <w:sz w:val="20"/>
          <w:lang w:val="ro-RO"/>
        </w:rPr>
      </w:pPr>
      <w:r w:rsidRPr="0059532F">
        <w:rPr>
          <w:rFonts w:cs="Arial"/>
          <w:sz w:val="20"/>
          <w:lang w:val="ro-RO"/>
        </w:rPr>
        <w:t>Punctul fizic localizat pe legatura de interconectare, unde reţeaua Telekom Romania Mobile se interconectează cu reţeaua Operatorului</w:t>
      </w:r>
      <w:r w:rsidR="00333F81" w:rsidRPr="0059532F">
        <w:rPr>
          <w:rFonts w:cs="Arial"/>
          <w:sz w:val="20"/>
          <w:lang w:val="ro-RO"/>
        </w:rPr>
        <w:t>; PoI separă responsabilităţile celor două Părţi referitoare la legătura de interconectare.</w:t>
      </w:r>
    </w:p>
    <w:p w14:paraId="3E0B8AEC" w14:textId="77777777" w:rsidR="00333F81" w:rsidRPr="0059532F" w:rsidRDefault="00333F81" w:rsidP="00D27514">
      <w:pPr>
        <w:jc w:val="both"/>
        <w:rPr>
          <w:rFonts w:ascii="Arial" w:hAnsi="Arial" w:cs="Arial"/>
          <w:b/>
          <w:lang w:val="ro-RO"/>
        </w:rPr>
      </w:pPr>
    </w:p>
    <w:p w14:paraId="5BDD58E6" w14:textId="77777777" w:rsidR="003A2E2A" w:rsidRPr="0059532F" w:rsidRDefault="003A2E2A" w:rsidP="00085DCA">
      <w:pPr>
        <w:numPr>
          <w:ilvl w:val="1"/>
          <w:numId w:val="19"/>
        </w:numPr>
        <w:tabs>
          <w:tab w:val="clear" w:pos="720"/>
          <w:tab w:val="num" w:pos="0"/>
        </w:tabs>
        <w:ind w:left="0" w:firstLine="0"/>
        <w:jc w:val="both"/>
        <w:rPr>
          <w:rFonts w:ascii="Arial" w:hAnsi="Arial" w:cs="Arial"/>
          <w:b/>
          <w:lang w:val="ro-RO"/>
        </w:rPr>
      </w:pPr>
      <w:r w:rsidRPr="0059532F">
        <w:rPr>
          <w:rFonts w:ascii="Arial" w:hAnsi="Arial" w:cs="Arial"/>
          <w:b/>
          <w:lang w:val="ro-RO"/>
        </w:rPr>
        <w:t>Re</w:t>
      </w:r>
      <w:r w:rsidR="00E636F0" w:rsidRPr="0059532F">
        <w:rPr>
          <w:rFonts w:ascii="Arial" w:hAnsi="Arial" w:cs="Arial"/>
          <w:b/>
          <w:lang w:val="ro-RO"/>
        </w:rPr>
        <w:t>ţ</w:t>
      </w:r>
      <w:r w:rsidRPr="0059532F">
        <w:rPr>
          <w:rFonts w:ascii="Arial" w:hAnsi="Arial" w:cs="Arial"/>
          <w:b/>
          <w:lang w:val="ro-RO"/>
        </w:rPr>
        <w:t>ea public</w:t>
      </w:r>
      <w:r w:rsidR="00E636F0" w:rsidRPr="0059532F">
        <w:rPr>
          <w:rFonts w:ascii="Arial" w:hAnsi="Arial" w:cs="Arial"/>
          <w:b/>
          <w:lang w:val="ro-RO"/>
        </w:rPr>
        <w:t>ă</w:t>
      </w:r>
      <w:r w:rsidRPr="0059532F">
        <w:rPr>
          <w:rFonts w:ascii="Arial" w:hAnsi="Arial" w:cs="Arial"/>
          <w:b/>
          <w:lang w:val="ro-RO"/>
        </w:rPr>
        <w:t xml:space="preserve"> de comunica</w:t>
      </w:r>
      <w:r w:rsidR="00E636F0" w:rsidRPr="0059532F">
        <w:rPr>
          <w:rFonts w:ascii="Arial" w:hAnsi="Arial" w:cs="Arial"/>
          <w:b/>
          <w:lang w:val="ro-RO"/>
        </w:rPr>
        <w:t>ţ</w:t>
      </w:r>
      <w:r w:rsidRPr="0059532F">
        <w:rPr>
          <w:rFonts w:ascii="Arial" w:hAnsi="Arial" w:cs="Arial"/>
          <w:b/>
          <w:lang w:val="ro-RO"/>
        </w:rPr>
        <w:t>ii electronice:</w:t>
      </w:r>
    </w:p>
    <w:p w14:paraId="55A84F3D" w14:textId="77777777" w:rsidR="00427FBD" w:rsidRPr="0059532F" w:rsidRDefault="003A2E2A" w:rsidP="00B51562">
      <w:pPr>
        <w:pStyle w:val="BodyText"/>
        <w:ind w:left="720"/>
        <w:rPr>
          <w:rFonts w:cs="Arial"/>
          <w:sz w:val="20"/>
          <w:lang w:val="ro-RO"/>
        </w:rPr>
      </w:pPr>
      <w:r w:rsidRPr="0059532F">
        <w:rPr>
          <w:rFonts w:cs="Arial"/>
          <w:sz w:val="20"/>
          <w:lang w:val="ro-RO"/>
        </w:rPr>
        <w:t>O re</w:t>
      </w:r>
      <w:r w:rsidR="00E636F0" w:rsidRPr="0059532F">
        <w:rPr>
          <w:rFonts w:cs="Arial"/>
          <w:sz w:val="20"/>
          <w:lang w:val="ro-RO"/>
        </w:rPr>
        <w:t>ţ</w:t>
      </w:r>
      <w:r w:rsidRPr="0059532F">
        <w:rPr>
          <w:rFonts w:cs="Arial"/>
          <w:sz w:val="20"/>
          <w:lang w:val="ro-RO"/>
        </w:rPr>
        <w:t>ea de comunica</w:t>
      </w:r>
      <w:r w:rsidR="00E636F0" w:rsidRPr="0059532F">
        <w:rPr>
          <w:rFonts w:cs="Arial"/>
          <w:sz w:val="20"/>
          <w:lang w:val="ro-RO"/>
        </w:rPr>
        <w:t>ţ</w:t>
      </w:r>
      <w:r w:rsidRPr="0059532F">
        <w:rPr>
          <w:rFonts w:cs="Arial"/>
          <w:sz w:val="20"/>
          <w:lang w:val="ro-RO"/>
        </w:rPr>
        <w:t>ii electronice care este utilizat</w:t>
      </w:r>
      <w:r w:rsidR="00E636F0" w:rsidRPr="0059532F">
        <w:rPr>
          <w:rFonts w:cs="Arial"/>
          <w:sz w:val="20"/>
          <w:lang w:val="ro-RO"/>
        </w:rPr>
        <w:t>ă</w:t>
      </w:r>
      <w:r w:rsidRPr="0059532F">
        <w:rPr>
          <w:rFonts w:cs="Arial"/>
          <w:sz w:val="20"/>
          <w:lang w:val="ro-RO"/>
        </w:rPr>
        <w:t>, în întregime sau în principal, pentru furnizarea de servicii de comunica</w:t>
      </w:r>
      <w:r w:rsidR="00E636F0" w:rsidRPr="0059532F">
        <w:rPr>
          <w:rFonts w:cs="Arial"/>
          <w:sz w:val="20"/>
          <w:lang w:val="ro-RO"/>
        </w:rPr>
        <w:t>ţ</w:t>
      </w:r>
      <w:r w:rsidRPr="0059532F">
        <w:rPr>
          <w:rFonts w:cs="Arial"/>
          <w:sz w:val="20"/>
          <w:lang w:val="ro-RO"/>
        </w:rPr>
        <w:t>ii electronice destinate publicului.</w:t>
      </w:r>
    </w:p>
    <w:p w14:paraId="34F4AF47" w14:textId="77777777" w:rsidR="00EC067B" w:rsidRPr="0059532F" w:rsidRDefault="00EC067B" w:rsidP="00D27514">
      <w:pPr>
        <w:pStyle w:val="BodyText"/>
        <w:rPr>
          <w:rFonts w:cs="Arial"/>
          <w:sz w:val="20"/>
          <w:lang w:val="ro-RO"/>
        </w:rPr>
      </w:pPr>
    </w:p>
    <w:p w14:paraId="29F501A6" w14:textId="77777777" w:rsidR="003A2E2A" w:rsidRPr="0059532F" w:rsidRDefault="003A2E2A" w:rsidP="00085DCA">
      <w:pPr>
        <w:numPr>
          <w:ilvl w:val="1"/>
          <w:numId w:val="19"/>
        </w:numPr>
        <w:tabs>
          <w:tab w:val="clear" w:pos="720"/>
          <w:tab w:val="num" w:pos="0"/>
        </w:tabs>
        <w:ind w:left="0" w:firstLine="0"/>
        <w:jc w:val="both"/>
        <w:rPr>
          <w:rFonts w:ascii="Arial" w:hAnsi="Arial" w:cs="Arial"/>
          <w:b/>
          <w:lang w:val="ro-RO"/>
        </w:rPr>
      </w:pPr>
      <w:r w:rsidRPr="0059532F">
        <w:rPr>
          <w:rFonts w:ascii="Arial" w:hAnsi="Arial" w:cs="Arial"/>
          <w:b/>
          <w:lang w:val="ro-RO"/>
        </w:rPr>
        <w:t>Re</w:t>
      </w:r>
      <w:r w:rsidR="00E636F0" w:rsidRPr="0059532F">
        <w:rPr>
          <w:rFonts w:ascii="Arial" w:hAnsi="Arial" w:cs="Arial"/>
          <w:b/>
          <w:lang w:val="ro-RO"/>
        </w:rPr>
        <w:t>ţ</w:t>
      </w:r>
      <w:r w:rsidRPr="0059532F">
        <w:rPr>
          <w:rFonts w:ascii="Arial" w:hAnsi="Arial" w:cs="Arial"/>
          <w:b/>
          <w:lang w:val="ro-RO"/>
        </w:rPr>
        <w:t>ea public</w:t>
      </w:r>
      <w:r w:rsidR="00E636F0" w:rsidRPr="0059532F">
        <w:rPr>
          <w:rFonts w:ascii="Arial" w:hAnsi="Arial" w:cs="Arial"/>
          <w:b/>
          <w:lang w:val="ro-RO"/>
        </w:rPr>
        <w:t>ă</w:t>
      </w:r>
      <w:r w:rsidRPr="0059532F">
        <w:rPr>
          <w:rFonts w:ascii="Arial" w:hAnsi="Arial" w:cs="Arial"/>
          <w:b/>
          <w:lang w:val="ro-RO"/>
        </w:rPr>
        <w:t xml:space="preserve"> de telefonie:</w:t>
      </w:r>
    </w:p>
    <w:p w14:paraId="374D0264" w14:textId="77777777" w:rsidR="003A2E2A" w:rsidRPr="0059532F" w:rsidRDefault="003A2E2A" w:rsidP="00B51562">
      <w:pPr>
        <w:pStyle w:val="BodyText3"/>
        <w:tabs>
          <w:tab w:val="clear" w:pos="540"/>
        </w:tabs>
        <w:ind w:left="720"/>
        <w:rPr>
          <w:lang w:val="ro-RO"/>
        </w:rPr>
      </w:pPr>
      <w:r w:rsidRPr="0059532F">
        <w:rPr>
          <w:lang w:val="ro-RO"/>
        </w:rPr>
        <w:t>Reteaua de comunica</w:t>
      </w:r>
      <w:r w:rsidR="00E636F0" w:rsidRPr="0059532F">
        <w:rPr>
          <w:lang w:val="ro-RO"/>
        </w:rPr>
        <w:t>ţ</w:t>
      </w:r>
      <w:r w:rsidRPr="0059532F">
        <w:rPr>
          <w:lang w:val="ro-RO"/>
        </w:rPr>
        <w:t>ii electronice folosit</w:t>
      </w:r>
      <w:r w:rsidR="00E636F0" w:rsidRPr="0059532F">
        <w:rPr>
          <w:lang w:val="ro-RO"/>
        </w:rPr>
        <w:t>ă</w:t>
      </w:r>
      <w:r w:rsidRPr="0059532F">
        <w:rPr>
          <w:lang w:val="ro-RO"/>
        </w:rPr>
        <w:t xml:space="preserve"> în vederea furniz</w:t>
      </w:r>
      <w:r w:rsidR="00E636F0" w:rsidRPr="0059532F">
        <w:rPr>
          <w:lang w:val="ro-RO"/>
        </w:rPr>
        <w:t>ă</w:t>
      </w:r>
      <w:r w:rsidRPr="0059532F">
        <w:rPr>
          <w:lang w:val="ro-RO"/>
        </w:rPr>
        <w:t>rii de servicii de telefonie destinate publicului, permitând comunicarea vocal</w:t>
      </w:r>
      <w:r w:rsidR="00E636F0" w:rsidRPr="0059532F">
        <w:rPr>
          <w:lang w:val="ro-RO"/>
        </w:rPr>
        <w:t>ă</w:t>
      </w:r>
      <w:r w:rsidRPr="0059532F">
        <w:rPr>
          <w:lang w:val="ro-RO"/>
        </w:rPr>
        <w:t xml:space="preserve"> sau alt</w:t>
      </w:r>
      <w:r w:rsidR="00E636F0" w:rsidRPr="0059532F">
        <w:rPr>
          <w:lang w:val="ro-RO"/>
        </w:rPr>
        <w:t>ă</w:t>
      </w:r>
      <w:r w:rsidRPr="0059532F">
        <w:rPr>
          <w:lang w:val="ro-RO"/>
        </w:rPr>
        <w:t xml:space="preserve"> form</w:t>
      </w:r>
      <w:r w:rsidR="00E636F0" w:rsidRPr="0059532F">
        <w:rPr>
          <w:lang w:val="ro-RO"/>
        </w:rPr>
        <w:t>ă</w:t>
      </w:r>
      <w:r w:rsidRPr="0059532F">
        <w:rPr>
          <w:lang w:val="ro-RO"/>
        </w:rPr>
        <w:t xml:space="preserve"> de comunicare </w:t>
      </w:r>
      <w:r w:rsidR="00315B13" w:rsidRPr="0059532F">
        <w:rPr>
          <w:lang w:val="ro-RO"/>
        </w:rPr>
        <w:t>(</w:t>
      </w:r>
      <w:r w:rsidRPr="0059532F">
        <w:rPr>
          <w:lang w:val="ro-RO"/>
        </w:rPr>
        <w:t xml:space="preserve">fax sau date, </w:t>
      </w:r>
      <w:r w:rsidR="00315B13" w:rsidRPr="0059532F">
        <w:rPr>
          <w:lang w:val="ro-RO"/>
        </w:rPr>
        <w:t>SMS, MMS</w:t>
      </w:r>
      <w:r w:rsidR="008C4EAC" w:rsidRPr="0059532F">
        <w:rPr>
          <w:lang w:val="ro-RO"/>
        </w:rPr>
        <w:t>,</w:t>
      </w:r>
      <w:r w:rsidR="00315B13" w:rsidRPr="0059532F">
        <w:rPr>
          <w:lang w:val="ro-RO"/>
        </w:rPr>
        <w:t xml:space="preserve"> etc.), </w:t>
      </w:r>
      <w:r w:rsidRPr="0059532F">
        <w:rPr>
          <w:lang w:val="ro-RO"/>
        </w:rPr>
        <w:t>între punctele terminale ale re</w:t>
      </w:r>
      <w:r w:rsidR="00E636F0" w:rsidRPr="0059532F">
        <w:rPr>
          <w:lang w:val="ro-RO"/>
        </w:rPr>
        <w:t>ţelei.</w:t>
      </w:r>
    </w:p>
    <w:p w14:paraId="20617BF0" w14:textId="77777777" w:rsidR="003A2E2A" w:rsidRPr="0059532F" w:rsidRDefault="003A2E2A" w:rsidP="00D27514">
      <w:pPr>
        <w:pStyle w:val="BodyText3"/>
        <w:tabs>
          <w:tab w:val="clear" w:pos="540"/>
        </w:tabs>
        <w:jc w:val="left"/>
        <w:rPr>
          <w:lang w:val="ro-RO"/>
        </w:rPr>
      </w:pPr>
    </w:p>
    <w:p w14:paraId="56DC7636" w14:textId="77777777" w:rsidR="003A2E2A" w:rsidRPr="0059532F" w:rsidRDefault="003A2E2A" w:rsidP="00085DCA">
      <w:pPr>
        <w:numPr>
          <w:ilvl w:val="1"/>
          <w:numId w:val="19"/>
        </w:numPr>
        <w:tabs>
          <w:tab w:val="clear" w:pos="720"/>
          <w:tab w:val="num" w:pos="0"/>
        </w:tabs>
        <w:ind w:left="0" w:firstLine="0"/>
        <w:jc w:val="both"/>
        <w:rPr>
          <w:rFonts w:ascii="Arial" w:hAnsi="Arial" w:cs="Arial"/>
          <w:b/>
          <w:lang w:val="ro-RO"/>
        </w:rPr>
      </w:pPr>
      <w:r w:rsidRPr="0059532F">
        <w:rPr>
          <w:rFonts w:ascii="Arial" w:hAnsi="Arial" w:cs="Arial"/>
          <w:b/>
          <w:lang w:val="ro-RO"/>
        </w:rPr>
        <w:t>Serviciu de comunica</w:t>
      </w:r>
      <w:r w:rsidR="00E636F0" w:rsidRPr="0059532F">
        <w:rPr>
          <w:rFonts w:ascii="Arial" w:hAnsi="Arial" w:cs="Arial"/>
          <w:b/>
          <w:lang w:val="ro-RO"/>
        </w:rPr>
        <w:t>ţ</w:t>
      </w:r>
      <w:r w:rsidRPr="0059532F">
        <w:rPr>
          <w:rFonts w:ascii="Arial" w:hAnsi="Arial" w:cs="Arial"/>
          <w:b/>
          <w:lang w:val="ro-RO"/>
        </w:rPr>
        <w:t>ii electronice:</w:t>
      </w:r>
    </w:p>
    <w:p w14:paraId="62AFCF28" w14:textId="77777777" w:rsidR="003A2E2A" w:rsidRPr="0059532F" w:rsidRDefault="003A2E2A" w:rsidP="00B51562">
      <w:pPr>
        <w:pStyle w:val="BodyText"/>
        <w:ind w:left="720"/>
        <w:rPr>
          <w:rFonts w:cs="Arial"/>
          <w:sz w:val="20"/>
          <w:lang w:val="ro-RO"/>
        </w:rPr>
      </w:pPr>
      <w:r w:rsidRPr="0059532F">
        <w:rPr>
          <w:rFonts w:cs="Arial"/>
          <w:sz w:val="20"/>
          <w:lang w:val="ro-RO"/>
        </w:rPr>
        <w:t>Un serviciu, furnizat de regul</w:t>
      </w:r>
      <w:r w:rsidR="00E636F0" w:rsidRPr="0059532F">
        <w:rPr>
          <w:rFonts w:cs="Arial"/>
          <w:sz w:val="20"/>
          <w:lang w:val="ro-RO"/>
        </w:rPr>
        <w:t>ă</w:t>
      </w:r>
      <w:r w:rsidRPr="0059532F">
        <w:rPr>
          <w:rFonts w:cs="Arial"/>
          <w:sz w:val="20"/>
          <w:lang w:val="ro-RO"/>
        </w:rPr>
        <w:t xml:space="preserve"> </w:t>
      </w:r>
      <w:r w:rsidR="00E77B8B" w:rsidRPr="0059532F">
        <w:rPr>
          <w:rFonts w:cs="Arial"/>
          <w:sz w:val="20"/>
          <w:lang w:val="ro-RO"/>
        </w:rPr>
        <w:t>cu titlu oneros</w:t>
      </w:r>
      <w:r w:rsidRPr="0059532F">
        <w:rPr>
          <w:rFonts w:cs="Arial"/>
          <w:sz w:val="20"/>
          <w:lang w:val="ro-RO"/>
        </w:rPr>
        <w:t>, care const</w:t>
      </w:r>
      <w:r w:rsidR="00E636F0" w:rsidRPr="0059532F">
        <w:rPr>
          <w:rFonts w:cs="Arial"/>
          <w:sz w:val="20"/>
          <w:lang w:val="ro-RO"/>
        </w:rPr>
        <w:t>ă</w:t>
      </w:r>
      <w:r w:rsidRPr="0059532F">
        <w:rPr>
          <w:rFonts w:cs="Arial"/>
          <w:sz w:val="20"/>
          <w:lang w:val="ro-RO"/>
        </w:rPr>
        <w:t>, în întregime sau în principal, în transportul semnalelor prin re</w:t>
      </w:r>
      <w:r w:rsidR="00E636F0" w:rsidRPr="0059532F">
        <w:rPr>
          <w:rFonts w:cs="Arial"/>
          <w:sz w:val="20"/>
          <w:lang w:val="ro-RO"/>
        </w:rPr>
        <w:t>ţ</w:t>
      </w:r>
      <w:r w:rsidRPr="0059532F">
        <w:rPr>
          <w:rFonts w:cs="Arial"/>
          <w:sz w:val="20"/>
          <w:lang w:val="ro-RO"/>
        </w:rPr>
        <w:t>elele de comunica</w:t>
      </w:r>
      <w:r w:rsidR="00E636F0" w:rsidRPr="0059532F">
        <w:rPr>
          <w:rFonts w:cs="Arial"/>
          <w:sz w:val="20"/>
          <w:lang w:val="ro-RO"/>
        </w:rPr>
        <w:t>ţ</w:t>
      </w:r>
      <w:r w:rsidRPr="0059532F">
        <w:rPr>
          <w:rFonts w:cs="Arial"/>
          <w:sz w:val="20"/>
          <w:lang w:val="ro-RO"/>
        </w:rPr>
        <w:t>ii electronice, inclu</w:t>
      </w:r>
      <w:r w:rsidR="00E77B8B" w:rsidRPr="0059532F">
        <w:rPr>
          <w:rFonts w:cs="Arial"/>
          <w:sz w:val="20"/>
          <w:lang w:val="ro-RO"/>
        </w:rPr>
        <w:t>zând</w:t>
      </w:r>
      <w:r w:rsidRPr="0059532F">
        <w:rPr>
          <w:rFonts w:cs="Arial"/>
          <w:sz w:val="20"/>
          <w:lang w:val="ro-RO"/>
        </w:rPr>
        <w:t xml:space="preserve"> serviciile de telecomunica</w:t>
      </w:r>
      <w:r w:rsidR="00E636F0" w:rsidRPr="0059532F">
        <w:rPr>
          <w:rFonts w:cs="Arial"/>
          <w:sz w:val="20"/>
          <w:lang w:val="ro-RO"/>
        </w:rPr>
        <w:t>ţ</w:t>
      </w:r>
      <w:r w:rsidRPr="0059532F">
        <w:rPr>
          <w:rFonts w:cs="Arial"/>
          <w:sz w:val="20"/>
          <w:lang w:val="ro-RO"/>
        </w:rPr>
        <w:t xml:space="preserve">ii </w:t>
      </w:r>
      <w:r w:rsidR="00E636F0" w:rsidRPr="0059532F">
        <w:rPr>
          <w:rFonts w:cs="Arial"/>
          <w:sz w:val="20"/>
          <w:lang w:val="ro-RO"/>
        </w:rPr>
        <w:t>ş</w:t>
      </w:r>
      <w:r w:rsidRPr="0059532F">
        <w:rPr>
          <w:rFonts w:cs="Arial"/>
          <w:sz w:val="20"/>
          <w:lang w:val="ro-RO"/>
        </w:rPr>
        <w:t>i serviciile de transmisie prin re</w:t>
      </w:r>
      <w:r w:rsidR="00E636F0" w:rsidRPr="0059532F">
        <w:rPr>
          <w:rFonts w:cs="Arial"/>
          <w:sz w:val="20"/>
          <w:lang w:val="ro-RO"/>
        </w:rPr>
        <w:t>ţ</w:t>
      </w:r>
      <w:r w:rsidRPr="0059532F">
        <w:rPr>
          <w:rFonts w:cs="Arial"/>
          <w:sz w:val="20"/>
          <w:lang w:val="ro-RO"/>
        </w:rPr>
        <w:t>elele utilizate pentru comunica</w:t>
      </w:r>
      <w:r w:rsidR="00E636F0" w:rsidRPr="0059532F">
        <w:rPr>
          <w:rFonts w:cs="Arial"/>
          <w:sz w:val="20"/>
          <w:lang w:val="ro-RO"/>
        </w:rPr>
        <w:t>ţ</w:t>
      </w:r>
      <w:r w:rsidRPr="0059532F">
        <w:rPr>
          <w:rFonts w:cs="Arial"/>
          <w:sz w:val="20"/>
          <w:lang w:val="ro-RO"/>
        </w:rPr>
        <w:t>ii audiovizuale, dar f</w:t>
      </w:r>
      <w:r w:rsidR="00E636F0" w:rsidRPr="0059532F">
        <w:rPr>
          <w:rFonts w:cs="Arial"/>
          <w:sz w:val="20"/>
          <w:lang w:val="ro-RO"/>
        </w:rPr>
        <w:t>ă</w:t>
      </w:r>
      <w:r w:rsidRPr="0059532F">
        <w:rPr>
          <w:rFonts w:cs="Arial"/>
          <w:sz w:val="20"/>
          <w:lang w:val="ro-RO"/>
        </w:rPr>
        <w:t>r</w:t>
      </w:r>
      <w:r w:rsidR="00E636F0" w:rsidRPr="0059532F">
        <w:rPr>
          <w:rFonts w:cs="Arial"/>
          <w:sz w:val="20"/>
          <w:lang w:val="ro-RO"/>
        </w:rPr>
        <w:t>ă</w:t>
      </w:r>
      <w:r w:rsidRPr="0059532F">
        <w:rPr>
          <w:rFonts w:cs="Arial"/>
          <w:sz w:val="20"/>
          <w:lang w:val="ro-RO"/>
        </w:rPr>
        <w:t xml:space="preserve"> a include serviciile prin care se furnizeaz</w:t>
      </w:r>
      <w:r w:rsidR="00E636F0" w:rsidRPr="0059532F">
        <w:rPr>
          <w:rFonts w:cs="Arial"/>
          <w:sz w:val="20"/>
          <w:lang w:val="ro-RO"/>
        </w:rPr>
        <w:t>ă</w:t>
      </w:r>
      <w:r w:rsidRPr="0059532F">
        <w:rPr>
          <w:rFonts w:cs="Arial"/>
          <w:sz w:val="20"/>
          <w:lang w:val="ro-RO"/>
        </w:rPr>
        <w:t xml:space="preserve"> con</w:t>
      </w:r>
      <w:r w:rsidR="00E636F0" w:rsidRPr="0059532F">
        <w:rPr>
          <w:rFonts w:cs="Arial"/>
          <w:sz w:val="20"/>
          <w:lang w:val="ro-RO"/>
        </w:rPr>
        <w:t>ţ</w:t>
      </w:r>
      <w:r w:rsidRPr="0059532F">
        <w:rPr>
          <w:rFonts w:cs="Arial"/>
          <w:sz w:val="20"/>
          <w:lang w:val="ro-RO"/>
        </w:rPr>
        <w:t>inutul transmis prin intermediul re</w:t>
      </w:r>
      <w:r w:rsidR="00E636F0" w:rsidRPr="0059532F">
        <w:rPr>
          <w:rFonts w:cs="Arial"/>
          <w:sz w:val="20"/>
          <w:lang w:val="ro-RO"/>
        </w:rPr>
        <w:t>ţ</w:t>
      </w:r>
      <w:r w:rsidRPr="0059532F">
        <w:rPr>
          <w:rFonts w:cs="Arial"/>
          <w:sz w:val="20"/>
          <w:lang w:val="ro-RO"/>
        </w:rPr>
        <w:t>elelor sau serviciilor de comunica</w:t>
      </w:r>
      <w:r w:rsidR="00E636F0" w:rsidRPr="0059532F">
        <w:rPr>
          <w:rFonts w:cs="Arial"/>
          <w:sz w:val="20"/>
          <w:lang w:val="ro-RO"/>
        </w:rPr>
        <w:t>ţ</w:t>
      </w:r>
      <w:r w:rsidRPr="0059532F">
        <w:rPr>
          <w:rFonts w:cs="Arial"/>
          <w:sz w:val="20"/>
          <w:lang w:val="ro-RO"/>
        </w:rPr>
        <w:t>ii electronice sau se exercit</w:t>
      </w:r>
      <w:r w:rsidR="00E636F0" w:rsidRPr="0059532F">
        <w:rPr>
          <w:rFonts w:cs="Arial"/>
          <w:sz w:val="20"/>
          <w:lang w:val="ro-RO"/>
        </w:rPr>
        <w:t>ă</w:t>
      </w:r>
      <w:r w:rsidRPr="0059532F">
        <w:rPr>
          <w:rFonts w:cs="Arial"/>
          <w:sz w:val="20"/>
          <w:lang w:val="ro-RO"/>
        </w:rPr>
        <w:t xml:space="preserve"> controlul editorial asupra acestui continut; de asemenea nu se includ serviciile societ</w:t>
      </w:r>
      <w:r w:rsidR="00E636F0" w:rsidRPr="0059532F">
        <w:rPr>
          <w:rFonts w:cs="Arial"/>
          <w:sz w:val="20"/>
          <w:lang w:val="ro-RO"/>
        </w:rPr>
        <w:t>ăţ</w:t>
      </w:r>
      <w:r w:rsidRPr="0059532F">
        <w:rPr>
          <w:rFonts w:cs="Arial"/>
          <w:sz w:val="20"/>
          <w:lang w:val="ro-RO"/>
        </w:rPr>
        <w:t>ii informa</w:t>
      </w:r>
      <w:r w:rsidR="00E636F0" w:rsidRPr="0059532F">
        <w:rPr>
          <w:rFonts w:cs="Arial"/>
          <w:sz w:val="20"/>
          <w:lang w:val="ro-RO"/>
        </w:rPr>
        <w:t>ţ</w:t>
      </w:r>
      <w:r w:rsidRPr="0059532F">
        <w:rPr>
          <w:rFonts w:cs="Arial"/>
          <w:sz w:val="20"/>
          <w:lang w:val="ro-RO"/>
        </w:rPr>
        <w:t>ionale care nu constau, în întregime sau în principal, în transportul semnalelor prin intermediul re</w:t>
      </w:r>
      <w:r w:rsidR="00E636F0" w:rsidRPr="0059532F">
        <w:rPr>
          <w:rFonts w:cs="Arial"/>
          <w:sz w:val="20"/>
          <w:lang w:val="ro-RO"/>
        </w:rPr>
        <w:t>ţ</w:t>
      </w:r>
      <w:r w:rsidRPr="0059532F">
        <w:rPr>
          <w:rFonts w:cs="Arial"/>
          <w:sz w:val="20"/>
          <w:lang w:val="ro-RO"/>
        </w:rPr>
        <w:t>elelor de comunica</w:t>
      </w:r>
      <w:r w:rsidR="00E636F0" w:rsidRPr="0059532F">
        <w:rPr>
          <w:rFonts w:cs="Arial"/>
          <w:sz w:val="20"/>
          <w:lang w:val="ro-RO"/>
        </w:rPr>
        <w:t>ţ</w:t>
      </w:r>
      <w:r w:rsidRPr="0059532F">
        <w:rPr>
          <w:rFonts w:cs="Arial"/>
          <w:sz w:val="20"/>
          <w:lang w:val="ro-RO"/>
        </w:rPr>
        <w:t>ii electronice</w:t>
      </w:r>
      <w:r w:rsidR="00E636F0" w:rsidRPr="0059532F">
        <w:rPr>
          <w:rFonts w:cs="Arial"/>
          <w:sz w:val="20"/>
          <w:lang w:val="ro-RO"/>
        </w:rPr>
        <w:t>.</w:t>
      </w:r>
    </w:p>
    <w:p w14:paraId="0DAB0DB2" w14:textId="77777777" w:rsidR="003A2E2A" w:rsidRPr="0059532F" w:rsidRDefault="003A2E2A" w:rsidP="00D27514">
      <w:pPr>
        <w:pStyle w:val="BodyText"/>
        <w:rPr>
          <w:rFonts w:cs="Arial"/>
          <w:sz w:val="20"/>
          <w:lang w:val="ro-RO"/>
        </w:rPr>
      </w:pPr>
    </w:p>
    <w:p w14:paraId="7639292C" w14:textId="77777777" w:rsidR="003A2E2A" w:rsidRPr="0059532F" w:rsidRDefault="003A2E2A" w:rsidP="00085DCA">
      <w:pPr>
        <w:numPr>
          <w:ilvl w:val="1"/>
          <w:numId w:val="19"/>
        </w:numPr>
        <w:tabs>
          <w:tab w:val="clear" w:pos="720"/>
          <w:tab w:val="num" w:pos="0"/>
        </w:tabs>
        <w:ind w:left="0" w:firstLine="0"/>
        <w:jc w:val="both"/>
        <w:rPr>
          <w:rFonts w:ascii="Arial" w:hAnsi="Arial" w:cs="Arial"/>
          <w:lang w:val="ro-RO"/>
        </w:rPr>
      </w:pPr>
      <w:r w:rsidRPr="0059532F">
        <w:rPr>
          <w:rFonts w:ascii="Arial" w:hAnsi="Arial" w:cs="Arial"/>
          <w:b/>
          <w:lang w:val="ro-RO"/>
        </w:rPr>
        <w:t>Serviciu de telefonie destinat publicului:</w:t>
      </w:r>
    </w:p>
    <w:p w14:paraId="09ED7014" w14:textId="1FCD94FE" w:rsidR="003A2E2A" w:rsidRPr="0059532F" w:rsidRDefault="003A2E2A" w:rsidP="00B51562">
      <w:pPr>
        <w:pStyle w:val="BodyText"/>
        <w:ind w:left="720"/>
        <w:rPr>
          <w:rFonts w:cs="Arial"/>
          <w:sz w:val="20"/>
          <w:lang w:val="ro-RO"/>
        </w:rPr>
      </w:pPr>
      <w:r w:rsidRPr="0059532F">
        <w:rPr>
          <w:rFonts w:cs="Arial"/>
          <w:sz w:val="20"/>
          <w:lang w:val="ro-RO"/>
        </w:rPr>
        <w:t>Serviciul de comunica</w:t>
      </w:r>
      <w:r w:rsidR="00E636F0" w:rsidRPr="0059532F">
        <w:rPr>
          <w:rFonts w:cs="Arial"/>
          <w:sz w:val="20"/>
          <w:lang w:val="ro-RO"/>
        </w:rPr>
        <w:t>ţ</w:t>
      </w:r>
      <w:r w:rsidRPr="0059532F">
        <w:rPr>
          <w:rFonts w:cs="Arial"/>
          <w:sz w:val="20"/>
          <w:lang w:val="ro-RO"/>
        </w:rPr>
        <w:t>ii electronice destinat publicului care const</w:t>
      </w:r>
      <w:r w:rsidR="00E636F0" w:rsidRPr="0059532F">
        <w:rPr>
          <w:rFonts w:cs="Arial"/>
          <w:sz w:val="20"/>
          <w:lang w:val="ro-RO"/>
        </w:rPr>
        <w:t>ă</w:t>
      </w:r>
      <w:r w:rsidRPr="0059532F">
        <w:rPr>
          <w:rFonts w:cs="Arial"/>
          <w:sz w:val="20"/>
          <w:lang w:val="ro-RO"/>
        </w:rPr>
        <w:t xml:space="preserve"> în transportul direct </w:t>
      </w:r>
      <w:r w:rsidR="00E636F0" w:rsidRPr="0059532F">
        <w:rPr>
          <w:rFonts w:cs="Arial"/>
          <w:sz w:val="20"/>
          <w:lang w:val="ro-RO"/>
        </w:rPr>
        <w:t>ş</w:t>
      </w:r>
      <w:r w:rsidRPr="0059532F">
        <w:rPr>
          <w:rFonts w:cs="Arial"/>
          <w:sz w:val="20"/>
          <w:lang w:val="ro-RO"/>
        </w:rPr>
        <w:t>i în timp real al vocii prin intermediul unei re</w:t>
      </w:r>
      <w:r w:rsidR="00E636F0" w:rsidRPr="0059532F">
        <w:rPr>
          <w:rFonts w:cs="Arial"/>
          <w:sz w:val="20"/>
          <w:lang w:val="ro-RO"/>
        </w:rPr>
        <w:t>ţ</w:t>
      </w:r>
      <w:r w:rsidRPr="0059532F">
        <w:rPr>
          <w:rFonts w:cs="Arial"/>
          <w:sz w:val="20"/>
          <w:lang w:val="ro-RO"/>
        </w:rPr>
        <w:t>ele publice de comunica</w:t>
      </w:r>
      <w:r w:rsidR="00E636F0" w:rsidRPr="0059532F">
        <w:rPr>
          <w:rFonts w:cs="Arial"/>
          <w:sz w:val="20"/>
          <w:lang w:val="ro-RO"/>
        </w:rPr>
        <w:t>ţ</w:t>
      </w:r>
      <w:r w:rsidRPr="0059532F">
        <w:rPr>
          <w:rFonts w:cs="Arial"/>
          <w:sz w:val="20"/>
          <w:lang w:val="ro-RO"/>
        </w:rPr>
        <w:t>ii electronice, astfel încât orice utilizator conectat la un punct terminal al re</w:t>
      </w:r>
      <w:r w:rsidR="00E636F0" w:rsidRPr="0059532F">
        <w:rPr>
          <w:rFonts w:cs="Arial"/>
          <w:sz w:val="20"/>
          <w:lang w:val="ro-RO"/>
        </w:rPr>
        <w:t>ţ</w:t>
      </w:r>
      <w:r w:rsidRPr="0059532F">
        <w:rPr>
          <w:rFonts w:cs="Arial"/>
          <w:sz w:val="20"/>
          <w:lang w:val="ro-RO"/>
        </w:rPr>
        <w:t>elei s</w:t>
      </w:r>
      <w:r w:rsidR="00E636F0" w:rsidRPr="0059532F">
        <w:rPr>
          <w:rFonts w:cs="Arial"/>
          <w:sz w:val="20"/>
          <w:lang w:val="ro-RO"/>
        </w:rPr>
        <w:t>ă</w:t>
      </w:r>
      <w:r w:rsidRPr="0059532F">
        <w:rPr>
          <w:rFonts w:cs="Arial"/>
          <w:sz w:val="20"/>
          <w:lang w:val="ro-RO"/>
        </w:rPr>
        <w:t xml:space="preserve"> poat</w:t>
      </w:r>
      <w:r w:rsidR="00E636F0" w:rsidRPr="0059532F">
        <w:rPr>
          <w:rFonts w:cs="Arial"/>
          <w:sz w:val="20"/>
          <w:lang w:val="ro-RO"/>
        </w:rPr>
        <w:t>ă</w:t>
      </w:r>
      <w:r w:rsidRPr="0059532F">
        <w:rPr>
          <w:rFonts w:cs="Arial"/>
          <w:sz w:val="20"/>
          <w:lang w:val="ro-RO"/>
        </w:rPr>
        <w:t xml:space="preserve"> comunica cu orice utilizator conectat la un alt punct terminal al re</w:t>
      </w:r>
      <w:r w:rsidR="00E636F0" w:rsidRPr="0059532F">
        <w:rPr>
          <w:rFonts w:cs="Arial"/>
          <w:sz w:val="20"/>
          <w:lang w:val="ro-RO"/>
        </w:rPr>
        <w:t>ţ</w:t>
      </w:r>
      <w:r w:rsidRPr="0059532F">
        <w:rPr>
          <w:rFonts w:cs="Arial"/>
          <w:sz w:val="20"/>
          <w:lang w:val="ro-RO"/>
        </w:rPr>
        <w:t>elei</w:t>
      </w:r>
      <w:r w:rsidR="00E636F0" w:rsidRPr="0059532F">
        <w:rPr>
          <w:rFonts w:cs="Arial"/>
          <w:sz w:val="20"/>
          <w:lang w:val="ro-RO"/>
        </w:rPr>
        <w:t>.</w:t>
      </w:r>
    </w:p>
    <w:p w14:paraId="74F162BD" w14:textId="77777777" w:rsidR="002F0CBD" w:rsidRPr="0059532F" w:rsidRDefault="002F0CBD" w:rsidP="00D27514">
      <w:pPr>
        <w:pStyle w:val="BodyText"/>
        <w:rPr>
          <w:rFonts w:cs="Arial"/>
          <w:sz w:val="20"/>
          <w:lang w:val="ro-RO"/>
        </w:rPr>
      </w:pPr>
    </w:p>
    <w:p w14:paraId="6B65E4B1" w14:textId="77777777" w:rsidR="003A2E2A" w:rsidRPr="0059532F" w:rsidRDefault="003A2E2A" w:rsidP="008B5900">
      <w:pPr>
        <w:numPr>
          <w:ilvl w:val="1"/>
          <w:numId w:val="19"/>
        </w:numPr>
        <w:jc w:val="both"/>
        <w:rPr>
          <w:rFonts w:ascii="Arial" w:hAnsi="Arial" w:cs="Arial"/>
          <w:lang w:val="ro-RO"/>
        </w:rPr>
      </w:pPr>
      <w:r w:rsidRPr="0059532F">
        <w:rPr>
          <w:rFonts w:ascii="Arial" w:hAnsi="Arial" w:cs="Arial"/>
          <w:b/>
          <w:lang w:val="ro-RO"/>
        </w:rPr>
        <w:t>Serviciul de Linie Inchiriat</w:t>
      </w:r>
      <w:r w:rsidR="00E636F0" w:rsidRPr="0059532F">
        <w:rPr>
          <w:rFonts w:ascii="Arial" w:hAnsi="Arial" w:cs="Arial"/>
          <w:b/>
          <w:lang w:val="ro-RO"/>
        </w:rPr>
        <w:t>ă</w:t>
      </w:r>
      <w:r w:rsidRPr="0059532F">
        <w:rPr>
          <w:rFonts w:ascii="Arial" w:hAnsi="Arial" w:cs="Arial"/>
          <w:b/>
          <w:lang w:val="ro-RO"/>
        </w:rPr>
        <w:t xml:space="preserve"> pentru Interconectare:</w:t>
      </w:r>
    </w:p>
    <w:p w14:paraId="3F035A34" w14:textId="77777777" w:rsidR="008B5900" w:rsidRPr="0059532F" w:rsidRDefault="003A2E2A" w:rsidP="008B5900">
      <w:pPr>
        <w:pStyle w:val="BodyText"/>
        <w:ind w:left="720"/>
        <w:rPr>
          <w:rFonts w:cs="Arial"/>
          <w:sz w:val="20"/>
          <w:lang w:val="ro-RO"/>
        </w:rPr>
      </w:pPr>
      <w:r w:rsidRPr="0059532F">
        <w:rPr>
          <w:rFonts w:cs="Arial"/>
          <w:sz w:val="20"/>
          <w:lang w:val="ro-RO"/>
        </w:rPr>
        <w:t>Serviciul asociat interconect</w:t>
      </w:r>
      <w:r w:rsidR="00E636F0" w:rsidRPr="0059532F">
        <w:rPr>
          <w:rFonts w:cs="Arial"/>
          <w:sz w:val="20"/>
          <w:lang w:val="ro-RO"/>
        </w:rPr>
        <w:t>ă</w:t>
      </w:r>
      <w:r w:rsidRPr="0059532F">
        <w:rPr>
          <w:rFonts w:cs="Arial"/>
          <w:sz w:val="20"/>
          <w:lang w:val="ro-RO"/>
        </w:rPr>
        <w:t xml:space="preserve">rii necesar pentru stabilirea </w:t>
      </w:r>
      <w:r w:rsidR="00427FBD" w:rsidRPr="0059532F">
        <w:rPr>
          <w:rFonts w:cs="Arial"/>
          <w:sz w:val="20"/>
          <w:lang w:val="ro-RO"/>
        </w:rPr>
        <w:t xml:space="preserve">şi asigurarea </w:t>
      </w:r>
      <w:r w:rsidRPr="0059532F">
        <w:rPr>
          <w:rFonts w:cs="Arial"/>
          <w:sz w:val="20"/>
          <w:lang w:val="ro-RO"/>
        </w:rPr>
        <w:t xml:space="preserve">unei </w:t>
      </w:r>
      <w:r w:rsidR="00F04FEE" w:rsidRPr="0059532F">
        <w:rPr>
          <w:rFonts w:cs="Arial"/>
          <w:sz w:val="20"/>
          <w:lang w:val="ro-RO"/>
        </w:rPr>
        <w:t>L</w:t>
      </w:r>
      <w:r w:rsidRPr="0059532F">
        <w:rPr>
          <w:rFonts w:cs="Arial"/>
          <w:sz w:val="20"/>
          <w:lang w:val="ro-RO"/>
        </w:rPr>
        <w:t>eg</w:t>
      </w:r>
      <w:r w:rsidR="00E636F0" w:rsidRPr="0059532F">
        <w:rPr>
          <w:rFonts w:cs="Arial"/>
          <w:sz w:val="20"/>
          <w:lang w:val="ro-RO"/>
        </w:rPr>
        <w:t>ă</w:t>
      </w:r>
      <w:r w:rsidRPr="0059532F">
        <w:rPr>
          <w:rFonts w:cs="Arial"/>
          <w:sz w:val="20"/>
          <w:lang w:val="ro-RO"/>
        </w:rPr>
        <w:t xml:space="preserve">turi de </w:t>
      </w:r>
      <w:r w:rsidR="00F04FEE" w:rsidRPr="0059532F">
        <w:rPr>
          <w:rFonts w:cs="Arial"/>
          <w:sz w:val="20"/>
          <w:lang w:val="ro-RO"/>
        </w:rPr>
        <w:t>I</w:t>
      </w:r>
      <w:r w:rsidRPr="0059532F">
        <w:rPr>
          <w:rFonts w:cs="Arial"/>
          <w:sz w:val="20"/>
          <w:lang w:val="ro-RO"/>
        </w:rPr>
        <w:t>nterconectare.</w:t>
      </w:r>
    </w:p>
    <w:p w14:paraId="7EA85920" w14:textId="77777777" w:rsidR="008B5900" w:rsidRPr="0059532F" w:rsidRDefault="008B5900" w:rsidP="008B5900">
      <w:pPr>
        <w:pStyle w:val="BodyText"/>
        <w:ind w:left="720"/>
        <w:rPr>
          <w:rFonts w:cs="Arial"/>
          <w:sz w:val="20"/>
          <w:lang w:val="ro-RO"/>
        </w:rPr>
      </w:pPr>
    </w:p>
    <w:p w14:paraId="1B701178" w14:textId="77777777" w:rsidR="008B5900" w:rsidRPr="0059532F" w:rsidRDefault="008B5900" w:rsidP="008B5900">
      <w:pPr>
        <w:numPr>
          <w:ilvl w:val="1"/>
          <w:numId w:val="19"/>
        </w:numPr>
        <w:jc w:val="both"/>
        <w:rPr>
          <w:rFonts w:ascii="Arial" w:hAnsi="Arial" w:cs="Arial"/>
          <w:b/>
          <w:lang w:val="ro-RO"/>
        </w:rPr>
      </w:pPr>
      <w:r w:rsidRPr="0059532F">
        <w:rPr>
          <w:rFonts w:ascii="Arial" w:hAnsi="Arial" w:cs="Arial"/>
          <w:b/>
          <w:lang w:val="ro-RO"/>
        </w:rPr>
        <w:t>Serviciul de interconectare in vederea terminarii apelurilor   nationale</w:t>
      </w:r>
      <w:r w:rsidR="00B806C8" w:rsidRPr="0059532F">
        <w:rPr>
          <w:rFonts w:ascii="Arial" w:hAnsi="Arial" w:cs="Arial"/>
          <w:b/>
          <w:lang w:val="ro-RO"/>
        </w:rPr>
        <w:t xml:space="preserve"> in reteaua </w:t>
      </w:r>
      <w:r w:rsidR="00C752D9" w:rsidRPr="0059532F">
        <w:rPr>
          <w:rFonts w:ascii="Arial" w:hAnsi="Arial" w:cs="Arial"/>
          <w:b/>
          <w:lang w:val="ro-RO"/>
        </w:rPr>
        <w:t>Telekom Romania Mobile</w:t>
      </w:r>
      <w:r w:rsidRPr="0059532F">
        <w:rPr>
          <w:rFonts w:ascii="Arial" w:hAnsi="Arial" w:cs="Arial"/>
          <w:b/>
          <w:lang w:val="ro-RO"/>
        </w:rPr>
        <w:t>:</w:t>
      </w:r>
    </w:p>
    <w:p w14:paraId="355AF15A" w14:textId="77777777" w:rsidR="008B5900" w:rsidRPr="0059532F" w:rsidRDefault="008B5900" w:rsidP="008B5900">
      <w:pPr>
        <w:pStyle w:val="BodyText"/>
        <w:ind w:left="720"/>
        <w:rPr>
          <w:rFonts w:cs="Arial"/>
          <w:sz w:val="20"/>
          <w:lang w:val="ro-RO"/>
        </w:rPr>
      </w:pPr>
      <w:r w:rsidRPr="0059532F">
        <w:rPr>
          <w:rFonts w:cs="Arial"/>
          <w:sz w:val="20"/>
          <w:lang w:val="ro-RO"/>
        </w:rPr>
        <w:t>Serviciu care presupune preluarea apelurilor nationale de la punctul de interconectare cu reteaua Operatorului si livrarea lor catre punctul mobil</w:t>
      </w:r>
      <w:r w:rsidR="00B806C8" w:rsidRPr="0059532F">
        <w:rPr>
          <w:rFonts w:cs="Arial"/>
          <w:sz w:val="20"/>
          <w:lang w:val="ro-RO"/>
        </w:rPr>
        <w:t xml:space="preserve"> si/sau fix</w:t>
      </w:r>
      <w:r w:rsidRPr="0059532F">
        <w:rPr>
          <w:rFonts w:cs="Arial"/>
          <w:sz w:val="20"/>
          <w:lang w:val="ro-RO"/>
        </w:rPr>
        <w:t xml:space="preserve"> final de destinatie din interiorul retelei </w:t>
      </w:r>
      <w:r w:rsidR="00C752D9" w:rsidRPr="0059532F">
        <w:rPr>
          <w:rFonts w:cs="Arial"/>
          <w:sz w:val="20"/>
          <w:lang w:val="ro-RO"/>
        </w:rPr>
        <w:t>Telekom Romania Mobile</w:t>
      </w:r>
      <w:r w:rsidRPr="0059532F">
        <w:rPr>
          <w:rFonts w:cs="Arial"/>
          <w:sz w:val="20"/>
          <w:lang w:val="ro-RO"/>
        </w:rPr>
        <w:t>.</w:t>
      </w:r>
    </w:p>
    <w:p w14:paraId="7CE9CB7B" w14:textId="77777777" w:rsidR="008B5900" w:rsidRPr="0059532F" w:rsidRDefault="008B5900" w:rsidP="008B5900">
      <w:pPr>
        <w:pStyle w:val="BodyText"/>
        <w:ind w:left="720"/>
        <w:rPr>
          <w:rFonts w:cs="Arial"/>
          <w:sz w:val="20"/>
          <w:lang w:val="ro-RO"/>
        </w:rPr>
      </w:pPr>
    </w:p>
    <w:p w14:paraId="303019F5" w14:textId="77777777" w:rsidR="008B5900" w:rsidRPr="0059532F" w:rsidRDefault="008B5900" w:rsidP="008B5900">
      <w:pPr>
        <w:numPr>
          <w:ilvl w:val="1"/>
          <w:numId w:val="19"/>
        </w:numPr>
        <w:jc w:val="both"/>
        <w:rPr>
          <w:rFonts w:ascii="Arial" w:hAnsi="Arial" w:cs="Arial"/>
          <w:b/>
          <w:lang w:val="ro-RO"/>
        </w:rPr>
      </w:pPr>
      <w:r w:rsidRPr="0059532F">
        <w:rPr>
          <w:rFonts w:ascii="Arial" w:hAnsi="Arial" w:cs="Arial"/>
          <w:b/>
          <w:lang w:val="ro-RO"/>
        </w:rPr>
        <w:lastRenderedPageBreak/>
        <w:t>Serviciul de interconectare in vederea terminarii apelurilor international</w:t>
      </w:r>
      <w:r w:rsidR="00A63116" w:rsidRPr="0059532F">
        <w:rPr>
          <w:rFonts w:ascii="Arial" w:hAnsi="Arial" w:cs="Arial"/>
          <w:b/>
          <w:lang w:val="ro-RO"/>
        </w:rPr>
        <w:t>e</w:t>
      </w:r>
      <w:r w:rsidR="00B806C8" w:rsidRPr="0059532F">
        <w:rPr>
          <w:rFonts w:ascii="Arial" w:hAnsi="Arial" w:cs="Arial"/>
          <w:b/>
          <w:lang w:val="ro-RO"/>
        </w:rPr>
        <w:t xml:space="preserve"> in reteaua </w:t>
      </w:r>
      <w:r w:rsidR="00C752D9" w:rsidRPr="0059532F">
        <w:rPr>
          <w:rFonts w:ascii="Arial" w:hAnsi="Arial" w:cs="Arial"/>
          <w:b/>
          <w:lang w:val="ro-RO"/>
        </w:rPr>
        <w:t>Telekom Romania Mobile</w:t>
      </w:r>
      <w:r w:rsidRPr="0059532F">
        <w:rPr>
          <w:rFonts w:ascii="Arial" w:hAnsi="Arial" w:cs="Arial"/>
          <w:b/>
          <w:lang w:val="ro-RO"/>
        </w:rPr>
        <w:t>:</w:t>
      </w:r>
    </w:p>
    <w:p w14:paraId="4060919D" w14:textId="77777777" w:rsidR="008B5900" w:rsidRPr="0059532F" w:rsidRDefault="008B5900" w:rsidP="008B5900">
      <w:pPr>
        <w:pStyle w:val="BodyText"/>
        <w:ind w:left="720"/>
        <w:rPr>
          <w:rFonts w:cs="Arial"/>
          <w:sz w:val="20"/>
          <w:lang w:val="ro-RO"/>
        </w:rPr>
      </w:pPr>
      <w:r w:rsidRPr="0059532F">
        <w:rPr>
          <w:rFonts w:cs="Arial"/>
          <w:sz w:val="20"/>
          <w:lang w:val="ro-RO"/>
        </w:rPr>
        <w:t xml:space="preserve">Serviciu care presupune preluarea apelurilor internationale de la punctul de interconectare cu reteaua Operatorului si livrarea lor catre punctul mobil </w:t>
      </w:r>
      <w:r w:rsidR="00B806C8" w:rsidRPr="0059532F">
        <w:rPr>
          <w:rFonts w:cs="Arial"/>
          <w:sz w:val="20"/>
          <w:lang w:val="ro-RO"/>
        </w:rPr>
        <w:t xml:space="preserve">si/sau fix </w:t>
      </w:r>
      <w:r w:rsidRPr="0059532F">
        <w:rPr>
          <w:rFonts w:cs="Arial"/>
          <w:sz w:val="20"/>
          <w:lang w:val="ro-RO"/>
        </w:rPr>
        <w:t xml:space="preserve">final de destinatie din interiorul retelei </w:t>
      </w:r>
      <w:r w:rsidR="00C752D9" w:rsidRPr="0059532F">
        <w:rPr>
          <w:rFonts w:cs="Arial"/>
          <w:sz w:val="20"/>
          <w:lang w:val="ro-RO"/>
        </w:rPr>
        <w:t>Telekom Romania Mobile</w:t>
      </w:r>
      <w:r w:rsidRPr="0059532F">
        <w:rPr>
          <w:rFonts w:cs="Arial"/>
          <w:sz w:val="20"/>
          <w:lang w:val="ro-RO"/>
        </w:rPr>
        <w:t>.</w:t>
      </w:r>
    </w:p>
    <w:p w14:paraId="53BF040F" w14:textId="77777777" w:rsidR="008B5900" w:rsidRPr="0059532F" w:rsidRDefault="008B5900" w:rsidP="00D27514">
      <w:pPr>
        <w:jc w:val="both"/>
        <w:rPr>
          <w:rFonts w:ascii="Arial" w:hAnsi="Arial" w:cs="Arial"/>
          <w:lang w:val="ro-RO"/>
        </w:rPr>
      </w:pPr>
    </w:p>
    <w:p w14:paraId="620B8CFD" w14:textId="77777777" w:rsidR="003A2E2A" w:rsidRPr="0059532F" w:rsidRDefault="003A2E2A" w:rsidP="00085DCA">
      <w:pPr>
        <w:numPr>
          <w:ilvl w:val="1"/>
          <w:numId w:val="19"/>
        </w:numPr>
        <w:tabs>
          <w:tab w:val="clear" w:pos="720"/>
          <w:tab w:val="num" w:pos="0"/>
        </w:tabs>
        <w:ind w:left="0" w:firstLine="0"/>
        <w:jc w:val="both"/>
        <w:rPr>
          <w:rFonts w:ascii="Arial" w:hAnsi="Arial" w:cs="Arial"/>
          <w:b/>
          <w:lang w:val="ro-RO"/>
        </w:rPr>
      </w:pPr>
      <w:r w:rsidRPr="0059532F">
        <w:rPr>
          <w:rFonts w:ascii="Arial" w:hAnsi="Arial" w:cs="Arial"/>
          <w:b/>
          <w:lang w:val="ro-RO"/>
        </w:rPr>
        <w:t xml:space="preserve">Trafic: </w:t>
      </w:r>
    </w:p>
    <w:p w14:paraId="702CA212" w14:textId="77777777" w:rsidR="003A2E2A" w:rsidRPr="0059532F" w:rsidRDefault="003A2E2A" w:rsidP="00B51562">
      <w:pPr>
        <w:pStyle w:val="BodyText"/>
        <w:ind w:left="720"/>
        <w:rPr>
          <w:rFonts w:cs="Arial"/>
          <w:sz w:val="20"/>
          <w:lang w:val="ro-RO"/>
        </w:rPr>
      </w:pPr>
      <w:r w:rsidRPr="0059532F">
        <w:rPr>
          <w:rFonts w:cs="Arial"/>
          <w:sz w:val="20"/>
          <w:lang w:val="ro-RO"/>
        </w:rPr>
        <w:t xml:space="preserve">Un set de apeluri de voce </w:t>
      </w:r>
      <w:r w:rsidR="00E636F0" w:rsidRPr="0059532F">
        <w:rPr>
          <w:rFonts w:cs="Arial"/>
          <w:sz w:val="20"/>
          <w:lang w:val="ro-RO"/>
        </w:rPr>
        <w:t>ş</w:t>
      </w:r>
      <w:r w:rsidRPr="0059532F">
        <w:rPr>
          <w:rFonts w:cs="Arial"/>
          <w:sz w:val="20"/>
          <w:lang w:val="ro-RO"/>
        </w:rPr>
        <w:t xml:space="preserve">i/sau fax </w:t>
      </w:r>
      <w:r w:rsidR="00E636F0" w:rsidRPr="0059532F">
        <w:rPr>
          <w:rFonts w:cs="Arial"/>
          <w:sz w:val="20"/>
          <w:lang w:val="ro-RO"/>
        </w:rPr>
        <w:t>ş</w:t>
      </w:r>
      <w:r w:rsidRPr="0059532F">
        <w:rPr>
          <w:rFonts w:cs="Arial"/>
          <w:sz w:val="20"/>
          <w:lang w:val="ro-RO"/>
        </w:rPr>
        <w:t>i date</w:t>
      </w:r>
      <w:r w:rsidR="009B44B4" w:rsidRPr="0059532F">
        <w:rPr>
          <w:rFonts w:cs="Arial"/>
          <w:sz w:val="20"/>
          <w:lang w:val="ro-RO"/>
        </w:rPr>
        <w:t>, SMS, MMS etc.,</w:t>
      </w:r>
      <w:r w:rsidRPr="0059532F">
        <w:rPr>
          <w:rFonts w:cs="Arial"/>
          <w:sz w:val="20"/>
          <w:lang w:val="ro-RO"/>
        </w:rPr>
        <w:t xml:space="preserve"> transmise </w:t>
      </w:r>
      <w:r w:rsidR="00E636F0" w:rsidRPr="0059532F">
        <w:rPr>
          <w:rFonts w:cs="Arial"/>
          <w:sz w:val="20"/>
          <w:lang w:val="ro-RO"/>
        </w:rPr>
        <w:t>î</w:t>
      </w:r>
      <w:r w:rsidRPr="0059532F">
        <w:rPr>
          <w:rFonts w:cs="Arial"/>
          <w:sz w:val="20"/>
          <w:lang w:val="ro-RO"/>
        </w:rPr>
        <w:t>n aceea</w:t>
      </w:r>
      <w:r w:rsidR="00E636F0" w:rsidRPr="0059532F">
        <w:rPr>
          <w:rFonts w:cs="Arial"/>
          <w:sz w:val="20"/>
          <w:lang w:val="ro-RO"/>
        </w:rPr>
        <w:t>ş</w:t>
      </w:r>
      <w:r w:rsidRPr="0059532F">
        <w:rPr>
          <w:rFonts w:cs="Arial"/>
          <w:sz w:val="20"/>
          <w:lang w:val="ro-RO"/>
        </w:rPr>
        <w:t>i direc</w:t>
      </w:r>
      <w:r w:rsidR="00E636F0" w:rsidRPr="0059532F">
        <w:rPr>
          <w:rFonts w:cs="Arial"/>
          <w:sz w:val="20"/>
          <w:lang w:val="ro-RO"/>
        </w:rPr>
        <w:t>ţ</w:t>
      </w:r>
      <w:r w:rsidRPr="0059532F">
        <w:rPr>
          <w:rFonts w:cs="Arial"/>
          <w:sz w:val="20"/>
          <w:lang w:val="ro-RO"/>
        </w:rPr>
        <w:t>ie, c</w:t>
      </w:r>
      <w:r w:rsidR="00E636F0" w:rsidRPr="0059532F">
        <w:rPr>
          <w:rFonts w:cs="Arial"/>
          <w:sz w:val="20"/>
          <w:lang w:val="ro-RO"/>
        </w:rPr>
        <w:t>ă</w:t>
      </w:r>
      <w:r w:rsidRPr="0059532F">
        <w:rPr>
          <w:rFonts w:cs="Arial"/>
          <w:sz w:val="20"/>
          <w:lang w:val="ro-RO"/>
        </w:rPr>
        <w:t>tre sau dinspre un Punct de Acces sau de Interconectare.</w:t>
      </w:r>
    </w:p>
    <w:p w14:paraId="7B527669" w14:textId="77777777" w:rsidR="00F6162C" w:rsidRPr="0059532F" w:rsidRDefault="00F6162C" w:rsidP="00D27514">
      <w:pPr>
        <w:pStyle w:val="BodyText"/>
        <w:rPr>
          <w:rFonts w:cs="Arial"/>
          <w:sz w:val="20"/>
          <w:lang w:val="ro-RO"/>
        </w:rPr>
      </w:pPr>
    </w:p>
    <w:p w14:paraId="25958D50" w14:textId="32CEC4AE" w:rsidR="003A2E2A" w:rsidRPr="0059532F" w:rsidRDefault="00C8170D" w:rsidP="00C8170D">
      <w:pPr>
        <w:ind w:left="720" w:hanging="720"/>
        <w:jc w:val="both"/>
        <w:rPr>
          <w:rFonts w:ascii="Arial" w:hAnsi="Arial" w:cs="Arial"/>
          <w:lang w:val="ro-RO"/>
        </w:rPr>
      </w:pPr>
      <w:r w:rsidRPr="0059532F">
        <w:rPr>
          <w:rFonts w:ascii="Arial" w:hAnsi="Arial" w:cs="Arial"/>
          <w:lang w:val="ro-RO"/>
        </w:rPr>
        <w:t>2.</w:t>
      </w:r>
      <w:r w:rsidR="00C8757A" w:rsidRPr="0059532F">
        <w:rPr>
          <w:rFonts w:ascii="Arial" w:hAnsi="Arial" w:cs="Arial"/>
          <w:lang w:val="ro-RO"/>
        </w:rPr>
        <w:t>31</w:t>
      </w:r>
      <w:r w:rsidR="00991D56" w:rsidRPr="0059532F">
        <w:rPr>
          <w:rFonts w:ascii="Arial" w:hAnsi="Arial" w:cs="Arial"/>
          <w:lang w:val="ro-RO"/>
        </w:rPr>
        <w:t>.</w:t>
      </w:r>
      <w:r w:rsidRPr="0059532F">
        <w:rPr>
          <w:rFonts w:ascii="Arial" w:hAnsi="Arial" w:cs="Arial"/>
          <w:b/>
          <w:lang w:val="ro-RO"/>
        </w:rPr>
        <w:tab/>
      </w:r>
      <w:r w:rsidR="003A2E2A" w:rsidRPr="0059532F">
        <w:rPr>
          <w:rFonts w:ascii="Arial" w:hAnsi="Arial" w:cs="Arial"/>
          <w:b/>
          <w:lang w:val="ro-RO"/>
        </w:rPr>
        <w:t>Utilizator:</w:t>
      </w:r>
      <w:r w:rsidR="003A2E2A" w:rsidRPr="0059532F">
        <w:rPr>
          <w:rFonts w:ascii="Arial" w:hAnsi="Arial" w:cs="Arial"/>
          <w:b/>
          <w:lang w:val="ro-RO"/>
        </w:rPr>
        <w:br/>
      </w:r>
      <w:r w:rsidR="003A2E2A" w:rsidRPr="0059532F">
        <w:rPr>
          <w:rFonts w:ascii="Arial" w:hAnsi="Arial" w:cs="Arial"/>
          <w:lang w:val="ro-RO"/>
        </w:rPr>
        <w:t>Orice persoan</w:t>
      </w:r>
      <w:r w:rsidR="00E636F0" w:rsidRPr="0059532F">
        <w:rPr>
          <w:rFonts w:ascii="Arial" w:hAnsi="Arial" w:cs="Arial"/>
          <w:lang w:val="ro-RO"/>
        </w:rPr>
        <w:t>ă</w:t>
      </w:r>
      <w:r w:rsidR="003A2E2A" w:rsidRPr="0059532F">
        <w:rPr>
          <w:rFonts w:ascii="Arial" w:hAnsi="Arial" w:cs="Arial"/>
          <w:lang w:val="ro-RO"/>
        </w:rPr>
        <w:t xml:space="preserve"> fizic</w:t>
      </w:r>
      <w:r w:rsidR="00E636F0" w:rsidRPr="0059532F">
        <w:rPr>
          <w:rFonts w:ascii="Arial" w:hAnsi="Arial" w:cs="Arial"/>
          <w:lang w:val="ro-RO"/>
        </w:rPr>
        <w:t>ă</w:t>
      </w:r>
      <w:r w:rsidR="003A2E2A" w:rsidRPr="0059532F">
        <w:rPr>
          <w:rFonts w:ascii="Arial" w:hAnsi="Arial" w:cs="Arial"/>
          <w:lang w:val="ro-RO"/>
        </w:rPr>
        <w:t xml:space="preserve"> sau juridic</w:t>
      </w:r>
      <w:r w:rsidR="00E636F0" w:rsidRPr="0059532F">
        <w:rPr>
          <w:rFonts w:ascii="Arial" w:hAnsi="Arial" w:cs="Arial"/>
          <w:lang w:val="ro-RO"/>
        </w:rPr>
        <w:t>ă</w:t>
      </w:r>
      <w:r w:rsidR="003A2E2A" w:rsidRPr="0059532F">
        <w:rPr>
          <w:rFonts w:ascii="Arial" w:hAnsi="Arial" w:cs="Arial"/>
          <w:lang w:val="ro-RO"/>
        </w:rPr>
        <w:t xml:space="preserve"> care utilizeaz</w:t>
      </w:r>
      <w:r w:rsidR="00E636F0" w:rsidRPr="0059532F">
        <w:rPr>
          <w:rFonts w:ascii="Arial" w:hAnsi="Arial" w:cs="Arial"/>
          <w:lang w:val="ro-RO"/>
        </w:rPr>
        <w:t>ă</w:t>
      </w:r>
      <w:r w:rsidR="00F04FEE" w:rsidRPr="0059532F">
        <w:rPr>
          <w:rFonts w:ascii="Arial" w:hAnsi="Arial" w:cs="Arial"/>
          <w:lang w:val="ro-RO"/>
        </w:rPr>
        <w:t xml:space="preserve">, în alte scopuri decât </w:t>
      </w:r>
      <w:r w:rsidR="004018A9" w:rsidRPr="0059532F">
        <w:rPr>
          <w:rFonts w:ascii="Arial" w:hAnsi="Arial" w:cs="Arial"/>
          <w:lang w:val="ro-RO"/>
        </w:rPr>
        <w:t xml:space="preserve">ale propriilor activităţi de </w:t>
      </w:r>
      <w:r w:rsidR="00F04FEE" w:rsidRPr="0059532F">
        <w:rPr>
          <w:rFonts w:ascii="Arial" w:hAnsi="Arial" w:cs="Arial"/>
          <w:lang w:val="ro-RO"/>
        </w:rPr>
        <w:t>furnizare de reţele sau servicii de comunicaţii electronice,</w:t>
      </w:r>
      <w:r w:rsidR="003A2E2A" w:rsidRPr="0059532F">
        <w:rPr>
          <w:rFonts w:ascii="Arial" w:hAnsi="Arial" w:cs="Arial"/>
          <w:lang w:val="ro-RO"/>
        </w:rPr>
        <w:t xml:space="preserve"> un serviciu de comunica</w:t>
      </w:r>
      <w:r w:rsidR="00E636F0" w:rsidRPr="0059532F">
        <w:rPr>
          <w:rFonts w:ascii="Arial" w:hAnsi="Arial" w:cs="Arial"/>
          <w:lang w:val="ro-RO"/>
        </w:rPr>
        <w:t>ţ</w:t>
      </w:r>
      <w:r w:rsidR="003A2E2A" w:rsidRPr="0059532F">
        <w:rPr>
          <w:rFonts w:ascii="Arial" w:hAnsi="Arial" w:cs="Arial"/>
          <w:lang w:val="ro-RO"/>
        </w:rPr>
        <w:t>ii electronice destinat publicului</w:t>
      </w:r>
      <w:r w:rsidR="009B44B4" w:rsidRPr="0059532F">
        <w:rPr>
          <w:rFonts w:ascii="Arial" w:hAnsi="Arial" w:cs="Arial"/>
          <w:lang w:val="ro-RO"/>
        </w:rPr>
        <w:t>, indiferent dacă are sau nu calitatea de abonat al acestuia şi indiferent de modalitatea de plată a serviciului (preplătit, postplătit sau orice combinaţie a acestora)</w:t>
      </w:r>
      <w:r w:rsidR="00E636F0" w:rsidRPr="0059532F">
        <w:rPr>
          <w:rFonts w:ascii="Arial" w:hAnsi="Arial" w:cs="Arial"/>
          <w:lang w:val="ro-RO"/>
        </w:rPr>
        <w:t>.</w:t>
      </w:r>
      <w:r w:rsidR="003A2E2A" w:rsidRPr="0059532F">
        <w:rPr>
          <w:rFonts w:ascii="Arial" w:hAnsi="Arial" w:cs="Arial"/>
          <w:lang w:val="ro-RO"/>
        </w:rPr>
        <w:t xml:space="preserve"> </w:t>
      </w:r>
    </w:p>
    <w:p w14:paraId="755AF094" w14:textId="77777777" w:rsidR="003A2E2A" w:rsidRPr="0059532F" w:rsidRDefault="003A2E2A" w:rsidP="00D27514">
      <w:pPr>
        <w:jc w:val="both"/>
        <w:rPr>
          <w:rFonts w:ascii="Arial" w:hAnsi="Arial" w:cs="Arial"/>
          <w:lang w:val="ro-RO"/>
        </w:rPr>
      </w:pPr>
    </w:p>
    <w:p w14:paraId="3CCC58A6" w14:textId="415C057A" w:rsidR="003A2E2A" w:rsidRPr="0059532F" w:rsidRDefault="00C8170D" w:rsidP="00C8170D">
      <w:pPr>
        <w:jc w:val="both"/>
        <w:rPr>
          <w:rFonts w:ascii="Arial" w:hAnsi="Arial" w:cs="Arial"/>
          <w:b/>
          <w:lang w:val="ro-RO"/>
        </w:rPr>
      </w:pPr>
      <w:r w:rsidRPr="0059532F">
        <w:rPr>
          <w:rFonts w:ascii="Arial" w:hAnsi="Arial" w:cs="Arial"/>
          <w:lang w:val="ro-RO"/>
        </w:rPr>
        <w:t>2.</w:t>
      </w:r>
      <w:r w:rsidR="008B5900" w:rsidRPr="0059532F">
        <w:rPr>
          <w:rFonts w:ascii="Arial" w:hAnsi="Arial" w:cs="Arial"/>
          <w:lang w:val="ro-RO"/>
        </w:rPr>
        <w:t>3</w:t>
      </w:r>
      <w:r w:rsidR="00C8757A" w:rsidRPr="0059532F">
        <w:rPr>
          <w:rFonts w:ascii="Arial" w:hAnsi="Arial" w:cs="Arial"/>
          <w:lang w:val="ro-RO"/>
        </w:rPr>
        <w:t>2</w:t>
      </w:r>
      <w:r w:rsidRPr="0059532F">
        <w:rPr>
          <w:rFonts w:ascii="Arial" w:hAnsi="Arial" w:cs="Arial"/>
          <w:lang w:val="ro-RO"/>
        </w:rPr>
        <w:t>.</w:t>
      </w:r>
      <w:r w:rsidRPr="0059532F">
        <w:rPr>
          <w:rFonts w:ascii="Arial" w:hAnsi="Arial" w:cs="Arial"/>
          <w:lang w:val="ro-RO"/>
        </w:rPr>
        <w:tab/>
      </w:r>
      <w:r w:rsidR="003A2E2A" w:rsidRPr="0059532F">
        <w:rPr>
          <w:rFonts w:ascii="Arial" w:hAnsi="Arial" w:cs="Arial"/>
          <w:b/>
          <w:lang w:val="ro-RO"/>
        </w:rPr>
        <w:t>Utilizator al re</w:t>
      </w:r>
      <w:r w:rsidR="00E636F0" w:rsidRPr="0059532F">
        <w:rPr>
          <w:rFonts w:ascii="Arial" w:hAnsi="Arial" w:cs="Arial"/>
          <w:b/>
          <w:lang w:val="ro-RO"/>
        </w:rPr>
        <w:t>ţ</w:t>
      </w:r>
      <w:r w:rsidR="003A2E2A" w:rsidRPr="0059532F">
        <w:rPr>
          <w:rFonts w:ascii="Arial" w:hAnsi="Arial" w:cs="Arial"/>
          <w:b/>
          <w:lang w:val="ro-RO"/>
        </w:rPr>
        <w:t>elei Operator</w:t>
      </w:r>
      <w:r w:rsidR="00E77B8B" w:rsidRPr="0059532F">
        <w:rPr>
          <w:rFonts w:ascii="Arial" w:hAnsi="Arial" w:cs="Arial"/>
          <w:b/>
          <w:lang w:val="ro-RO"/>
        </w:rPr>
        <w:t>ului</w:t>
      </w:r>
      <w:r w:rsidR="003A2E2A" w:rsidRPr="0059532F">
        <w:rPr>
          <w:rFonts w:ascii="Arial" w:hAnsi="Arial" w:cs="Arial"/>
          <w:b/>
          <w:lang w:val="ro-RO"/>
        </w:rPr>
        <w:t xml:space="preserve"> : </w:t>
      </w:r>
    </w:p>
    <w:p w14:paraId="0671ADF4" w14:textId="77777777" w:rsidR="003A2E2A" w:rsidRPr="0059532F" w:rsidRDefault="0090635A" w:rsidP="00B51562">
      <w:pPr>
        <w:ind w:left="720"/>
        <w:jc w:val="both"/>
        <w:rPr>
          <w:rFonts w:ascii="Arial" w:hAnsi="Arial" w:cs="Arial"/>
          <w:lang w:val="ro-RO"/>
        </w:rPr>
      </w:pPr>
      <w:r w:rsidRPr="0059532F">
        <w:rPr>
          <w:rFonts w:ascii="Arial" w:hAnsi="Arial" w:cs="Arial"/>
          <w:lang w:val="ro-RO"/>
        </w:rPr>
        <w:t>I</w:t>
      </w:r>
      <w:r w:rsidR="00C45E35" w:rsidRPr="0059532F">
        <w:rPr>
          <w:rFonts w:ascii="Arial" w:hAnsi="Arial" w:cs="Arial"/>
          <w:lang w:val="ro-RO"/>
        </w:rPr>
        <w:t xml:space="preserve">nclude </w:t>
      </w:r>
      <w:r w:rsidR="00F04FEE" w:rsidRPr="0059532F">
        <w:rPr>
          <w:rFonts w:ascii="Arial" w:hAnsi="Arial" w:cs="Arial"/>
          <w:lang w:val="ro-RO"/>
        </w:rPr>
        <w:t>u</w:t>
      </w:r>
      <w:r w:rsidR="00D41DDE" w:rsidRPr="0059532F">
        <w:rPr>
          <w:rFonts w:ascii="Arial" w:hAnsi="Arial" w:cs="Arial"/>
          <w:lang w:val="ro-RO"/>
        </w:rPr>
        <w:t>tilizatorii serviciilor de comunicaţii electronice furnizate de</w:t>
      </w:r>
      <w:r w:rsidR="0083646A" w:rsidRPr="0059532F">
        <w:rPr>
          <w:rFonts w:ascii="Arial" w:hAnsi="Arial" w:cs="Arial"/>
          <w:lang w:val="ro-RO"/>
        </w:rPr>
        <w:t xml:space="preserve"> </w:t>
      </w:r>
      <w:r w:rsidR="003A2E2A" w:rsidRPr="0059532F">
        <w:rPr>
          <w:rFonts w:ascii="Arial" w:hAnsi="Arial" w:cs="Arial"/>
          <w:lang w:val="ro-RO"/>
        </w:rPr>
        <w:t>Operator</w:t>
      </w:r>
      <w:r w:rsidR="00D41DDE" w:rsidRPr="0059532F">
        <w:rPr>
          <w:rFonts w:ascii="Arial" w:hAnsi="Arial" w:cs="Arial"/>
          <w:lang w:val="ro-RO"/>
        </w:rPr>
        <w:t xml:space="preserve"> prin reţeaua sa</w:t>
      </w:r>
      <w:r w:rsidR="00C45E35" w:rsidRPr="0059532F">
        <w:rPr>
          <w:rFonts w:ascii="Arial" w:hAnsi="Arial" w:cs="Arial"/>
          <w:lang w:val="ro-RO"/>
        </w:rPr>
        <w:t>.</w:t>
      </w:r>
    </w:p>
    <w:p w14:paraId="522B0E5B" w14:textId="77777777" w:rsidR="003A2E2A" w:rsidRPr="0059532F" w:rsidRDefault="003A2E2A" w:rsidP="00D27514">
      <w:pPr>
        <w:jc w:val="both"/>
        <w:rPr>
          <w:rFonts w:ascii="Arial" w:hAnsi="Arial" w:cs="Arial"/>
          <w:lang w:val="ro-RO"/>
        </w:rPr>
      </w:pPr>
    </w:p>
    <w:p w14:paraId="58D2930C" w14:textId="024AF0FE" w:rsidR="00427FBD" w:rsidRPr="0059532F" w:rsidRDefault="00C8170D" w:rsidP="00C8170D">
      <w:pPr>
        <w:jc w:val="both"/>
        <w:rPr>
          <w:rFonts w:ascii="Arial" w:hAnsi="Arial" w:cs="Arial"/>
          <w:lang w:val="ro-RO"/>
        </w:rPr>
      </w:pPr>
      <w:r w:rsidRPr="0059532F">
        <w:rPr>
          <w:rFonts w:ascii="Arial" w:hAnsi="Arial" w:cs="Arial"/>
          <w:lang w:val="ro-RO"/>
        </w:rPr>
        <w:t>2.</w:t>
      </w:r>
      <w:r w:rsidR="008B5900" w:rsidRPr="0059532F">
        <w:rPr>
          <w:rFonts w:ascii="Arial" w:hAnsi="Arial" w:cs="Arial"/>
          <w:lang w:val="ro-RO"/>
        </w:rPr>
        <w:t>3</w:t>
      </w:r>
      <w:r w:rsidR="00C8757A" w:rsidRPr="0059532F">
        <w:rPr>
          <w:rFonts w:ascii="Arial" w:hAnsi="Arial" w:cs="Arial"/>
          <w:lang w:val="ro-RO"/>
        </w:rPr>
        <w:t>3</w:t>
      </w:r>
      <w:r w:rsidRPr="0059532F">
        <w:rPr>
          <w:rFonts w:ascii="Arial" w:hAnsi="Arial" w:cs="Arial"/>
          <w:lang w:val="ro-RO"/>
        </w:rPr>
        <w:t>.</w:t>
      </w:r>
      <w:r w:rsidRPr="0059532F">
        <w:rPr>
          <w:rFonts w:ascii="Arial" w:hAnsi="Arial" w:cs="Arial"/>
          <w:lang w:val="ro-RO"/>
        </w:rPr>
        <w:tab/>
      </w:r>
      <w:r w:rsidR="003A2E2A" w:rsidRPr="0059532F">
        <w:rPr>
          <w:rFonts w:ascii="Arial" w:hAnsi="Arial" w:cs="Arial"/>
          <w:b/>
          <w:lang w:val="ro-RO"/>
        </w:rPr>
        <w:t>Utilizator al re</w:t>
      </w:r>
      <w:r w:rsidR="00E636F0" w:rsidRPr="0059532F">
        <w:rPr>
          <w:rFonts w:ascii="Arial" w:hAnsi="Arial" w:cs="Arial"/>
          <w:b/>
          <w:lang w:val="ro-RO"/>
        </w:rPr>
        <w:t>ţ</w:t>
      </w:r>
      <w:r w:rsidR="003A2E2A" w:rsidRPr="0059532F">
        <w:rPr>
          <w:rFonts w:ascii="Arial" w:hAnsi="Arial" w:cs="Arial"/>
          <w:b/>
          <w:lang w:val="ro-RO"/>
        </w:rPr>
        <w:t xml:space="preserve">elei </w:t>
      </w:r>
      <w:r w:rsidR="00C752D9" w:rsidRPr="0059532F">
        <w:rPr>
          <w:rFonts w:ascii="Arial" w:hAnsi="Arial" w:cs="Arial"/>
          <w:b/>
          <w:lang w:val="ro-RO"/>
        </w:rPr>
        <w:t>Telekom Romania Mobile</w:t>
      </w:r>
      <w:r w:rsidR="003A2E2A" w:rsidRPr="0059532F">
        <w:rPr>
          <w:rFonts w:ascii="Arial" w:hAnsi="Arial" w:cs="Arial"/>
          <w:b/>
          <w:lang w:val="ro-RO"/>
        </w:rPr>
        <w:t>:</w:t>
      </w:r>
    </w:p>
    <w:p w14:paraId="216012F8" w14:textId="77777777" w:rsidR="00884D84" w:rsidRPr="0059532F" w:rsidRDefault="0090635A" w:rsidP="00B51562">
      <w:pPr>
        <w:ind w:left="720"/>
        <w:jc w:val="both"/>
        <w:rPr>
          <w:rFonts w:ascii="Arial" w:hAnsi="Arial" w:cs="Arial"/>
          <w:lang w:val="ro-RO"/>
        </w:rPr>
      </w:pPr>
      <w:r w:rsidRPr="0059532F">
        <w:rPr>
          <w:rFonts w:ascii="Arial" w:hAnsi="Arial" w:cs="Arial"/>
          <w:lang w:val="ro-RO"/>
        </w:rPr>
        <w:t>I</w:t>
      </w:r>
      <w:r w:rsidR="003A2E2A" w:rsidRPr="0059532F">
        <w:rPr>
          <w:rFonts w:ascii="Arial" w:hAnsi="Arial" w:cs="Arial"/>
          <w:lang w:val="ro-RO"/>
        </w:rPr>
        <w:t xml:space="preserve">nclude </w:t>
      </w:r>
      <w:r w:rsidR="00F04FEE" w:rsidRPr="0059532F">
        <w:rPr>
          <w:rFonts w:ascii="Arial" w:hAnsi="Arial" w:cs="Arial"/>
          <w:lang w:val="ro-RO"/>
        </w:rPr>
        <w:t>u</w:t>
      </w:r>
      <w:r w:rsidR="00D41DDE" w:rsidRPr="0059532F">
        <w:rPr>
          <w:rFonts w:ascii="Arial" w:hAnsi="Arial" w:cs="Arial"/>
          <w:lang w:val="ro-RO"/>
        </w:rPr>
        <w:t>tilizatorii serviciilor de comunicaţii electronice furnizate de</w:t>
      </w:r>
      <w:r w:rsidR="003A2E2A" w:rsidRPr="0059532F">
        <w:rPr>
          <w:rFonts w:ascii="Arial" w:hAnsi="Arial" w:cs="Arial"/>
          <w:lang w:val="ro-RO"/>
        </w:rPr>
        <w:t xml:space="preserve"> </w:t>
      </w:r>
      <w:r w:rsidR="00C752D9" w:rsidRPr="0059532F">
        <w:rPr>
          <w:rFonts w:ascii="Arial" w:hAnsi="Arial" w:cs="Arial"/>
          <w:lang w:val="ro-RO"/>
        </w:rPr>
        <w:t>Telekom Romania Mobile</w:t>
      </w:r>
      <w:r w:rsidR="0039721A" w:rsidRPr="0059532F">
        <w:rPr>
          <w:rFonts w:ascii="Arial" w:hAnsi="Arial" w:cs="Arial"/>
          <w:lang w:val="ro-RO"/>
        </w:rPr>
        <w:t xml:space="preserve"> </w:t>
      </w:r>
      <w:r w:rsidR="00D41DDE" w:rsidRPr="0059532F">
        <w:rPr>
          <w:rFonts w:ascii="Arial" w:hAnsi="Arial" w:cs="Arial"/>
          <w:lang w:val="ro-RO"/>
        </w:rPr>
        <w:t>prin reţeaua sa, inclusiv utilizatorii</w:t>
      </w:r>
      <w:r w:rsidR="00884D84" w:rsidRPr="0059532F">
        <w:rPr>
          <w:rFonts w:ascii="Arial" w:hAnsi="Arial" w:cs="Arial"/>
          <w:lang w:val="ro-RO"/>
        </w:rPr>
        <w:t xml:space="preserve"> altor re</w:t>
      </w:r>
      <w:r w:rsidR="00E636F0" w:rsidRPr="0059532F">
        <w:rPr>
          <w:rFonts w:ascii="Arial" w:hAnsi="Arial" w:cs="Arial"/>
          <w:lang w:val="ro-RO"/>
        </w:rPr>
        <w:t>ţ</w:t>
      </w:r>
      <w:r w:rsidR="00884D84" w:rsidRPr="0059532F">
        <w:rPr>
          <w:rFonts w:ascii="Arial" w:hAnsi="Arial" w:cs="Arial"/>
          <w:lang w:val="ro-RO"/>
        </w:rPr>
        <w:t>ele interna</w:t>
      </w:r>
      <w:r w:rsidR="00E636F0" w:rsidRPr="0059532F">
        <w:rPr>
          <w:rFonts w:ascii="Arial" w:hAnsi="Arial" w:cs="Arial"/>
          <w:lang w:val="ro-RO"/>
        </w:rPr>
        <w:t>ţ</w:t>
      </w:r>
      <w:r w:rsidR="00884D84" w:rsidRPr="0059532F">
        <w:rPr>
          <w:rFonts w:ascii="Arial" w:hAnsi="Arial" w:cs="Arial"/>
          <w:lang w:val="ro-RO"/>
        </w:rPr>
        <w:t>ionale care folosesc serviciile de roaming ale re</w:t>
      </w:r>
      <w:r w:rsidR="00E636F0" w:rsidRPr="0059532F">
        <w:rPr>
          <w:rFonts w:ascii="Arial" w:hAnsi="Arial" w:cs="Arial"/>
          <w:lang w:val="ro-RO"/>
        </w:rPr>
        <w:t>ţ</w:t>
      </w:r>
      <w:r w:rsidR="00884D84" w:rsidRPr="0059532F">
        <w:rPr>
          <w:rFonts w:ascii="Arial" w:hAnsi="Arial" w:cs="Arial"/>
          <w:lang w:val="ro-RO"/>
        </w:rPr>
        <w:t xml:space="preserve">elei </w:t>
      </w:r>
      <w:r w:rsidR="00C752D9" w:rsidRPr="0059532F">
        <w:rPr>
          <w:rFonts w:ascii="Arial" w:hAnsi="Arial" w:cs="Arial"/>
          <w:lang w:val="ro-RO"/>
        </w:rPr>
        <w:t>Telekom Romania Mobile</w:t>
      </w:r>
      <w:r w:rsidR="00884D84" w:rsidRPr="0059532F">
        <w:rPr>
          <w:rFonts w:ascii="Arial" w:hAnsi="Arial" w:cs="Arial"/>
          <w:lang w:val="ro-RO"/>
        </w:rPr>
        <w:t>.</w:t>
      </w:r>
    </w:p>
    <w:p w14:paraId="7DC4853D" w14:textId="77777777" w:rsidR="00A22E0A" w:rsidRPr="0059532F" w:rsidRDefault="00A22E0A" w:rsidP="008C0CBC">
      <w:pPr>
        <w:ind w:left="720"/>
        <w:jc w:val="both"/>
        <w:rPr>
          <w:rFonts w:ascii="Arial" w:hAnsi="Arial" w:cs="Arial"/>
          <w:b/>
          <w:lang w:val="ro-RO"/>
        </w:rPr>
      </w:pPr>
    </w:p>
    <w:p w14:paraId="77386A7F" w14:textId="100BE152" w:rsidR="00427FBD" w:rsidRPr="0059532F" w:rsidRDefault="00333F81" w:rsidP="00333F81">
      <w:pPr>
        <w:jc w:val="both"/>
        <w:rPr>
          <w:rFonts w:ascii="Arial" w:hAnsi="Arial" w:cs="Arial"/>
          <w:b/>
          <w:bCs/>
          <w:lang w:val="ro-RO"/>
        </w:rPr>
      </w:pPr>
      <w:r w:rsidRPr="0059532F">
        <w:rPr>
          <w:rFonts w:ascii="Arial" w:hAnsi="Arial" w:cs="Arial"/>
          <w:bCs/>
          <w:lang w:val="ro-RO"/>
        </w:rPr>
        <w:t>2.</w:t>
      </w:r>
      <w:r w:rsidR="008B5900" w:rsidRPr="0059532F">
        <w:rPr>
          <w:rFonts w:ascii="Arial" w:hAnsi="Arial" w:cs="Arial"/>
          <w:bCs/>
          <w:lang w:val="ro-RO"/>
        </w:rPr>
        <w:t>3</w:t>
      </w:r>
      <w:r w:rsidR="00C8757A" w:rsidRPr="0059532F">
        <w:rPr>
          <w:rFonts w:ascii="Arial" w:hAnsi="Arial" w:cs="Arial"/>
          <w:bCs/>
          <w:lang w:val="ro-RO"/>
        </w:rPr>
        <w:t>4</w:t>
      </w:r>
      <w:r w:rsidR="00991D56" w:rsidRPr="0059532F">
        <w:rPr>
          <w:rFonts w:ascii="Arial" w:hAnsi="Arial" w:cs="Arial"/>
          <w:bCs/>
          <w:lang w:val="ro-RO"/>
        </w:rPr>
        <w:t>.</w:t>
      </w:r>
      <w:r w:rsidRPr="0059532F">
        <w:rPr>
          <w:rFonts w:ascii="Arial" w:hAnsi="Arial" w:cs="Arial"/>
          <w:b/>
          <w:bCs/>
          <w:lang w:val="ro-RO"/>
        </w:rPr>
        <w:tab/>
      </w:r>
      <w:r w:rsidR="0022298D" w:rsidRPr="0059532F">
        <w:rPr>
          <w:rFonts w:ascii="Arial" w:hAnsi="Arial" w:cs="Arial"/>
          <w:b/>
          <w:bCs/>
          <w:lang w:val="ro-RO"/>
        </w:rPr>
        <w:t>Zi lucr</w:t>
      </w:r>
      <w:r w:rsidR="00E279A7" w:rsidRPr="0059532F">
        <w:rPr>
          <w:rFonts w:ascii="Arial" w:hAnsi="Arial" w:cs="Arial"/>
          <w:lang w:val="ro-RO"/>
        </w:rPr>
        <w:t>ă</w:t>
      </w:r>
      <w:r w:rsidR="0022298D" w:rsidRPr="0059532F">
        <w:rPr>
          <w:rFonts w:ascii="Arial" w:hAnsi="Arial" w:cs="Arial"/>
          <w:b/>
          <w:bCs/>
          <w:lang w:val="ro-RO"/>
        </w:rPr>
        <w:t>toare</w:t>
      </w:r>
      <w:r w:rsidR="00427FBD" w:rsidRPr="0059532F">
        <w:rPr>
          <w:rFonts w:ascii="Arial" w:hAnsi="Arial" w:cs="Arial"/>
          <w:b/>
          <w:bCs/>
          <w:lang w:val="ro-RO"/>
        </w:rPr>
        <w:t>:</w:t>
      </w:r>
    </w:p>
    <w:p w14:paraId="4A5A755C" w14:textId="77777777" w:rsidR="0022298D" w:rsidRPr="0059532F" w:rsidRDefault="0022298D" w:rsidP="00B51562">
      <w:pPr>
        <w:ind w:firstLine="720"/>
        <w:jc w:val="both"/>
        <w:rPr>
          <w:rFonts w:ascii="Arial" w:hAnsi="Arial" w:cs="Arial"/>
          <w:lang w:val="ro-RO"/>
        </w:rPr>
      </w:pPr>
      <w:r w:rsidRPr="0059532F">
        <w:rPr>
          <w:rFonts w:ascii="Arial" w:hAnsi="Arial" w:cs="Arial"/>
          <w:lang w:val="ro-RO"/>
        </w:rPr>
        <w:t>Zilele de luni pana vineri, cu excep</w:t>
      </w:r>
      <w:r w:rsidR="00E279A7" w:rsidRPr="0059532F">
        <w:rPr>
          <w:rFonts w:ascii="Arial" w:hAnsi="Arial" w:cs="Arial"/>
          <w:lang w:val="ro-RO"/>
        </w:rPr>
        <w:t>ţ</w:t>
      </w:r>
      <w:r w:rsidRPr="0059532F">
        <w:rPr>
          <w:rFonts w:ascii="Arial" w:hAnsi="Arial" w:cs="Arial"/>
          <w:lang w:val="ro-RO"/>
        </w:rPr>
        <w:t>ia zilelor de s</w:t>
      </w:r>
      <w:r w:rsidR="00E279A7" w:rsidRPr="0059532F">
        <w:rPr>
          <w:rFonts w:ascii="Arial" w:hAnsi="Arial" w:cs="Arial"/>
          <w:lang w:val="ro-RO"/>
        </w:rPr>
        <w:t>ă</w:t>
      </w:r>
      <w:r w:rsidRPr="0059532F">
        <w:rPr>
          <w:rFonts w:ascii="Arial" w:hAnsi="Arial" w:cs="Arial"/>
          <w:lang w:val="ro-RO"/>
        </w:rPr>
        <w:t>rb</w:t>
      </w:r>
      <w:r w:rsidR="00E279A7" w:rsidRPr="0059532F">
        <w:rPr>
          <w:rFonts w:ascii="Arial" w:hAnsi="Arial" w:cs="Arial"/>
          <w:lang w:val="ro-RO"/>
        </w:rPr>
        <w:t>ă</w:t>
      </w:r>
      <w:r w:rsidRPr="0059532F">
        <w:rPr>
          <w:rFonts w:ascii="Arial" w:hAnsi="Arial" w:cs="Arial"/>
          <w:lang w:val="ro-RO"/>
        </w:rPr>
        <w:t>toare legal</w:t>
      </w:r>
      <w:r w:rsidR="00E279A7" w:rsidRPr="0059532F">
        <w:rPr>
          <w:rFonts w:ascii="Arial" w:hAnsi="Arial" w:cs="Arial"/>
          <w:lang w:val="ro-RO"/>
        </w:rPr>
        <w:t>ă</w:t>
      </w:r>
      <w:r w:rsidRPr="0059532F">
        <w:rPr>
          <w:rFonts w:ascii="Arial" w:hAnsi="Arial" w:cs="Arial"/>
          <w:lang w:val="ro-RO"/>
        </w:rPr>
        <w:t>.</w:t>
      </w:r>
    </w:p>
    <w:p w14:paraId="0B552191" w14:textId="77777777" w:rsidR="00637DE9" w:rsidRPr="0059532F" w:rsidRDefault="00637DE9" w:rsidP="00B51562">
      <w:pPr>
        <w:ind w:firstLine="720"/>
        <w:jc w:val="both"/>
        <w:rPr>
          <w:rFonts w:ascii="Arial" w:hAnsi="Arial" w:cs="Arial"/>
          <w:lang w:val="ro-RO"/>
        </w:rPr>
      </w:pPr>
    </w:p>
    <w:p w14:paraId="5BF574AB" w14:textId="32CFBE3D" w:rsidR="00637DE9" w:rsidRPr="0059532F" w:rsidRDefault="00637DE9" w:rsidP="00637DE9">
      <w:pPr>
        <w:ind w:left="720" w:hanging="720"/>
        <w:jc w:val="both"/>
        <w:rPr>
          <w:rFonts w:ascii="Arial" w:hAnsi="Arial" w:cs="Arial"/>
          <w:b/>
          <w:lang w:val="ro-RO"/>
        </w:rPr>
      </w:pPr>
      <w:r w:rsidRPr="0059532F">
        <w:rPr>
          <w:rFonts w:ascii="Arial" w:hAnsi="Arial" w:cs="Arial"/>
          <w:lang w:val="ro-RO"/>
        </w:rPr>
        <w:t>2.3</w:t>
      </w:r>
      <w:r w:rsidR="00C8757A" w:rsidRPr="0059532F">
        <w:rPr>
          <w:rFonts w:ascii="Arial" w:hAnsi="Arial" w:cs="Arial"/>
          <w:lang w:val="ro-RO"/>
        </w:rPr>
        <w:t>5</w:t>
      </w:r>
      <w:r w:rsidRPr="0059532F">
        <w:rPr>
          <w:rFonts w:ascii="Arial" w:hAnsi="Arial" w:cs="Arial"/>
          <w:lang w:val="ro-RO"/>
        </w:rPr>
        <w:t>.</w:t>
      </w:r>
      <w:r w:rsidRPr="0059532F">
        <w:rPr>
          <w:rFonts w:ascii="Arial" w:hAnsi="Arial" w:cs="Arial"/>
          <w:b/>
          <w:lang w:val="ro-RO"/>
        </w:rPr>
        <w:tab/>
        <w:t>Portabilitatea numerelor:</w:t>
      </w:r>
    </w:p>
    <w:p w14:paraId="7289986A" w14:textId="77777777" w:rsidR="00637DE9" w:rsidRPr="0059532F" w:rsidRDefault="00637DE9" w:rsidP="00637DE9">
      <w:pPr>
        <w:ind w:left="720"/>
        <w:jc w:val="both"/>
        <w:rPr>
          <w:rFonts w:ascii="Arial" w:hAnsi="Arial" w:cs="Arial"/>
          <w:lang w:val="ro-RO"/>
        </w:rPr>
      </w:pPr>
      <w:r w:rsidRPr="0059532F">
        <w:rPr>
          <w:rFonts w:ascii="Arial" w:hAnsi="Arial" w:cs="Arial"/>
          <w:lang w:val="ro-RO"/>
        </w:rPr>
        <w:t>Posibilitatea unui abonat de a-şi păstra numărul de telefon, la cerere, atunci cănd schimbă furnizorul de servicii de telefonie destinate publicului</w:t>
      </w:r>
      <w:r w:rsidR="009A43E0" w:rsidRPr="0059532F">
        <w:rPr>
          <w:rFonts w:ascii="Arial" w:hAnsi="Arial" w:cs="Arial"/>
          <w:lang w:val="ro-RO"/>
        </w:rPr>
        <w:t>.</w:t>
      </w:r>
    </w:p>
    <w:p w14:paraId="23A9019C" w14:textId="77777777" w:rsidR="00637DE9" w:rsidRPr="0059532F" w:rsidRDefault="00637DE9" w:rsidP="00637DE9">
      <w:pPr>
        <w:ind w:firstLine="720"/>
        <w:jc w:val="both"/>
        <w:rPr>
          <w:rFonts w:ascii="Arial" w:hAnsi="Arial" w:cs="Arial"/>
          <w:lang w:val="ro-RO"/>
        </w:rPr>
      </w:pPr>
    </w:p>
    <w:p w14:paraId="25AF951D" w14:textId="66C20486" w:rsidR="00637DE9" w:rsidRPr="0059532F" w:rsidRDefault="00637DE9" w:rsidP="00637DE9">
      <w:pPr>
        <w:ind w:left="720" w:hanging="720"/>
        <w:jc w:val="both"/>
        <w:rPr>
          <w:rFonts w:ascii="Arial" w:hAnsi="Arial" w:cs="Arial"/>
          <w:b/>
          <w:lang w:val="ro-RO"/>
        </w:rPr>
      </w:pPr>
      <w:r w:rsidRPr="0059532F">
        <w:rPr>
          <w:rFonts w:ascii="Arial" w:hAnsi="Arial" w:cs="Arial"/>
          <w:lang w:val="ro-RO"/>
        </w:rPr>
        <w:t>2.3</w:t>
      </w:r>
      <w:r w:rsidR="00C8757A" w:rsidRPr="0059532F">
        <w:rPr>
          <w:rFonts w:ascii="Arial" w:hAnsi="Arial" w:cs="Arial"/>
          <w:lang w:val="ro-RO"/>
        </w:rPr>
        <w:t>6</w:t>
      </w:r>
      <w:r w:rsidRPr="0059532F">
        <w:rPr>
          <w:rFonts w:ascii="Arial" w:hAnsi="Arial" w:cs="Arial"/>
          <w:lang w:val="ro-RO"/>
        </w:rPr>
        <w:t>.</w:t>
      </w:r>
      <w:r w:rsidRPr="0059532F">
        <w:rPr>
          <w:rFonts w:ascii="Arial" w:hAnsi="Arial" w:cs="Arial"/>
          <w:b/>
          <w:lang w:val="ro-RO"/>
        </w:rPr>
        <w:tab/>
        <w:t>Portabilitatea numerelor geografice:</w:t>
      </w:r>
    </w:p>
    <w:p w14:paraId="5BF85266" w14:textId="77777777" w:rsidR="00637DE9" w:rsidRPr="0059532F" w:rsidRDefault="00637DE9" w:rsidP="00637DE9">
      <w:pPr>
        <w:ind w:left="720" w:hanging="720"/>
        <w:jc w:val="both"/>
        <w:rPr>
          <w:rFonts w:ascii="Arial" w:hAnsi="Arial" w:cs="Arial"/>
          <w:lang w:val="ro-RO"/>
        </w:rPr>
      </w:pPr>
      <w:r w:rsidRPr="0059532F">
        <w:rPr>
          <w:rFonts w:ascii="Arial" w:hAnsi="Arial" w:cs="Arial"/>
          <w:b/>
          <w:lang w:val="ro-RO"/>
        </w:rPr>
        <w:t xml:space="preserve">          </w:t>
      </w:r>
      <w:r w:rsidRPr="0059532F">
        <w:rPr>
          <w:rFonts w:ascii="Arial" w:hAnsi="Arial" w:cs="Arial"/>
          <w:b/>
          <w:lang w:val="ro-RO"/>
        </w:rPr>
        <w:tab/>
      </w:r>
      <w:r w:rsidRPr="0059532F">
        <w:rPr>
          <w:rFonts w:ascii="Arial" w:hAnsi="Arial" w:cs="Arial"/>
          <w:lang w:val="ro-RO"/>
        </w:rPr>
        <w:t>Posibilitatea unui abonat de a-şi păstra, la un anumit punct geografic, numărul geografic asignat, atunci când schimbă furnizorul de servicii de telefonie fixă destinate publicului</w:t>
      </w:r>
      <w:r w:rsidR="009A43E0" w:rsidRPr="0059532F">
        <w:rPr>
          <w:rFonts w:ascii="Arial" w:hAnsi="Arial" w:cs="Arial"/>
          <w:lang w:val="ro-RO"/>
        </w:rPr>
        <w:t>.</w:t>
      </w:r>
    </w:p>
    <w:p w14:paraId="607DFD3A" w14:textId="77777777" w:rsidR="00637DE9" w:rsidRPr="0059532F" w:rsidRDefault="00637DE9" w:rsidP="00637DE9">
      <w:pPr>
        <w:ind w:left="720" w:hanging="720"/>
        <w:jc w:val="both"/>
        <w:rPr>
          <w:rFonts w:ascii="Arial" w:hAnsi="Arial" w:cs="Arial"/>
          <w:b/>
          <w:lang w:val="ro-RO"/>
        </w:rPr>
      </w:pPr>
    </w:p>
    <w:p w14:paraId="5C6882AB" w14:textId="3C3464C4" w:rsidR="00637DE9" w:rsidRPr="0059532F" w:rsidRDefault="00637DE9" w:rsidP="00637DE9">
      <w:pPr>
        <w:ind w:left="720" w:hanging="720"/>
        <w:jc w:val="both"/>
        <w:rPr>
          <w:rFonts w:ascii="Arial" w:hAnsi="Arial" w:cs="Arial"/>
          <w:b/>
          <w:lang w:val="ro-RO"/>
        </w:rPr>
      </w:pPr>
      <w:r w:rsidRPr="0059532F">
        <w:rPr>
          <w:rFonts w:ascii="Arial" w:hAnsi="Arial" w:cs="Arial"/>
          <w:lang w:val="ro-RO"/>
        </w:rPr>
        <w:t>2.3</w:t>
      </w:r>
      <w:r w:rsidR="00C8757A" w:rsidRPr="0059532F">
        <w:rPr>
          <w:rFonts w:ascii="Arial" w:hAnsi="Arial" w:cs="Arial"/>
          <w:lang w:val="ro-RO"/>
        </w:rPr>
        <w:t>7</w:t>
      </w:r>
      <w:r w:rsidRPr="0059532F">
        <w:rPr>
          <w:rFonts w:ascii="Arial" w:hAnsi="Arial" w:cs="Arial"/>
          <w:lang w:val="ro-RO"/>
        </w:rPr>
        <w:t>.</w:t>
      </w:r>
      <w:r w:rsidRPr="0059532F">
        <w:rPr>
          <w:rFonts w:ascii="Arial" w:hAnsi="Arial" w:cs="Arial"/>
          <w:b/>
          <w:lang w:val="ro-RO"/>
        </w:rPr>
        <w:tab/>
        <w:t>Portabilitatea numerelor nongeografice:</w:t>
      </w:r>
    </w:p>
    <w:p w14:paraId="3069C9D7" w14:textId="77777777" w:rsidR="00637DE9" w:rsidRPr="0059532F" w:rsidRDefault="00637DE9" w:rsidP="00637DE9">
      <w:pPr>
        <w:ind w:left="720" w:hanging="720"/>
        <w:jc w:val="both"/>
        <w:rPr>
          <w:rFonts w:ascii="Arial" w:hAnsi="Arial" w:cs="Arial"/>
          <w:lang w:val="ro-RO"/>
        </w:rPr>
      </w:pPr>
      <w:r w:rsidRPr="0059532F">
        <w:rPr>
          <w:rFonts w:ascii="Arial" w:hAnsi="Arial" w:cs="Arial"/>
          <w:b/>
          <w:lang w:val="ro-RO"/>
        </w:rPr>
        <w:t xml:space="preserve">           </w:t>
      </w:r>
      <w:r w:rsidRPr="0059532F">
        <w:rPr>
          <w:rFonts w:ascii="Arial" w:hAnsi="Arial" w:cs="Arial"/>
          <w:b/>
          <w:lang w:val="ro-RO"/>
        </w:rPr>
        <w:tab/>
      </w:r>
      <w:r w:rsidRPr="0059532F">
        <w:rPr>
          <w:rFonts w:ascii="Arial" w:hAnsi="Arial" w:cs="Arial"/>
          <w:lang w:val="ro-RO"/>
        </w:rPr>
        <w:t>Posibilitatea abonatului de a-</w:t>
      </w:r>
      <w:r w:rsidRPr="0059532F">
        <w:rPr>
          <w:rFonts w:ascii="Arial" w:hAnsi="Arial" w:cs="Arial"/>
          <w:b/>
          <w:lang w:val="ro-RO"/>
        </w:rPr>
        <w:t>ş</w:t>
      </w:r>
      <w:r w:rsidRPr="0059532F">
        <w:rPr>
          <w:rFonts w:ascii="Arial" w:hAnsi="Arial" w:cs="Arial"/>
          <w:lang w:val="ro-RO"/>
        </w:rPr>
        <w:t>i păstra, la orice punct geografic, numărul nongeografic asignat, atunci când schimbă furnizorul de servicii de telefonie destinate publicului</w:t>
      </w:r>
      <w:r w:rsidR="009A43E0" w:rsidRPr="0059532F">
        <w:rPr>
          <w:rFonts w:ascii="Arial" w:hAnsi="Arial" w:cs="Arial"/>
          <w:lang w:val="ro-RO"/>
        </w:rPr>
        <w:t>.</w:t>
      </w:r>
    </w:p>
    <w:p w14:paraId="65711046" w14:textId="77777777" w:rsidR="00637DE9" w:rsidRPr="0059532F" w:rsidRDefault="00637DE9" w:rsidP="00637DE9">
      <w:pPr>
        <w:ind w:left="720" w:hanging="720"/>
        <w:jc w:val="both"/>
        <w:rPr>
          <w:rFonts w:ascii="Arial" w:hAnsi="Arial" w:cs="Arial"/>
          <w:lang w:val="ro-RO"/>
        </w:rPr>
      </w:pPr>
    </w:p>
    <w:p w14:paraId="3D8A3F19" w14:textId="410A961C" w:rsidR="00637DE9" w:rsidRPr="0059532F" w:rsidRDefault="00637DE9" w:rsidP="00637DE9">
      <w:pPr>
        <w:ind w:left="720" w:hanging="720"/>
        <w:jc w:val="both"/>
        <w:rPr>
          <w:rFonts w:ascii="Arial" w:hAnsi="Arial" w:cs="Arial"/>
          <w:b/>
          <w:lang w:val="ro-RO"/>
        </w:rPr>
      </w:pPr>
      <w:r w:rsidRPr="0059532F">
        <w:rPr>
          <w:rFonts w:ascii="Arial" w:hAnsi="Arial" w:cs="Arial"/>
          <w:lang w:val="ro-RO"/>
        </w:rPr>
        <w:t>2.3</w:t>
      </w:r>
      <w:r w:rsidR="00C8757A" w:rsidRPr="0059532F">
        <w:rPr>
          <w:rFonts w:ascii="Arial" w:hAnsi="Arial" w:cs="Arial"/>
          <w:lang w:val="ro-RO"/>
        </w:rPr>
        <w:t>8</w:t>
      </w:r>
      <w:r w:rsidRPr="0059532F">
        <w:rPr>
          <w:rFonts w:ascii="Arial" w:hAnsi="Arial" w:cs="Arial"/>
          <w:lang w:val="ro-RO"/>
        </w:rPr>
        <w:t>.</w:t>
      </w:r>
      <w:r w:rsidRPr="0059532F">
        <w:rPr>
          <w:rFonts w:ascii="Arial" w:hAnsi="Arial" w:cs="Arial"/>
          <w:b/>
          <w:lang w:val="ro-RO"/>
        </w:rPr>
        <w:tab/>
        <w:t>Portabilitatea numerelor independente de locaţie:</w:t>
      </w:r>
    </w:p>
    <w:p w14:paraId="7BA36A9C" w14:textId="77777777" w:rsidR="00637DE9" w:rsidRPr="0059532F" w:rsidRDefault="00637DE9" w:rsidP="00637DE9">
      <w:pPr>
        <w:ind w:left="720" w:hanging="720"/>
        <w:jc w:val="both"/>
        <w:rPr>
          <w:rFonts w:ascii="Arial" w:hAnsi="Arial" w:cs="Arial"/>
          <w:lang w:val="ro-RO"/>
        </w:rPr>
      </w:pPr>
      <w:r w:rsidRPr="0059532F">
        <w:rPr>
          <w:rFonts w:ascii="Arial" w:hAnsi="Arial" w:cs="Arial"/>
          <w:lang w:val="ro-RO"/>
        </w:rPr>
        <w:t xml:space="preserve">          </w:t>
      </w:r>
      <w:r w:rsidRPr="0059532F">
        <w:rPr>
          <w:rFonts w:ascii="Arial" w:hAnsi="Arial" w:cs="Arial"/>
          <w:lang w:val="ro-RO"/>
        </w:rPr>
        <w:tab/>
        <w:t>Posibilitatea abonatului de a-şi păstra numărul independent de locație asignat, atunci când schimba furnizorul de servicii de telefonie destinate publicului</w:t>
      </w:r>
      <w:r w:rsidR="009A43E0" w:rsidRPr="0059532F">
        <w:rPr>
          <w:rFonts w:ascii="Arial" w:hAnsi="Arial" w:cs="Arial"/>
          <w:lang w:val="ro-RO"/>
        </w:rPr>
        <w:t>.</w:t>
      </w:r>
    </w:p>
    <w:p w14:paraId="473DDC48" w14:textId="77777777" w:rsidR="00637DE9" w:rsidRPr="0059532F" w:rsidRDefault="00637DE9" w:rsidP="00637DE9">
      <w:pPr>
        <w:ind w:left="720" w:hanging="720"/>
        <w:jc w:val="both"/>
        <w:rPr>
          <w:rFonts w:ascii="Arial" w:hAnsi="Arial" w:cs="Arial"/>
          <w:lang w:val="ro-RO"/>
        </w:rPr>
      </w:pPr>
    </w:p>
    <w:p w14:paraId="2B388881" w14:textId="4E2D8105" w:rsidR="00637DE9" w:rsidRPr="0059532F" w:rsidRDefault="00637DE9" w:rsidP="00637DE9">
      <w:pPr>
        <w:ind w:left="720" w:hanging="720"/>
        <w:jc w:val="both"/>
        <w:rPr>
          <w:rFonts w:ascii="Arial" w:hAnsi="Arial" w:cs="Arial"/>
          <w:b/>
          <w:lang w:val="ro-RO"/>
        </w:rPr>
      </w:pPr>
      <w:r w:rsidRPr="0059532F">
        <w:rPr>
          <w:rFonts w:ascii="Arial" w:hAnsi="Arial" w:cs="Arial"/>
          <w:lang w:val="ro-RO"/>
        </w:rPr>
        <w:t>2.3</w:t>
      </w:r>
      <w:r w:rsidR="00C8757A" w:rsidRPr="0059532F">
        <w:rPr>
          <w:rFonts w:ascii="Arial" w:hAnsi="Arial" w:cs="Arial"/>
          <w:lang w:val="ro-RO"/>
        </w:rPr>
        <w:t>9</w:t>
      </w:r>
      <w:r w:rsidRPr="0059532F">
        <w:rPr>
          <w:rFonts w:ascii="Arial" w:hAnsi="Arial" w:cs="Arial"/>
          <w:lang w:val="ro-RO"/>
        </w:rPr>
        <w:t>.</w:t>
      </w:r>
      <w:r w:rsidRPr="0059532F">
        <w:rPr>
          <w:rFonts w:ascii="Arial" w:hAnsi="Arial" w:cs="Arial"/>
          <w:b/>
          <w:lang w:val="ro-RO"/>
        </w:rPr>
        <w:tab/>
        <w:t>Portabilitatea numerelor nongeografice pentru servicii de telefonie mobilă:</w:t>
      </w:r>
    </w:p>
    <w:p w14:paraId="32D9883E" w14:textId="77777777" w:rsidR="00637DE9" w:rsidRPr="0059532F" w:rsidRDefault="00637DE9" w:rsidP="00637DE9">
      <w:pPr>
        <w:ind w:left="720" w:hanging="720"/>
        <w:jc w:val="both"/>
        <w:rPr>
          <w:rFonts w:ascii="Arial" w:hAnsi="Arial" w:cs="Arial"/>
          <w:lang w:val="ro-RO"/>
        </w:rPr>
      </w:pPr>
      <w:r w:rsidRPr="0059532F">
        <w:rPr>
          <w:rFonts w:ascii="Arial" w:hAnsi="Arial" w:cs="Arial"/>
          <w:lang w:val="ro-RO"/>
        </w:rPr>
        <w:t xml:space="preserve">          </w:t>
      </w:r>
      <w:r w:rsidRPr="0059532F">
        <w:rPr>
          <w:rFonts w:ascii="Arial" w:hAnsi="Arial" w:cs="Arial"/>
          <w:lang w:val="ro-RO"/>
        </w:rPr>
        <w:tab/>
        <w:t>Posibilitatea abonatului de a-şi păstra numărul E.164 (MSISDN), la transferul de la un furnizor de servicii de telefonie destinate publicului la altul</w:t>
      </w:r>
      <w:r w:rsidR="009A43E0" w:rsidRPr="0059532F">
        <w:rPr>
          <w:rFonts w:ascii="Arial" w:hAnsi="Arial" w:cs="Arial"/>
          <w:lang w:val="ro-RO"/>
        </w:rPr>
        <w:t>.</w:t>
      </w:r>
    </w:p>
    <w:p w14:paraId="5E4C8205" w14:textId="77777777" w:rsidR="00637DE9" w:rsidRPr="0059532F" w:rsidRDefault="00637DE9" w:rsidP="00637DE9">
      <w:pPr>
        <w:ind w:left="720" w:hanging="720"/>
        <w:jc w:val="both"/>
        <w:rPr>
          <w:rFonts w:ascii="Arial" w:hAnsi="Arial" w:cs="Arial"/>
          <w:b/>
          <w:lang w:val="ro-RO"/>
        </w:rPr>
      </w:pPr>
    </w:p>
    <w:p w14:paraId="3824EF4E" w14:textId="42BB7648" w:rsidR="00637DE9" w:rsidRPr="0059532F" w:rsidRDefault="00637DE9" w:rsidP="00637DE9">
      <w:pPr>
        <w:ind w:left="720" w:hanging="720"/>
        <w:jc w:val="both"/>
        <w:rPr>
          <w:rFonts w:ascii="Arial" w:hAnsi="Arial" w:cs="Arial"/>
          <w:b/>
          <w:lang w:val="ro-RO"/>
        </w:rPr>
      </w:pPr>
      <w:r w:rsidRPr="0059532F">
        <w:rPr>
          <w:rFonts w:ascii="Arial" w:hAnsi="Arial" w:cs="Arial"/>
          <w:lang w:val="ro-RO"/>
        </w:rPr>
        <w:t>2.</w:t>
      </w:r>
      <w:r w:rsidR="00C8757A" w:rsidRPr="0059532F">
        <w:rPr>
          <w:rFonts w:ascii="Arial" w:hAnsi="Arial" w:cs="Arial"/>
          <w:lang w:val="ro-RO"/>
        </w:rPr>
        <w:t>40</w:t>
      </w:r>
      <w:r w:rsidRPr="0059532F">
        <w:rPr>
          <w:rFonts w:ascii="Arial" w:hAnsi="Arial" w:cs="Arial"/>
          <w:lang w:val="ro-RO"/>
        </w:rPr>
        <w:t>.</w:t>
      </w:r>
      <w:r w:rsidRPr="0059532F">
        <w:rPr>
          <w:rFonts w:ascii="Arial" w:hAnsi="Arial" w:cs="Arial"/>
          <w:b/>
          <w:lang w:val="ro-RO"/>
        </w:rPr>
        <w:tab/>
        <w:t xml:space="preserve">Furnizor donor initial (FDi): </w:t>
      </w:r>
    </w:p>
    <w:p w14:paraId="7BFD55FA" w14:textId="77777777" w:rsidR="00637DE9" w:rsidRPr="0059532F" w:rsidRDefault="00637DE9" w:rsidP="00637DE9">
      <w:pPr>
        <w:ind w:left="720" w:hanging="720"/>
        <w:jc w:val="both"/>
        <w:rPr>
          <w:rFonts w:ascii="Arial" w:hAnsi="Arial" w:cs="Arial"/>
          <w:lang w:val="ro-RO"/>
        </w:rPr>
      </w:pPr>
      <w:r w:rsidRPr="0059532F">
        <w:rPr>
          <w:rFonts w:ascii="Arial" w:hAnsi="Arial" w:cs="Arial"/>
          <w:b/>
          <w:lang w:val="ro-RO"/>
        </w:rPr>
        <w:t xml:space="preserve">          </w:t>
      </w:r>
      <w:r w:rsidRPr="0059532F">
        <w:rPr>
          <w:rFonts w:ascii="Arial" w:hAnsi="Arial" w:cs="Arial"/>
          <w:b/>
          <w:lang w:val="ro-RO"/>
        </w:rPr>
        <w:tab/>
      </w:r>
      <w:r w:rsidRPr="0059532F">
        <w:rPr>
          <w:rFonts w:ascii="Arial" w:hAnsi="Arial" w:cs="Arial"/>
          <w:lang w:val="ro-RO"/>
        </w:rPr>
        <w:t>Furnizorul de servicii de telefonie destinate publicului, care are dreptul de a utiliza, prin licenţa de utilizare a resurselor de numerotaţie, blocul de numere care conţine numărul ce se solicită a fi portat</w:t>
      </w:r>
      <w:r w:rsidR="009A43E0" w:rsidRPr="0059532F">
        <w:rPr>
          <w:rFonts w:ascii="Arial" w:hAnsi="Arial" w:cs="Arial"/>
          <w:lang w:val="ro-RO"/>
        </w:rPr>
        <w:t>.</w:t>
      </w:r>
      <w:r w:rsidRPr="0059532F">
        <w:rPr>
          <w:rFonts w:ascii="Arial" w:hAnsi="Arial" w:cs="Arial"/>
          <w:lang w:val="ro-RO"/>
        </w:rPr>
        <w:t xml:space="preserve"> </w:t>
      </w:r>
    </w:p>
    <w:p w14:paraId="40D8656F" w14:textId="77777777" w:rsidR="00637DE9" w:rsidRPr="0059532F" w:rsidRDefault="00637DE9" w:rsidP="00637DE9">
      <w:pPr>
        <w:ind w:left="720" w:hanging="720"/>
        <w:jc w:val="both"/>
        <w:rPr>
          <w:rFonts w:ascii="Arial" w:hAnsi="Arial" w:cs="Arial"/>
          <w:b/>
          <w:lang w:val="ro-RO"/>
        </w:rPr>
      </w:pPr>
    </w:p>
    <w:p w14:paraId="48B838DA" w14:textId="2CB57D5A" w:rsidR="00637DE9" w:rsidRPr="0059532F" w:rsidRDefault="00637DE9" w:rsidP="00637DE9">
      <w:pPr>
        <w:ind w:left="720" w:hanging="720"/>
        <w:jc w:val="both"/>
        <w:rPr>
          <w:rFonts w:ascii="Arial" w:hAnsi="Arial" w:cs="Arial"/>
          <w:b/>
          <w:lang w:val="ro-RO"/>
        </w:rPr>
      </w:pPr>
      <w:r w:rsidRPr="0059532F">
        <w:rPr>
          <w:rFonts w:ascii="Arial" w:hAnsi="Arial" w:cs="Arial"/>
          <w:lang w:val="ro-RO"/>
        </w:rPr>
        <w:t>2.</w:t>
      </w:r>
      <w:r w:rsidR="00C8757A" w:rsidRPr="0059532F">
        <w:rPr>
          <w:rFonts w:ascii="Arial" w:hAnsi="Arial" w:cs="Arial"/>
          <w:lang w:val="ro-RO"/>
        </w:rPr>
        <w:t>41</w:t>
      </w:r>
      <w:r w:rsidRPr="0059532F">
        <w:rPr>
          <w:rFonts w:ascii="Arial" w:hAnsi="Arial" w:cs="Arial"/>
          <w:lang w:val="ro-RO"/>
        </w:rPr>
        <w:t>.</w:t>
      </w:r>
      <w:r w:rsidRPr="0059532F">
        <w:rPr>
          <w:rFonts w:ascii="Arial" w:hAnsi="Arial" w:cs="Arial"/>
          <w:b/>
          <w:lang w:val="ro-RO"/>
        </w:rPr>
        <w:tab/>
        <w:t>Furnizor donor (FD):</w:t>
      </w:r>
    </w:p>
    <w:p w14:paraId="5E69E1C1" w14:textId="77777777" w:rsidR="00637DE9" w:rsidRPr="0059532F" w:rsidRDefault="00637DE9" w:rsidP="00637DE9">
      <w:pPr>
        <w:ind w:left="720" w:hanging="720"/>
        <w:jc w:val="both"/>
        <w:rPr>
          <w:rFonts w:ascii="Arial" w:hAnsi="Arial" w:cs="Arial"/>
          <w:lang w:val="ro-RO"/>
        </w:rPr>
      </w:pPr>
      <w:r w:rsidRPr="0059532F">
        <w:rPr>
          <w:rFonts w:ascii="Arial" w:hAnsi="Arial" w:cs="Arial"/>
          <w:b/>
          <w:lang w:val="ro-RO"/>
        </w:rPr>
        <w:t xml:space="preserve">     </w:t>
      </w:r>
      <w:r w:rsidRPr="0059532F">
        <w:rPr>
          <w:rFonts w:ascii="Arial" w:hAnsi="Arial" w:cs="Arial"/>
          <w:lang w:val="ro-RO"/>
        </w:rPr>
        <w:t xml:space="preserve">     </w:t>
      </w:r>
      <w:r w:rsidRPr="0059532F">
        <w:rPr>
          <w:rFonts w:ascii="Arial" w:hAnsi="Arial" w:cs="Arial"/>
          <w:lang w:val="ro-RO"/>
        </w:rPr>
        <w:tab/>
        <w:t>Furnizorul donor iniţial sau, în cazul portarii succesive a aceluiaşi număr, furnizorul de servicii de telefonie destinate publicului, la care a fost portat în prealabil numărul pentru care se solicita portarea</w:t>
      </w:r>
      <w:r w:rsidR="009A43E0" w:rsidRPr="0059532F">
        <w:rPr>
          <w:rFonts w:ascii="Arial" w:hAnsi="Arial" w:cs="Arial"/>
          <w:lang w:val="ro-RO"/>
        </w:rPr>
        <w:t>.</w:t>
      </w:r>
      <w:r w:rsidRPr="0059532F">
        <w:rPr>
          <w:rFonts w:ascii="Arial" w:hAnsi="Arial" w:cs="Arial"/>
          <w:lang w:val="ro-RO"/>
        </w:rPr>
        <w:t xml:space="preserve"> </w:t>
      </w:r>
    </w:p>
    <w:p w14:paraId="1F068BCC" w14:textId="77777777" w:rsidR="00637DE9" w:rsidRPr="0059532F" w:rsidRDefault="00637DE9" w:rsidP="00637DE9">
      <w:pPr>
        <w:ind w:left="720" w:hanging="720"/>
        <w:jc w:val="both"/>
        <w:rPr>
          <w:rFonts w:ascii="Arial" w:hAnsi="Arial" w:cs="Arial"/>
          <w:b/>
          <w:lang w:val="ro-RO"/>
        </w:rPr>
      </w:pPr>
    </w:p>
    <w:p w14:paraId="592DCD0D" w14:textId="4996AD54" w:rsidR="00637DE9" w:rsidRPr="0059532F" w:rsidRDefault="00637DE9" w:rsidP="00637DE9">
      <w:pPr>
        <w:ind w:left="720" w:hanging="720"/>
        <w:jc w:val="both"/>
        <w:rPr>
          <w:rFonts w:ascii="Arial" w:hAnsi="Arial" w:cs="Arial"/>
          <w:b/>
          <w:lang w:val="ro-RO"/>
        </w:rPr>
      </w:pPr>
      <w:r w:rsidRPr="0059532F">
        <w:rPr>
          <w:rFonts w:ascii="Arial" w:hAnsi="Arial" w:cs="Arial"/>
          <w:lang w:val="ro-RO"/>
        </w:rPr>
        <w:t>2.4</w:t>
      </w:r>
      <w:r w:rsidR="00C8757A" w:rsidRPr="0059532F">
        <w:rPr>
          <w:rFonts w:ascii="Arial" w:hAnsi="Arial" w:cs="Arial"/>
          <w:lang w:val="ro-RO"/>
        </w:rPr>
        <w:t>2</w:t>
      </w:r>
      <w:r w:rsidRPr="0059532F">
        <w:rPr>
          <w:rFonts w:ascii="Arial" w:hAnsi="Arial" w:cs="Arial"/>
          <w:lang w:val="ro-RO"/>
        </w:rPr>
        <w:t>.</w:t>
      </w:r>
      <w:r w:rsidRPr="0059532F">
        <w:rPr>
          <w:rFonts w:ascii="Arial" w:hAnsi="Arial" w:cs="Arial"/>
          <w:b/>
          <w:lang w:val="ro-RO"/>
        </w:rPr>
        <w:tab/>
        <w:t>Furnizor acceptor (FA):</w:t>
      </w:r>
    </w:p>
    <w:p w14:paraId="4D20518D" w14:textId="77777777" w:rsidR="00637DE9" w:rsidRPr="0059532F" w:rsidRDefault="00637DE9" w:rsidP="00637DE9">
      <w:pPr>
        <w:ind w:left="720" w:hanging="720"/>
        <w:jc w:val="both"/>
        <w:rPr>
          <w:rFonts w:ascii="Arial" w:hAnsi="Arial" w:cs="Arial"/>
          <w:lang w:val="ro-RO"/>
        </w:rPr>
      </w:pPr>
      <w:r w:rsidRPr="0059532F">
        <w:rPr>
          <w:rFonts w:ascii="Arial" w:hAnsi="Arial" w:cs="Arial"/>
          <w:b/>
          <w:lang w:val="ro-RO"/>
        </w:rPr>
        <w:lastRenderedPageBreak/>
        <w:t xml:space="preserve">        </w:t>
      </w:r>
      <w:r w:rsidRPr="0059532F">
        <w:rPr>
          <w:rFonts w:ascii="Arial" w:hAnsi="Arial" w:cs="Arial"/>
          <w:lang w:val="ro-RO"/>
        </w:rPr>
        <w:t xml:space="preserve">   </w:t>
      </w:r>
      <w:r w:rsidRPr="0059532F">
        <w:rPr>
          <w:rFonts w:ascii="Arial" w:hAnsi="Arial" w:cs="Arial"/>
          <w:lang w:val="ro-RO"/>
        </w:rPr>
        <w:tab/>
        <w:t>Furnizorul de servicii de telefonie destinate publicului, la care se portează un număr dintr-un bloc de numere pe care alt furnizor de servicii de telefonie destinate publicului are dreptul, prin licenţa de utilizare a resurselor de numerotaţie, de a-l utiliza</w:t>
      </w:r>
      <w:r w:rsidR="009A43E0" w:rsidRPr="0059532F">
        <w:rPr>
          <w:rFonts w:ascii="Arial" w:hAnsi="Arial" w:cs="Arial"/>
          <w:lang w:val="ro-RO"/>
        </w:rPr>
        <w:t>.</w:t>
      </w:r>
      <w:r w:rsidRPr="0059532F">
        <w:rPr>
          <w:rFonts w:ascii="Arial" w:hAnsi="Arial" w:cs="Arial"/>
          <w:lang w:val="ro-RO"/>
        </w:rPr>
        <w:t xml:space="preserve"> </w:t>
      </w:r>
    </w:p>
    <w:p w14:paraId="6BE5624A" w14:textId="77777777" w:rsidR="00637DE9" w:rsidRPr="0059532F" w:rsidRDefault="00637DE9" w:rsidP="00637DE9">
      <w:pPr>
        <w:ind w:left="720" w:hanging="720"/>
        <w:jc w:val="both"/>
        <w:rPr>
          <w:rFonts w:ascii="Arial" w:hAnsi="Arial" w:cs="Arial"/>
          <w:b/>
          <w:lang w:val="ro-RO"/>
        </w:rPr>
      </w:pPr>
    </w:p>
    <w:p w14:paraId="59F8A971" w14:textId="34843BDE" w:rsidR="00637DE9" w:rsidRPr="0059532F" w:rsidRDefault="00637DE9" w:rsidP="00637DE9">
      <w:pPr>
        <w:ind w:left="720" w:hanging="720"/>
        <w:jc w:val="both"/>
        <w:rPr>
          <w:rFonts w:ascii="Arial" w:hAnsi="Arial" w:cs="Arial"/>
          <w:b/>
          <w:lang w:val="ro-RO"/>
        </w:rPr>
      </w:pPr>
      <w:r w:rsidRPr="0059532F">
        <w:rPr>
          <w:rFonts w:ascii="Arial" w:hAnsi="Arial" w:cs="Arial"/>
          <w:lang w:val="ro-RO"/>
        </w:rPr>
        <w:t>2.4</w:t>
      </w:r>
      <w:r w:rsidR="00C8757A" w:rsidRPr="0059532F">
        <w:rPr>
          <w:rFonts w:ascii="Arial" w:hAnsi="Arial" w:cs="Arial"/>
          <w:lang w:val="ro-RO"/>
        </w:rPr>
        <w:t>3</w:t>
      </w:r>
      <w:r w:rsidRPr="0059532F">
        <w:rPr>
          <w:rFonts w:ascii="Arial" w:hAnsi="Arial" w:cs="Arial"/>
          <w:lang w:val="ro-RO"/>
        </w:rPr>
        <w:t>.</w:t>
      </w:r>
      <w:r w:rsidRPr="0059532F">
        <w:rPr>
          <w:rFonts w:ascii="Arial" w:hAnsi="Arial" w:cs="Arial"/>
          <w:b/>
          <w:lang w:val="ro-RO"/>
        </w:rPr>
        <w:tab/>
        <w:t>Furnizor care originează apelul (FO):</w:t>
      </w:r>
    </w:p>
    <w:p w14:paraId="338937EE" w14:textId="77777777" w:rsidR="00637DE9" w:rsidRPr="0059532F" w:rsidRDefault="00637DE9" w:rsidP="00637DE9">
      <w:pPr>
        <w:ind w:left="720" w:hanging="720"/>
        <w:jc w:val="both"/>
        <w:rPr>
          <w:rFonts w:ascii="Arial" w:hAnsi="Arial" w:cs="Arial"/>
          <w:lang w:val="ro-RO"/>
        </w:rPr>
      </w:pPr>
      <w:r w:rsidRPr="0059532F">
        <w:rPr>
          <w:rFonts w:ascii="Arial" w:hAnsi="Arial" w:cs="Arial"/>
          <w:b/>
          <w:lang w:val="ro-RO"/>
        </w:rPr>
        <w:t xml:space="preserve">          </w:t>
      </w:r>
      <w:r w:rsidRPr="0059532F">
        <w:rPr>
          <w:rFonts w:ascii="Arial" w:hAnsi="Arial" w:cs="Arial"/>
          <w:b/>
          <w:lang w:val="ro-RO"/>
        </w:rPr>
        <w:tab/>
      </w:r>
      <w:r w:rsidRPr="0059532F">
        <w:rPr>
          <w:rFonts w:ascii="Arial" w:hAnsi="Arial" w:cs="Arial"/>
          <w:lang w:val="ro-RO"/>
        </w:rPr>
        <w:t>Furnizorul de servicii de comunicaţii electronice la care este conectat utilizatorul apelant; în cazul utilizării serviciilor de selectare sau preselectare a transportatorului, furnizorul care originează apelul este considerat transportatorul selectat sau preselectat, iar, în cazul terminării apelurilor internaţionale, furnizorul care originează apelul este considerat furnizorul care operează comutatorul sau elementul echivalent (gateway) utilizat pentru traficul internaţional, aparţinând primei retele publice de comunicații electronice de pe teritoriul României în care ajunge apelul internaţional</w:t>
      </w:r>
      <w:r w:rsidR="009A43E0" w:rsidRPr="0059532F">
        <w:rPr>
          <w:rFonts w:ascii="Arial" w:hAnsi="Arial" w:cs="Arial"/>
          <w:lang w:val="ro-RO"/>
        </w:rPr>
        <w:t>.</w:t>
      </w:r>
      <w:r w:rsidRPr="0059532F">
        <w:rPr>
          <w:rFonts w:ascii="Arial" w:hAnsi="Arial" w:cs="Arial"/>
          <w:lang w:val="ro-RO"/>
        </w:rPr>
        <w:t xml:space="preserve"> </w:t>
      </w:r>
    </w:p>
    <w:p w14:paraId="3233842C" w14:textId="77777777" w:rsidR="00637DE9" w:rsidRPr="0059532F" w:rsidRDefault="00637DE9" w:rsidP="00637DE9">
      <w:pPr>
        <w:ind w:left="720" w:hanging="720"/>
        <w:jc w:val="both"/>
        <w:rPr>
          <w:rFonts w:ascii="Arial" w:hAnsi="Arial" w:cs="Arial"/>
          <w:b/>
          <w:lang w:val="ro-RO"/>
        </w:rPr>
      </w:pPr>
    </w:p>
    <w:p w14:paraId="7D62563C" w14:textId="4FF99102" w:rsidR="00637DE9" w:rsidRPr="0059532F" w:rsidRDefault="00637DE9" w:rsidP="00637DE9">
      <w:pPr>
        <w:ind w:left="720" w:hanging="720"/>
        <w:jc w:val="both"/>
        <w:rPr>
          <w:rFonts w:ascii="Arial" w:hAnsi="Arial" w:cs="Arial"/>
          <w:b/>
        </w:rPr>
      </w:pPr>
      <w:r w:rsidRPr="0059532F">
        <w:rPr>
          <w:rFonts w:ascii="Arial" w:hAnsi="Arial" w:cs="Arial"/>
          <w:lang w:val="ro-RO"/>
        </w:rPr>
        <w:t>2.4</w:t>
      </w:r>
      <w:r w:rsidR="00C8757A" w:rsidRPr="0059532F">
        <w:rPr>
          <w:rFonts w:ascii="Arial" w:hAnsi="Arial" w:cs="Arial"/>
          <w:lang w:val="ro-RO"/>
        </w:rPr>
        <w:t>4</w:t>
      </w:r>
      <w:r w:rsidRPr="0059532F">
        <w:rPr>
          <w:rFonts w:ascii="Arial" w:hAnsi="Arial" w:cs="Arial"/>
          <w:lang w:val="ro-RO"/>
        </w:rPr>
        <w:t>.</w:t>
      </w:r>
      <w:r w:rsidRPr="0059532F">
        <w:rPr>
          <w:rFonts w:ascii="Arial" w:hAnsi="Arial" w:cs="Arial"/>
          <w:b/>
          <w:lang w:val="ro-RO"/>
        </w:rPr>
        <w:tab/>
        <w:t>Proces de portare:</w:t>
      </w:r>
    </w:p>
    <w:p w14:paraId="40933C39" w14:textId="77777777" w:rsidR="00637DE9" w:rsidRPr="0059532F" w:rsidRDefault="00637DE9" w:rsidP="00637DE9">
      <w:pPr>
        <w:ind w:left="720" w:hanging="720"/>
        <w:jc w:val="both"/>
        <w:rPr>
          <w:rFonts w:ascii="Arial" w:hAnsi="Arial" w:cs="Arial"/>
          <w:lang w:val="ro-RO"/>
        </w:rPr>
      </w:pPr>
      <w:r w:rsidRPr="0059532F">
        <w:rPr>
          <w:rFonts w:ascii="Arial" w:hAnsi="Arial" w:cs="Arial"/>
          <w:b/>
          <w:lang w:val="ro-RO"/>
        </w:rPr>
        <w:t xml:space="preserve">          </w:t>
      </w:r>
      <w:r w:rsidRPr="0059532F">
        <w:rPr>
          <w:rFonts w:ascii="Arial" w:hAnsi="Arial" w:cs="Arial"/>
          <w:b/>
          <w:lang w:val="ro-RO"/>
        </w:rPr>
        <w:tab/>
      </w:r>
      <w:r w:rsidRPr="0059532F">
        <w:rPr>
          <w:rFonts w:ascii="Arial" w:hAnsi="Arial" w:cs="Arial"/>
          <w:lang w:val="ro-RO"/>
        </w:rPr>
        <w:t>Procesul cuprins între momentul primirii unei cereri de portare a numărului și momentul în care apelurile pot fi finalizate în mod corect la numărul portat</w:t>
      </w:r>
      <w:r w:rsidR="009A43E0" w:rsidRPr="0059532F">
        <w:rPr>
          <w:rFonts w:ascii="Arial" w:hAnsi="Arial" w:cs="Arial"/>
          <w:lang w:val="ro-RO"/>
        </w:rPr>
        <w:t>.</w:t>
      </w:r>
      <w:r w:rsidRPr="0059532F">
        <w:rPr>
          <w:rFonts w:ascii="Arial" w:hAnsi="Arial" w:cs="Arial"/>
          <w:lang w:val="ro-RO"/>
        </w:rPr>
        <w:t xml:space="preserve"> </w:t>
      </w:r>
    </w:p>
    <w:p w14:paraId="6B7A3D6E" w14:textId="77777777" w:rsidR="00637DE9" w:rsidRPr="0059532F" w:rsidRDefault="00637DE9" w:rsidP="00637DE9">
      <w:pPr>
        <w:ind w:left="720" w:hanging="720"/>
        <w:jc w:val="both"/>
        <w:rPr>
          <w:rFonts w:ascii="Arial" w:hAnsi="Arial" w:cs="Arial"/>
          <w:b/>
          <w:lang w:val="ro-RO"/>
        </w:rPr>
      </w:pPr>
    </w:p>
    <w:p w14:paraId="4B93A649" w14:textId="343CE001" w:rsidR="00637DE9" w:rsidRPr="0059532F" w:rsidRDefault="00637DE9" w:rsidP="00637DE9">
      <w:pPr>
        <w:ind w:left="720" w:hanging="720"/>
        <w:jc w:val="both"/>
        <w:rPr>
          <w:rFonts w:ascii="Arial" w:hAnsi="Arial" w:cs="Arial"/>
          <w:b/>
          <w:lang w:val="ro-RO"/>
        </w:rPr>
      </w:pPr>
      <w:r w:rsidRPr="0059532F">
        <w:rPr>
          <w:rFonts w:ascii="Arial" w:hAnsi="Arial" w:cs="Arial"/>
          <w:lang w:val="ro-RO"/>
        </w:rPr>
        <w:t>2.4</w:t>
      </w:r>
      <w:r w:rsidR="00C8757A" w:rsidRPr="0059532F">
        <w:rPr>
          <w:rFonts w:ascii="Arial" w:hAnsi="Arial" w:cs="Arial"/>
          <w:lang w:val="ro-RO"/>
        </w:rPr>
        <w:t>5</w:t>
      </w:r>
      <w:r w:rsidRPr="0059532F">
        <w:rPr>
          <w:rFonts w:ascii="Arial" w:hAnsi="Arial" w:cs="Arial"/>
          <w:lang w:val="ro-RO"/>
        </w:rPr>
        <w:t>.</w:t>
      </w:r>
      <w:r w:rsidRPr="0059532F">
        <w:rPr>
          <w:rFonts w:ascii="Arial" w:hAnsi="Arial" w:cs="Arial"/>
          <w:b/>
          <w:lang w:val="ro-RO"/>
        </w:rPr>
        <w:tab/>
        <w:t>Numar de rutare (RN):</w:t>
      </w:r>
    </w:p>
    <w:p w14:paraId="7A5F2C23" w14:textId="77777777" w:rsidR="00637DE9" w:rsidRPr="0059532F" w:rsidRDefault="00637DE9" w:rsidP="00637DE9">
      <w:pPr>
        <w:ind w:left="720" w:hanging="720"/>
        <w:jc w:val="both"/>
        <w:rPr>
          <w:rFonts w:ascii="Arial" w:hAnsi="Arial" w:cs="Arial"/>
          <w:lang w:val="ro-RO"/>
        </w:rPr>
      </w:pPr>
      <w:r w:rsidRPr="0059532F">
        <w:rPr>
          <w:rFonts w:ascii="Arial" w:hAnsi="Arial" w:cs="Arial"/>
          <w:b/>
          <w:lang w:val="ro-RO"/>
        </w:rPr>
        <w:t xml:space="preserve">          </w:t>
      </w:r>
      <w:r w:rsidRPr="0059532F">
        <w:rPr>
          <w:rFonts w:ascii="Arial" w:hAnsi="Arial" w:cs="Arial"/>
          <w:b/>
          <w:lang w:val="ro-RO"/>
        </w:rPr>
        <w:tab/>
      </w:r>
      <w:r w:rsidRPr="0059532F">
        <w:rPr>
          <w:rFonts w:ascii="Arial" w:hAnsi="Arial" w:cs="Arial"/>
          <w:lang w:val="ro-RO"/>
        </w:rPr>
        <w:t>Un număr specific suplimentar de forma 18xyz, care nu face parte din Planul naţional de numerotaţie, utilizat în cadrul reţelelor publice de comunicaţii electronice în vederea rutării corecte a apelurilor către un număr portat</w:t>
      </w:r>
      <w:r w:rsidR="009A43E0" w:rsidRPr="0059532F">
        <w:rPr>
          <w:rFonts w:ascii="Arial" w:hAnsi="Arial" w:cs="Arial"/>
          <w:lang w:val="ro-RO"/>
        </w:rPr>
        <w:t>.</w:t>
      </w:r>
      <w:r w:rsidRPr="0059532F">
        <w:rPr>
          <w:rFonts w:ascii="Arial" w:hAnsi="Arial" w:cs="Arial"/>
          <w:lang w:val="ro-RO"/>
        </w:rPr>
        <w:t xml:space="preserve"> </w:t>
      </w:r>
    </w:p>
    <w:p w14:paraId="302D30F4" w14:textId="77777777" w:rsidR="00637DE9" w:rsidRPr="0059532F" w:rsidRDefault="00637DE9" w:rsidP="00637DE9">
      <w:pPr>
        <w:ind w:left="720" w:hanging="720"/>
        <w:jc w:val="both"/>
        <w:rPr>
          <w:rFonts w:ascii="Arial" w:hAnsi="Arial" w:cs="Arial"/>
          <w:b/>
          <w:lang w:val="ro-RO"/>
        </w:rPr>
      </w:pPr>
    </w:p>
    <w:p w14:paraId="50BBCC64" w14:textId="1E6A5DE2" w:rsidR="00637DE9" w:rsidRPr="0059532F" w:rsidRDefault="00637DE9" w:rsidP="00637DE9">
      <w:pPr>
        <w:ind w:left="720" w:hanging="720"/>
        <w:jc w:val="both"/>
        <w:rPr>
          <w:rFonts w:ascii="Arial" w:hAnsi="Arial" w:cs="Arial"/>
          <w:b/>
          <w:lang w:val="ro-RO"/>
        </w:rPr>
      </w:pPr>
      <w:r w:rsidRPr="0059532F">
        <w:rPr>
          <w:rFonts w:ascii="Arial" w:hAnsi="Arial" w:cs="Arial"/>
          <w:lang w:val="ro-RO"/>
        </w:rPr>
        <w:t>2.4</w:t>
      </w:r>
      <w:r w:rsidR="00C8757A" w:rsidRPr="0059532F">
        <w:rPr>
          <w:rFonts w:ascii="Arial" w:hAnsi="Arial" w:cs="Arial"/>
          <w:lang w:val="ro-RO"/>
        </w:rPr>
        <w:t>6</w:t>
      </w:r>
      <w:r w:rsidRPr="0059532F">
        <w:rPr>
          <w:rFonts w:ascii="Arial" w:hAnsi="Arial" w:cs="Arial"/>
          <w:lang w:val="ro-RO"/>
        </w:rPr>
        <w:t>.</w:t>
      </w:r>
      <w:r w:rsidRPr="0059532F">
        <w:rPr>
          <w:rFonts w:ascii="Arial" w:hAnsi="Arial" w:cs="Arial"/>
          <w:b/>
          <w:lang w:val="ro-RO"/>
        </w:rPr>
        <w:tab/>
        <w:t>Bază de date centralizată (BDC):</w:t>
      </w:r>
    </w:p>
    <w:p w14:paraId="4F9D0AAB" w14:textId="77777777" w:rsidR="00637DE9" w:rsidRPr="0059532F" w:rsidRDefault="00637DE9" w:rsidP="00637DE9">
      <w:pPr>
        <w:ind w:left="720" w:hanging="720"/>
        <w:jc w:val="both"/>
        <w:rPr>
          <w:rFonts w:ascii="Arial" w:hAnsi="Arial" w:cs="Arial"/>
          <w:lang w:val="ro-RO"/>
        </w:rPr>
      </w:pPr>
      <w:r w:rsidRPr="0059532F">
        <w:rPr>
          <w:rFonts w:ascii="Arial" w:hAnsi="Arial" w:cs="Arial"/>
          <w:b/>
          <w:lang w:val="ro-RO"/>
        </w:rPr>
        <w:t xml:space="preserve">          </w:t>
      </w:r>
      <w:r w:rsidRPr="0059532F">
        <w:rPr>
          <w:rFonts w:ascii="Arial" w:hAnsi="Arial" w:cs="Arial"/>
          <w:b/>
          <w:lang w:val="ro-RO"/>
        </w:rPr>
        <w:tab/>
      </w:r>
      <w:r w:rsidRPr="0059532F">
        <w:rPr>
          <w:rFonts w:ascii="Arial" w:hAnsi="Arial" w:cs="Arial"/>
          <w:lang w:val="ro-RO"/>
        </w:rPr>
        <w:t>Setul complet de informaţii, care cuprinde numerele portate şi numerele de rutare (baza de date de referinţă centralizată), precum şi registrul tranzacţiilor (procedurilor administrative) dintre furnizori şi alte informaţii suplimentare necesare în vederea realizării portabilităţii numerelor (baza de date administrativă centralizată)</w:t>
      </w:r>
      <w:r w:rsidR="009A43E0" w:rsidRPr="0059532F">
        <w:rPr>
          <w:rFonts w:ascii="Arial" w:hAnsi="Arial" w:cs="Arial"/>
          <w:lang w:val="ro-RO"/>
        </w:rPr>
        <w:t>.</w:t>
      </w:r>
      <w:r w:rsidRPr="0059532F">
        <w:rPr>
          <w:rFonts w:ascii="Arial" w:hAnsi="Arial" w:cs="Arial"/>
          <w:lang w:val="ro-RO"/>
        </w:rPr>
        <w:t xml:space="preserve"> </w:t>
      </w:r>
    </w:p>
    <w:p w14:paraId="56AF2301" w14:textId="77777777" w:rsidR="00637DE9" w:rsidRPr="0059532F" w:rsidRDefault="00637DE9" w:rsidP="00637DE9">
      <w:pPr>
        <w:ind w:left="720" w:hanging="720"/>
        <w:jc w:val="both"/>
        <w:rPr>
          <w:rFonts w:ascii="Arial" w:hAnsi="Arial" w:cs="Arial"/>
          <w:b/>
          <w:lang w:val="ro-RO"/>
        </w:rPr>
      </w:pPr>
    </w:p>
    <w:p w14:paraId="17DEB1E3" w14:textId="71A06092" w:rsidR="00637DE9" w:rsidRPr="0059532F" w:rsidRDefault="00637DE9" w:rsidP="00637DE9">
      <w:pPr>
        <w:ind w:left="720" w:hanging="720"/>
        <w:jc w:val="both"/>
        <w:rPr>
          <w:rFonts w:ascii="Arial" w:hAnsi="Arial" w:cs="Arial"/>
          <w:b/>
          <w:lang w:val="ro-RO"/>
        </w:rPr>
      </w:pPr>
      <w:r w:rsidRPr="0059532F">
        <w:rPr>
          <w:rFonts w:ascii="Arial" w:hAnsi="Arial" w:cs="Arial"/>
          <w:lang w:val="ro-RO"/>
        </w:rPr>
        <w:t>2.4</w:t>
      </w:r>
      <w:r w:rsidR="00C8757A" w:rsidRPr="0059532F">
        <w:rPr>
          <w:rFonts w:ascii="Arial" w:hAnsi="Arial" w:cs="Arial"/>
          <w:lang w:val="ro-RO"/>
        </w:rPr>
        <w:t>7</w:t>
      </w:r>
      <w:r w:rsidRPr="0059532F">
        <w:rPr>
          <w:rFonts w:ascii="Arial" w:hAnsi="Arial" w:cs="Arial"/>
          <w:lang w:val="ro-RO"/>
        </w:rPr>
        <w:t>.</w:t>
      </w:r>
      <w:r w:rsidRPr="0059532F">
        <w:rPr>
          <w:rFonts w:ascii="Arial" w:hAnsi="Arial" w:cs="Arial"/>
          <w:b/>
          <w:lang w:val="ro-RO"/>
        </w:rPr>
        <w:tab/>
        <w:t>Bază de date operaţională (BDOp):</w:t>
      </w:r>
    </w:p>
    <w:p w14:paraId="555B00BE" w14:textId="77777777" w:rsidR="00637DE9" w:rsidRPr="0059532F" w:rsidRDefault="00637DE9" w:rsidP="00637DE9">
      <w:pPr>
        <w:ind w:left="720" w:hanging="720"/>
        <w:jc w:val="both"/>
        <w:rPr>
          <w:rFonts w:ascii="Arial" w:hAnsi="Arial" w:cs="Arial"/>
          <w:lang w:val="ro-RO"/>
        </w:rPr>
      </w:pPr>
      <w:r w:rsidRPr="0059532F">
        <w:rPr>
          <w:rFonts w:ascii="Arial" w:hAnsi="Arial" w:cs="Arial"/>
          <w:b/>
          <w:lang w:val="ro-RO"/>
        </w:rPr>
        <w:t xml:space="preserve">           </w:t>
      </w:r>
      <w:r w:rsidRPr="0059532F">
        <w:rPr>
          <w:rFonts w:ascii="Arial" w:hAnsi="Arial" w:cs="Arial"/>
          <w:b/>
          <w:lang w:val="ro-RO"/>
        </w:rPr>
        <w:tab/>
      </w:r>
      <w:r w:rsidRPr="0059532F">
        <w:rPr>
          <w:rFonts w:ascii="Arial" w:hAnsi="Arial" w:cs="Arial"/>
          <w:lang w:val="ro-RO"/>
        </w:rPr>
        <w:t>Baza de date, copie a bazei de date de referinţă centralizate, utilizată în timp real de furnizorul care originează apelul pentru rutarea corectă a apelului sau a altor mesaje către un număr portat</w:t>
      </w:r>
      <w:r w:rsidR="009A43E0" w:rsidRPr="0059532F">
        <w:rPr>
          <w:rFonts w:ascii="Arial" w:hAnsi="Arial" w:cs="Arial"/>
          <w:lang w:val="ro-RO"/>
        </w:rPr>
        <w:t>.</w:t>
      </w:r>
      <w:r w:rsidRPr="0059532F">
        <w:rPr>
          <w:rFonts w:ascii="Arial" w:hAnsi="Arial" w:cs="Arial"/>
          <w:lang w:val="ro-RO"/>
        </w:rPr>
        <w:t xml:space="preserve"> </w:t>
      </w:r>
    </w:p>
    <w:p w14:paraId="1F386A78" w14:textId="77777777" w:rsidR="00637DE9" w:rsidRPr="0059532F" w:rsidRDefault="00637DE9" w:rsidP="00637DE9">
      <w:pPr>
        <w:ind w:left="720" w:hanging="720"/>
        <w:jc w:val="both"/>
        <w:rPr>
          <w:rFonts w:ascii="Arial" w:hAnsi="Arial" w:cs="Arial"/>
          <w:b/>
          <w:lang w:val="ro-RO"/>
        </w:rPr>
      </w:pPr>
    </w:p>
    <w:p w14:paraId="52593138" w14:textId="30A5A718" w:rsidR="00637DE9" w:rsidRPr="0059532F" w:rsidRDefault="00637DE9" w:rsidP="00637DE9">
      <w:pPr>
        <w:ind w:left="720" w:hanging="720"/>
        <w:jc w:val="both"/>
        <w:rPr>
          <w:rFonts w:ascii="Arial" w:hAnsi="Arial" w:cs="Arial"/>
          <w:b/>
          <w:lang w:val="ro-RO"/>
        </w:rPr>
      </w:pPr>
      <w:r w:rsidRPr="0059532F">
        <w:rPr>
          <w:rFonts w:ascii="Arial" w:hAnsi="Arial" w:cs="Arial"/>
          <w:lang w:val="ro-RO"/>
        </w:rPr>
        <w:t>2.4</w:t>
      </w:r>
      <w:r w:rsidR="00C8757A" w:rsidRPr="0059532F">
        <w:rPr>
          <w:rFonts w:ascii="Arial" w:hAnsi="Arial" w:cs="Arial"/>
          <w:lang w:val="ro-RO"/>
        </w:rPr>
        <w:t>8</w:t>
      </w:r>
      <w:r w:rsidRPr="0059532F">
        <w:rPr>
          <w:rFonts w:ascii="Arial" w:hAnsi="Arial" w:cs="Arial"/>
          <w:lang w:val="ro-RO"/>
        </w:rPr>
        <w:t>.</w:t>
      </w:r>
      <w:r w:rsidRPr="0059532F">
        <w:rPr>
          <w:rFonts w:ascii="Arial" w:hAnsi="Arial" w:cs="Arial"/>
          <w:b/>
          <w:lang w:val="ro-RO"/>
        </w:rPr>
        <w:tab/>
        <w:t>Metodă de rutare All Call Query (ACQ):</w:t>
      </w:r>
    </w:p>
    <w:p w14:paraId="42C210F4" w14:textId="77777777" w:rsidR="00637DE9" w:rsidRPr="0059532F" w:rsidRDefault="00637DE9" w:rsidP="00637DE9">
      <w:pPr>
        <w:ind w:left="720" w:hanging="720"/>
        <w:jc w:val="both"/>
        <w:rPr>
          <w:rFonts w:ascii="Arial" w:hAnsi="Arial" w:cs="Arial"/>
          <w:lang w:val="ro-RO"/>
        </w:rPr>
      </w:pPr>
      <w:r w:rsidRPr="0059532F">
        <w:rPr>
          <w:rFonts w:ascii="Arial" w:hAnsi="Arial" w:cs="Arial"/>
          <w:b/>
          <w:lang w:val="ro-RO"/>
        </w:rPr>
        <w:t xml:space="preserve">          </w:t>
      </w:r>
      <w:r w:rsidRPr="0059532F">
        <w:rPr>
          <w:rFonts w:ascii="Arial" w:hAnsi="Arial" w:cs="Arial"/>
          <w:b/>
          <w:lang w:val="ro-RO"/>
        </w:rPr>
        <w:tab/>
      </w:r>
      <w:r w:rsidRPr="0059532F">
        <w:rPr>
          <w:rFonts w:ascii="Arial" w:hAnsi="Arial" w:cs="Arial"/>
          <w:lang w:val="ro-RO"/>
        </w:rPr>
        <w:t>Metodă de rutare directă a apelurilor de la furnizorul care originează apelurile la furnizorul acceptor; în urma interogării bazei de date operaţionale, care va furniza numărul de rutare asociat numărului apelat, furnizorul care originează apelul va asigura rutarea apelului la destinaţie, în conformitate cu informaţiile furnizate</w:t>
      </w:r>
      <w:r w:rsidR="009A43E0" w:rsidRPr="0059532F">
        <w:rPr>
          <w:rFonts w:ascii="Arial" w:hAnsi="Arial" w:cs="Arial"/>
          <w:lang w:val="ro-RO"/>
        </w:rPr>
        <w:t>.</w:t>
      </w:r>
      <w:r w:rsidRPr="0059532F">
        <w:rPr>
          <w:rFonts w:ascii="Arial" w:hAnsi="Arial" w:cs="Arial"/>
          <w:lang w:val="ro-RO"/>
        </w:rPr>
        <w:t xml:space="preserve"> </w:t>
      </w:r>
    </w:p>
    <w:p w14:paraId="2A1131CA" w14:textId="77777777" w:rsidR="00637DE9" w:rsidRPr="0059532F" w:rsidRDefault="00637DE9" w:rsidP="00637DE9">
      <w:pPr>
        <w:ind w:left="720" w:hanging="720"/>
        <w:jc w:val="both"/>
        <w:rPr>
          <w:rFonts w:ascii="Arial" w:hAnsi="Arial" w:cs="Arial"/>
          <w:b/>
          <w:lang w:val="ro-RO"/>
        </w:rPr>
      </w:pPr>
    </w:p>
    <w:p w14:paraId="70AFE15B" w14:textId="5E08067A" w:rsidR="00637DE9" w:rsidRPr="0059532F" w:rsidRDefault="00637DE9" w:rsidP="00637DE9">
      <w:pPr>
        <w:ind w:left="720" w:hanging="720"/>
        <w:jc w:val="both"/>
        <w:rPr>
          <w:rFonts w:ascii="Arial" w:hAnsi="Arial" w:cs="Arial"/>
          <w:b/>
          <w:lang w:val="ro-RO"/>
        </w:rPr>
      </w:pPr>
      <w:r w:rsidRPr="0059532F">
        <w:rPr>
          <w:rFonts w:ascii="Arial" w:hAnsi="Arial" w:cs="Arial"/>
          <w:lang w:val="ro-RO"/>
        </w:rPr>
        <w:t>2.4</w:t>
      </w:r>
      <w:r w:rsidR="00C8757A" w:rsidRPr="0059532F">
        <w:rPr>
          <w:rFonts w:ascii="Arial" w:hAnsi="Arial" w:cs="Arial"/>
          <w:lang w:val="ro-RO"/>
        </w:rPr>
        <w:t>9</w:t>
      </w:r>
      <w:r w:rsidRPr="0059532F">
        <w:rPr>
          <w:rFonts w:ascii="Arial" w:hAnsi="Arial" w:cs="Arial"/>
          <w:lang w:val="ro-RO"/>
        </w:rPr>
        <w:t>.</w:t>
      </w:r>
      <w:r w:rsidRPr="0059532F">
        <w:rPr>
          <w:rFonts w:ascii="Arial" w:hAnsi="Arial" w:cs="Arial"/>
          <w:b/>
          <w:lang w:val="ro-RO"/>
        </w:rPr>
        <w:tab/>
        <w:t>Metodă de rutare Onward Routing (OR):</w:t>
      </w:r>
    </w:p>
    <w:p w14:paraId="26654B22" w14:textId="77777777" w:rsidR="00637DE9" w:rsidRPr="0059532F" w:rsidRDefault="00637DE9" w:rsidP="00637DE9">
      <w:pPr>
        <w:ind w:left="720" w:hanging="720"/>
        <w:jc w:val="both"/>
        <w:rPr>
          <w:rFonts w:ascii="Arial" w:hAnsi="Arial" w:cs="Arial"/>
          <w:lang w:val="ro-RO"/>
        </w:rPr>
      </w:pPr>
      <w:r w:rsidRPr="0059532F">
        <w:rPr>
          <w:rFonts w:ascii="Arial" w:hAnsi="Arial" w:cs="Arial"/>
          <w:b/>
          <w:lang w:val="ro-RO"/>
        </w:rPr>
        <w:t xml:space="preserve">          </w:t>
      </w:r>
      <w:r w:rsidRPr="0059532F">
        <w:rPr>
          <w:rFonts w:ascii="Arial" w:hAnsi="Arial" w:cs="Arial"/>
          <w:b/>
          <w:lang w:val="ro-RO"/>
        </w:rPr>
        <w:tab/>
      </w:r>
      <w:r w:rsidRPr="0059532F">
        <w:rPr>
          <w:rFonts w:ascii="Arial" w:hAnsi="Arial" w:cs="Arial"/>
          <w:lang w:val="ro-RO"/>
        </w:rPr>
        <w:t>Metodă de rutare indirectă a apelurilor de la furnizorul care originează apelurile la furnizorul acceptor, care constă în rutarea apelului de către furnizorul care originează apelul către furnizorul donor iniţial, care va interoga baza de date operaţională şi, pe baza numărului de rutare furnizat de aceasta, va ruta apelul la destinaţie</w:t>
      </w:r>
      <w:r w:rsidR="009A43E0" w:rsidRPr="0059532F">
        <w:rPr>
          <w:rFonts w:ascii="Arial" w:hAnsi="Arial" w:cs="Arial"/>
          <w:lang w:val="ro-RO"/>
        </w:rPr>
        <w:t>.</w:t>
      </w:r>
    </w:p>
    <w:p w14:paraId="1700208F" w14:textId="77777777" w:rsidR="00637DE9" w:rsidRPr="0059532F" w:rsidRDefault="00637DE9" w:rsidP="00637DE9">
      <w:pPr>
        <w:ind w:left="720" w:hanging="720"/>
        <w:jc w:val="both"/>
        <w:rPr>
          <w:rFonts w:ascii="Arial" w:hAnsi="Arial" w:cs="Arial"/>
          <w:b/>
          <w:lang w:val="ro-RO"/>
        </w:rPr>
      </w:pPr>
    </w:p>
    <w:p w14:paraId="7AEDD32E" w14:textId="74ED7073" w:rsidR="00637DE9" w:rsidRPr="0059532F" w:rsidRDefault="00637DE9" w:rsidP="00637DE9">
      <w:pPr>
        <w:ind w:left="720" w:hanging="720"/>
        <w:jc w:val="both"/>
        <w:rPr>
          <w:rFonts w:ascii="Arial" w:hAnsi="Arial" w:cs="Arial"/>
          <w:b/>
          <w:lang w:val="ro-RO"/>
        </w:rPr>
      </w:pPr>
      <w:r w:rsidRPr="0059532F">
        <w:rPr>
          <w:rFonts w:ascii="Arial" w:hAnsi="Arial" w:cs="Arial"/>
          <w:lang w:val="ro-RO"/>
        </w:rPr>
        <w:t>2.</w:t>
      </w:r>
      <w:r w:rsidR="00C8757A" w:rsidRPr="0059532F">
        <w:rPr>
          <w:rFonts w:ascii="Arial" w:hAnsi="Arial" w:cs="Arial"/>
          <w:lang w:val="ro-RO"/>
        </w:rPr>
        <w:t>50</w:t>
      </w:r>
      <w:r w:rsidRPr="0059532F">
        <w:rPr>
          <w:rFonts w:ascii="Arial" w:hAnsi="Arial" w:cs="Arial"/>
          <w:lang w:val="ro-RO"/>
        </w:rPr>
        <w:t>.</w:t>
      </w:r>
      <w:r w:rsidRPr="0059532F">
        <w:rPr>
          <w:rFonts w:ascii="Arial" w:hAnsi="Arial" w:cs="Arial"/>
          <w:b/>
          <w:lang w:val="ro-RO"/>
        </w:rPr>
        <w:tab/>
        <w:t>Condiţii tehnice şi comerciale de implementare a portabilităţii numerelor:</w:t>
      </w:r>
    </w:p>
    <w:p w14:paraId="10CB859F" w14:textId="77777777" w:rsidR="00637DE9" w:rsidRPr="0059532F" w:rsidRDefault="00637DE9" w:rsidP="00637DE9">
      <w:pPr>
        <w:ind w:left="720" w:hanging="720"/>
        <w:jc w:val="both"/>
        <w:rPr>
          <w:rFonts w:ascii="Arial" w:hAnsi="Arial" w:cs="Arial"/>
          <w:lang w:val="ro-RO"/>
        </w:rPr>
      </w:pPr>
      <w:r w:rsidRPr="0059532F">
        <w:rPr>
          <w:rFonts w:ascii="Arial" w:hAnsi="Arial" w:cs="Arial"/>
          <w:b/>
          <w:lang w:val="ro-RO"/>
        </w:rPr>
        <w:t xml:space="preserve">          </w:t>
      </w:r>
      <w:r w:rsidRPr="0059532F">
        <w:rPr>
          <w:rFonts w:ascii="Arial" w:hAnsi="Arial" w:cs="Arial"/>
          <w:b/>
          <w:lang w:val="ro-RO"/>
        </w:rPr>
        <w:tab/>
      </w:r>
      <w:r w:rsidRPr="0059532F">
        <w:rPr>
          <w:rFonts w:ascii="Arial" w:hAnsi="Arial" w:cs="Arial"/>
          <w:lang w:val="ro-RO"/>
        </w:rPr>
        <w:t>Condiţiile tehnice, procedurale şi comerciale necesare pentru implementarea portabilităţii numerelor, adoptate prin decizie a preşedintelui Autorităţii Naţionale pentru Administrare și Reglementare în Comunicaţii, denumită în continuare ANCOM, obligatorii pentru furnizorii de reţele publice de comunicaţii electronice şi de servicii de comunicaţii electronice destinate publicului.</w:t>
      </w:r>
    </w:p>
    <w:p w14:paraId="6AD1EC9E" w14:textId="77777777" w:rsidR="009478C3" w:rsidRPr="0059532F" w:rsidRDefault="009478C3" w:rsidP="00637DE9">
      <w:pPr>
        <w:ind w:left="720" w:hanging="720"/>
        <w:jc w:val="both"/>
        <w:rPr>
          <w:rFonts w:ascii="Arial" w:hAnsi="Arial" w:cs="Arial"/>
          <w:lang w:val="ro-RO"/>
        </w:rPr>
      </w:pPr>
    </w:p>
    <w:p w14:paraId="126F4AA9" w14:textId="53FFEED3" w:rsidR="009478C3" w:rsidRPr="0059532F" w:rsidRDefault="009478C3" w:rsidP="009478C3">
      <w:pPr>
        <w:jc w:val="both"/>
        <w:rPr>
          <w:rFonts w:ascii="Arial" w:hAnsi="Arial" w:cs="Arial"/>
          <w:b/>
          <w:lang w:val="ro-RO"/>
        </w:rPr>
      </w:pPr>
      <w:r w:rsidRPr="0059532F">
        <w:rPr>
          <w:rFonts w:ascii="Arial" w:hAnsi="Arial" w:cs="Arial"/>
          <w:lang w:val="ro-RO"/>
        </w:rPr>
        <w:t>2.</w:t>
      </w:r>
      <w:r w:rsidR="00C8757A" w:rsidRPr="0059532F">
        <w:rPr>
          <w:rFonts w:ascii="Arial" w:hAnsi="Arial" w:cs="Arial"/>
          <w:lang w:val="ro-RO"/>
        </w:rPr>
        <w:t>51</w:t>
      </w:r>
      <w:r w:rsidRPr="0059532F">
        <w:rPr>
          <w:rFonts w:ascii="Arial" w:hAnsi="Arial" w:cs="Arial"/>
          <w:lang w:val="ro-RO"/>
        </w:rPr>
        <w:t>.</w:t>
      </w:r>
      <w:r w:rsidRPr="0059532F">
        <w:rPr>
          <w:rFonts w:ascii="Arial" w:hAnsi="Arial" w:cs="Arial"/>
          <w:b/>
          <w:lang w:val="ro-RO"/>
        </w:rPr>
        <w:tab/>
        <w:t xml:space="preserve">Clădirea Operatorului: </w:t>
      </w:r>
    </w:p>
    <w:p w14:paraId="528FE02E" w14:textId="77777777" w:rsidR="009478C3" w:rsidRPr="0059532F" w:rsidRDefault="009478C3" w:rsidP="009478C3">
      <w:pPr>
        <w:ind w:left="720"/>
        <w:jc w:val="both"/>
        <w:rPr>
          <w:rFonts w:ascii="Arial" w:hAnsi="Arial" w:cs="Arial"/>
          <w:lang w:val="ro-RO"/>
        </w:rPr>
      </w:pPr>
      <w:r w:rsidRPr="0059532F">
        <w:rPr>
          <w:rFonts w:ascii="Arial" w:hAnsi="Arial" w:cs="Arial"/>
          <w:lang w:val="ro-RO"/>
        </w:rPr>
        <w:t>Constructia in care se află instalate comutatorul și repartitorul principal sau elementele echivalente dintr-o rețea publică de comunicații electronice ale Operatorului, la care se poate realiza interconectarea.</w:t>
      </w:r>
    </w:p>
    <w:p w14:paraId="749813AF" w14:textId="77777777" w:rsidR="002A1BFB" w:rsidRPr="0059532F" w:rsidRDefault="002A1BFB" w:rsidP="009478C3">
      <w:pPr>
        <w:ind w:left="720"/>
        <w:jc w:val="both"/>
        <w:rPr>
          <w:rFonts w:ascii="Arial" w:hAnsi="Arial" w:cs="Arial"/>
          <w:lang w:val="ro-RO"/>
        </w:rPr>
      </w:pPr>
    </w:p>
    <w:p w14:paraId="09380BA7" w14:textId="1C7A0905" w:rsidR="002A1BFB" w:rsidRPr="0059532F" w:rsidRDefault="002A1BFB" w:rsidP="002A1BFB">
      <w:pPr>
        <w:jc w:val="both"/>
        <w:rPr>
          <w:rFonts w:ascii="Arial" w:hAnsi="Arial" w:cs="Arial"/>
          <w:b/>
          <w:bCs/>
          <w:lang w:val="ro-RO"/>
        </w:rPr>
      </w:pPr>
      <w:r w:rsidRPr="0059532F">
        <w:rPr>
          <w:rFonts w:ascii="Arial" w:hAnsi="Arial" w:cs="Arial"/>
          <w:lang w:val="ro-RO"/>
        </w:rPr>
        <w:t>2.5</w:t>
      </w:r>
      <w:r w:rsidR="00C8757A" w:rsidRPr="0059532F">
        <w:rPr>
          <w:rFonts w:ascii="Arial" w:hAnsi="Arial" w:cs="Arial"/>
          <w:lang w:val="ro-RO"/>
        </w:rPr>
        <w:t>2</w:t>
      </w:r>
      <w:r w:rsidRPr="0059532F">
        <w:rPr>
          <w:rFonts w:ascii="Arial" w:hAnsi="Arial" w:cs="Arial"/>
          <w:lang w:val="ro-RO"/>
        </w:rPr>
        <w:t>.</w:t>
      </w:r>
      <w:r w:rsidRPr="0059532F">
        <w:rPr>
          <w:rFonts w:ascii="Arial" w:hAnsi="Arial" w:cs="Arial"/>
          <w:b/>
          <w:lang w:val="ro-RO"/>
        </w:rPr>
        <w:tab/>
        <w:t>Spatiu Telekom Romania Mobile:</w:t>
      </w:r>
    </w:p>
    <w:p w14:paraId="4623A882" w14:textId="77777777" w:rsidR="002A1BFB" w:rsidRPr="0059532F" w:rsidRDefault="002A1BFB" w:rsidP="002A1BFB">
      <w:pPr>
        <w:ind w:left="720"/>
        <w:jc w:val="both"/>
        <w:rPr>
          <w:rFonts w:ascii="Arial" w:hAnsi="Arial" w:cs="Arial"/>
          <w:lang w:val="ro-RO"/>
        </w:rPr>
      </w:pPr>
      <w:r w:rsidRPr="0059532F">
        <w:rPr>
          <w:rFonts w:ascii="Arial" w:hAnsi="Arial" w:cs="Arial"/>
          <w:lang w:val="ro-RO"/>
        </w:rPr>
        <w:t>Imobil utilizat de Telekom Romania Mobile în care se includ: clădirea Telekom Romania Mobile, alte construcţii, precum şi terenul neconstruit</w:t>
      </w:r>
      <w:r w:rsidR="009A43E0" w:rsidRPr="0059532F">
        <w:rPr>
          <w:rFonts w:ascii="Arial" w:hAnsi="Arial" w:cs="Arial"/>
          <w:lang w:val="ro-RO"/>
        </w:rPr>
        <w:t>.</w:t>
      </w:r>
    </w:p>
    <w:p w14:paraId="61046ED2" w14:textId="77777777" w:rsidR="002A1BFB" w:rsidRPr="0059532F" w:rsidRDefault="002A1BFB" w:rsidP="002A1BFB">
      <w:pPr>
        <w:ind w:left="720"/>
        <w:jc w:val="both"/>
        <w:rPr>
          <w:rFonts w:ascii="Arial" w:hAnsi="Arial" w:cs="Arial"/>
          <w:lang w:val="ro-RO"/>
        </w:rPr>
      </w:pPr>
    </w:p>
    <w:p w14:paraId="021C6834" w14:textId="10B8BBAB" w:rsidR="002A1BFB" w:rsidRPr="00EC2303" w:rsidRDefault="002A1BFB" w:rsidP="002A1BFB">
      <w:pPr>
        <w:jc w:val="both"/>
        <w:rPr>
          <w:rFonts w:ascii="Arial" w:hAnsi="Arial" w:cs="Arial"/>
          <w:b/>
          <w:iCs/>
          <w:sz w:val="22"/>
          <w:szCs w:val="22"/>
          <w:lang w:val="ro-RO"/>
        </w:rPr>
      </w:pPr>
      <w:r w:rsidRPr="0059532F">
        <w:rPr>
          <w:rFonts w:ascii="Arial" w:hAnsi="Arial" w:cs="Arial"/>
          <w:lang w:val="ro-RO"/>
        </w:rPr>
        <w:t>2.5</w:t>
      </w:r>
      <w:r w:rsidR="00C8757A" w:rsidRPr="0059532F">
        <w:rPr>
          <w:rFonts w:ascii="Arial" w:hAnsi="Arial" w:cs="Arial"/>
          <w:lang w:val="ro-RO"/>
        </w:rPr>
        <w:t>3</w:t>
      </w:r>
      <w:r w:rsidRPr="0059532F">
        <w:rPr>
          <w:rFonts w:ascii="Arial" w:hAnsi="Arial" w:cs="Arial"/>
          <w:lang w:val="ro-RO"/>
        </w:rPr>
        <w:t>.</w:t>
      </w:r>
      <w:r w:rsidRPr="0059532F">
        <w:rPr>
          <w:rFonts w:ascii="Arial" w:hAnsi="Arial" w:cs="Arial"/>
          <w:b/>
          <w:lang w:val="ro-RO"/>
        </w:rPr>
        <w:tab/>
        <w:t>Spaţiul Operatorului:</w:t>
      </w:r>
    </w:p>
    <w:p w14:paraId="16D63450" w14:textId="77777777" w:rsidR="002A1BFB" w:rsidRPr="009964A7" w:rsidRDefault="002A1BFB" w:rsidP="002A1BFB">
      <w:pPr>
        <w:ind w:left="720"/>
        <w:jc w:val="both"/>
        <w:rPr>
          <w:rFonts w:ascii="Arial" w:hAnsi="Arial" w:cs="Arial"/>
          <w:lang w:val="ro-RO"/>
        </w:rPr>
      </w:pPr>
      <w:r w:rsidRPr="0059532F">
        <w:rPr>
          <w:rFonts w:ascii="Arial" w:hAnsi="Arial" w:cs="Arial"/>
          <w:lang w:val="ro-RO"/>
        </w:rPr>
        <w:t>Imobilul utilizat de Operator, în care se includ: clădirea Operatorului, alte construcţii, precum şi terenul neconstruit</w:t>
      </w:r>
      <w:r w:rsidR="009A43E0" w:rsidRPr="009964A7">
        <w:rPr>
          <w:rFonts w:ascii="Arial" w:hAnsi="Arial" w:cs="Arial"/>
          <w:lang w:val="ro-RO"/>
        </w:rPr>
        <w:t>.</w:t>
      </w:r>
    </w:p>
    <w:p w14:paraId="32A194FE" w14:textId="77777777" w:rsidR="002A1BFB" w:rsidRPr="0059532F" w:rsidRDefault="002A1BFB" w:rsidP="002A1BFB">
      <w:pPr>
        <w:ind w:left="720"/>
        <w:jc w:val="both"/>
        <w:rPr>
          <w:rFonts w:ascii="Arial" w:hAnsi="Arial" w:cs="Arial"/>
          <w:lang w:val="ro-RO"/>
        </w:rPr>
      </w:pPr>
    </w:p>
    <w:p w14:paraId="7BDD9A07" w14:textId="1A04411A" w:rsidR="002A1BFB" w:rsidRPr="00EC2303" w:rsidRDefault="002A1BFB" w:rsidP="002A1BFB">
      <w:pPr>
        <w:pStyle w:val="BodyText"/>
        <w:rPr>
          <w:rFonts w:cs="Arial"/>
          <w:b/>
          <w:iCs/>
          <w:sz w:val="22"/>
          <w:szCs w:val="22"/>
          <w:lang w:val="ro-RO"/>
        </w:rPr>
      </w:pPr>
      <w:r w:rsidRPr="0059532F">
        <w:rPr>
          <w:rFonts w:cs="Arial"/>
          <w:sz w:val="20"/>
          <w:lang w:val="ro-RO"/>
        </w:rPr>
        <w:t>2.5</w:t>
      </w:r>
      <w:r w:rsidR="00C8757A" w:rsidRPr="0059532F">
        <w:rPr>
          <w:rFonts w:cs="Arial"/>
          <w:sz w:val="20"/>
          <w:lang w:val="ro-RO"/>
        </w:rPr>
        <w:t>4</w:t>
      </w:r>
      <w:r w:rsidRPr="0059532F">
        <w:rPr>
          <w:rFonts w:cs="Arial"/>
          <w:sz w:val="20"/>
          <w:lang w:val="ro-RO"/>
        </w:rPr>
        <w:t>.</w:t>
      </w:r>
      <w:r w:rsidRPr="0059532F">
        <w:rPr>
          <w:rFonts w:cs="Arial"/>
          <w:b/>
          <w:sz w:val="20"/>
          <w:lang w:val="ro-RO"/>
        </w:rPr>
        <w:tab/>
        <w:t>STM1 („Synchronous Transport Module”)</w:t>
      </w:r>
      <w:r w:rsidR="00A150B1" w:rsidRPr="0059532F">
        <w:rPr>
          <w:rFonts w:cs="Arial"/>
          <w:b/>
          <w:sz w:val="20"/>
          <w:lang w:val="ro-RO"/>
        </w:rPr>
        <w:t>:</w:t>
      </w:r>
    </w:p>
    <w:p w14:paraId="7F6B02DD" w14:textId="77777777" w:rsidR="002A1BFB" w:rsidRPr="009964A7" w:rsidRDefault="002A1BFB" w:rsidP="002A1BFB">
      <w:pPr>
        <w:ind w:left="720"/>
        <w:jc w:val="both"/>
        <w:rPr>
          <w:rFonts w:ascii="Arial" w:hAnsi="Arial" w:cs="Arial"/>
          <w:lang w:val="ro-RO"/>
        </w:rPr>
      </w:pPr>
      <w:r w:rsidRPr="0059532F">
        <w:rPr>
          <w:rFonts w:ascii="Arial" w:hAnsi="Arial" w:cs="Arial"/>
          <w:lang w:val="ro-RO"/>
        </w:rPr>
        <w:t>Legătura fizică bazată pe modulul de transport sincron de nivel 1, având o capacitate de 155.52 Mbps</w:t>
      </w:r>
      <w:r w:rsidR="009A43E0" w:rsidRPr="009964A7">
        <w:rPr>
          <w:rFonts w:ascii="Arial" w:hAnsi="Arial" w:cs="Arial"/>
          <w:lang w:val="ro-RO"/>
        </w:rPr>
        <w:t>.</w:t>
      </w:r>
    </w:p>
    <w:p w14:paraId="4759D018" w14:textId="77777777" w:rsidR="002A1BFB" w:rsidRPr="0059532F" w:rsidRDefault="002A1BFB" w:rsidP="002A1BFB">
      <w:pPr>
        <w:ind w:left="720"/>
        <w:jc w:val="both"/>
        <w:rPr>
          <w:rFonts w:ascii="Arial" w:hAnsi="Arial" w:cs="Arial"/>
          <w:lang w:val="ro-RO"/>
        </w:rPr>
      </w:pPr>
    </w:p>
    <w:p w14:paraId="5B9113A4" w14:textId="30423BD7" w:rsidR="002A1BFB" w:rsidRPr="0059532F" w:rsidRDefault="002A1BFB" w:rsidP="002A1BFB">
      <w:pPr>
        <w:pStyle w:val="BodyText"/>
        <w:rPr>
          <w:rFonts w:cs="Arial"/>
          <w:b/>
          <w:sz w:val="20"/>
          <w:lang w:val="ro-RO"/>
        </w:rPr>
      </w:pPr>
      <w:r w:rsidRPr="0059532F">
        <w:rPr>
          <w:rFonts w:cs="Arial"/>
          <w:sz w:val="20"/>
          <w:lang w:val="ro-RO"/>
        </w:rPr>
        <w:t>2.5</w:t>
      </w:r>
      <w:r w:rsidR="00C8757A" w:rsidRPr="0059532F">
        <w:rPr>
          <w:rFonts w:cs="Arial"/>
          <w:sz w:val="20"/>
          <w:lang w:val="ro-RO"/>
        </w:rPr>
        <w:t>5</w:t>
      </w:r>
      <w:r w:rsidRPr="0059532F">
        <w:rPr>
          <w:rFonts w:cs="Arial"/>
          <w:sz w:val="20"/>
          <w:lang w:val="ro-RO"/>
        </w:rPr>
        <w:t>.</w:t>
      </w:r>
      <w:r w:rsidRPr="0059532F">
        <w:rPr>
          <w:rFonts w:cs="Arial"/>
          <w:b/>
          <w:sz w:val="20"/>
          <w:lang w:val="ro-RO"/>
        </w:rPr>
        <w:tab/>
        <w:t>Timpul de conversație</w:t>
      </w:r>
      <w:r w:rsidR="00A150B1" w:rsidRPr="0059532F">
        <w:rPr>
          <w:rFonts w:cs="Arial"/>
          <w:b/>
          <w:sz w:val="20"/>
          <w:lang w:val="ro-RO"/>
        </w:rPr>
        <w:t>:</w:t>
      </w:r>
    </w:p>
    <w:p w14:paraId="67AB5C22" w14:textId="77777777" w:rsidR="002A1BFB" w:rsidRPr="0059532F" w:rsidRDefault="002A1BFB" w:rsidP="002A1BFB">
      <w:pPr>
        <w:ind w:left="720"/>
        <w:jc w:val="both"/>
        <w:rPr>
          <w:rFonts w:ascii="Arial" w:hAnsi="Arial" w:cs="Arial"/>
          <w:lang w:val="ro-RO"/>
        </w:rPr>
      </w:pPr>
      <w:r w:rsidRPr="0059532F">
        <w:rPr>
          <w:rFonts w:ascii="Arial" w:hAnsi="Arial" w:cs="Arial"/>
          <w:lang w:val="ro-RO"/>
        </w:rPr>
        <w:t>Intervalul de timp dintre momentul  în care semnalul de răspuns (transmis înapoi către apelant) este detectat la punctul în care se realizează înregistrarea duratei apelurilor și momentul în care semnalul de eliberare a liniei este detectat la punctul respectiv</w:t>
      </w:r>
      <w:r w:rsidR="009A43E0" w:rsidRPr="0059532F">
        <w:rPr>
          <w:rFonts w:ascii="Arial" w:hAnsi="Arial" w:cs="Arial"/>
          <w:lang w:val="ro-RO"/>
        </w:rPr>
        <w:t>.</w:t>
      </w:r>
    </w:p>
    <w:p w14:paraId="33FA7139" w14:textId="77777777" w:rsidR="009A43E0" w:rsidRPr="0059532F" w:rsidRDefault="009A43E0" w:rsidP="002A1BFB">
      <w:pPr>
        <w:ind w:left="720"/>
        <w:jc w:val="both"/>
        <w:rPr>
          <w:rFonts w:ascii="Arial" w:hAnsi="Arial" w:cs="Arial"/>
          <w:lang w:val="ro-RO"/>
        </w:rPr>
      </w:pPr>
    </w:p>
    <w:p w14:paraId="29D66EA0" w14:textId="77FE8630" w:rsidR="009A43E0" w:rsidRPr="00EC2303" w:rsidRDefault="009A43E0" w:rsidP="009A43E0">
      <w:pPr>
        <w:jc w:val="both"/>
        <w:rPr>
          <w:rFonts w:ascii="Arial" w:hAnsi="Arial" w:cs="Arial"/>
          <w:b/>
          <w:color w:val="FF0000"/>
          <w:sz w:val="22"/>
          <w:szCs w:val="22"/>
          <w:lang w:val="ro-RO"/>
        </w:rPr>
      </w:pPr>
      <w:r w:rsidRPr="0059532F">
        <w:rPr>
          <w:rFonts w:ascii="Arial" w:hAnsi="Arial" w:cs="Arial"/>
          <w:lang w:val="ro-RO"/>
        </w:rPr>
        <w:t>2.5</w:t>
      </w:r>
      <w:r w:rsidR="00C8757A" w:rsidRPr="0059532F">
        <w:rPr>
          <w:rFonts w:ascii="Arial" w:hAnsi="Arial" w:cs="Arial"/>
          <w:lang w:val="ro-RO"/>
        </w:rPr>
        <w:t>6</w:t>
      </w:r>
      <w:r w:rsidRPr="0059532F">
        <w:rPr>
          <w:rFonts w:ascii="Arial" w:hAnsi="Arial" w:cs="Arial"/>
          <w:lang w:val="ro-RO"/>
        </w:rPr>
        <w:t>.</w:t>
      </w:r>
      <w:r w:rsidRPr="00EC2303">
        <w:rPr>
          <w:rFonts w:ascii="Arial" w:hAnsi="Arial" w:cs="Arial"/>
          <w:b/>
          <w:lang w:val="ro-RO"/>
        </w:rPr>
        <w:tab/>
      </w:r>
      <w:r w:rsidRPr="0059532F">
        <w:rPr>
          <w:rFonts w:ascii="Arial" w:hAnsi="Arial" w:cs="Arial"/>
          <w:b/>
          <w:lang w:val="ro-RO"/>
        </w:rPr>
        <w:t>Rack standard:</w:t>
      </w:r>
    </w:p>
    <w:p w14:paraId="225EBE94" w14:textId="77777777" w:rsidR="009A43E0" w:rsidRPr="0059532F" w:rsidRDefault="009A43E0" w:rsidP="009A43E0">
      <w:pPr>
        <w:ind w:left="720"/>
        <w:jc w:val="both"/>
        <w:rPr>
          <w:rFonts w:ascii="Arial" w:hAnsi="Arial" w:cs="Arial"/>
          <w:lang w:val="ro-RO"/>
        </w:rPr>
      </w:pPr>
      <w:r w:rsidRPr="0059532F">
        <w:rPr>
          <w:rFonts w:ascii="Arial" w:hAnsi="Arial" w:cs="Arial"/>
          <w:lang w:val="ro-RO"/>
        </w:rPr>
        <w:t>Rack având dimensiunile: 2000mm (înălțime) x 600mm (lățime) x 800mm</w:t>
      </w:r>
      <w:r w:rsidR="00BB79ED" w:rsidRPr="0059532F">
        <w:rPr>
          <w:rFonts w:ascii="Arial" w:hAnsi="Arial" w:cs="Arial"/>
          <w:lang w:val="ro-RO"/>
        </w:rPr>
        <w:t xml:space="preserve"> </w:t>
      </w:r>
      <w:r w:rsidRPr="00FC5483">
        <w:rPr>
          <w:rFonts w:ascii="Arial" w:hAnsi="Arial" w:cs="Arial"/>
          <w:lang w:val="ro-RO"/>
        </w:rPr>
        <w:t>(adâncime) și un număr de 42 de unități de rack</w:t>
      </w:r>
      <w:r w:rsidR="00A07AC2" w:rsidRPr="00FC5483">
        <w:rPr>
          <w:rFonts w:ascii="Arial" w:hAnsi="Arial" w:cs="Arial"/>
          <w:lang w:val="ro-RO"/>
        </w:rPr>
        <w:t>.</w:t>
      </w:r>
      <w:r w:rsidRPr="00EC2303">
        <w:rPr>
          <w:rFonts w:ascii="Arial" w:hAnsi="Arial" w:cs="Arial"/>
          <w:color w:val="FF0000"/>
          <w:sz w:val="22"/>
          <w:szCs w:val="22"/>
          <w:lang w:val="ro-RO"/>
        </w:rPr>
        <w:t xml:space="preserve">                                                     </w:t>
      </w:r>
    </w:p>
    <w:p w14:paraId="27C1EE10" w14:textId="77777777" w:rsidR="002A1BFB" w:rsidRPr="0059532F" w:rsidRDefault="002A1BFB" w:rsidP="009478C3">
      <w:pPr>
        <w:ind w:left="720"/>
        <w:jc w:val="both"/>
        <w:rPr>
          <w:rFonts w:ascii="Arial" w:hAnsi="Arial" w:cs="Arial"/>
          <w:lang w:val="ro-RO"/>
        </w:rPr>
      </w:pPr>
    </w:p>
    <w:p w14:paraId="55D69B6D" w14:textId="77777777" w:rsidR="009478C3" w:rsidRPr="009964A7" w:rsidRDefault="009478C3" w:rsidP="00637DE9">
      <w:pPr>
        <w:ind w:left="720" w:hanging="720"/>
        <w:jc w:val="both"/>
        <w:rPr>
          <w:rFonts w:ascii="Arial" w:hAnsi="Arial" w:cs="Arial"/>
          <w:lang w:val="ro-RO"/>
        </w:rPr>
      </w:pPr>
    </w:p>
    <w:p w14:paraId="2515869B" w14:textId="77777777" w:rsidR="008B5900" w:rsidRPr="0059532F" w:rsidRDefault="008B5900" w:rsidP="00B51562">
      <w:pPr>
        <w:ind w:firstLine="720"/>
        <w:jc w:val="both"/>
        <w:rPr>
          <w:rFonts w:ascii="Arial" w:hAnsi="Arial" w:cs="Arial"/>
          <w:lang w:val="ro-RO"/>
        </w:rPr>
      </w:pPr>
    </w:p>
    <w:p w14:paraId="45D9B243" w14:textId="77777777" w:rsidR="003A2E2A" w:rsidRPr="0059532F" w:rsidRDefault="003A2E2A" w:rsidP="00D27514">
      <w:pPr>
        <w:jc w:val="both"/>
        <w:rPr>
          <w:rFonts w:ascii="Arial" w:hAnsi="Arial" w:cs="Arial"/>
          <w:b/>
          <w:lang w:val="ro-RO"/>
        </w:rPr>
      </w:pPr>
    </w:p>
    <w:p w14:paraId="4B9898E5" w14:textId="77777777" w:rsidR="003A2E2A" w:rsidRPr="0059532F" w:rsidRDefault="003A2E2A" w:rsidP="00D27514">
      <w:pPr>
        <w:pStyle w:val="Para0-2"/>
        <w:ind w:left="0" w:firstLine="0"/>
        <w:rPr>
          <w:rFonts w:ascii="Arial" w:hAnsi="Arial" w:cs="Arial"/>
          <w:b/>
          <w:sz w:val="20"/>
          <w:lang w:val="ro-RO"/>
        </w:rPr>
      </w:pPr>
      <w:r w:rsidRPr="0059532F">
        <w:rPr>
          <w:rFonts w:ascii="Arial" w:hAnsi="Arial" w:cs="Arial"/>
          <w:b/>
          <w:sz w:val="20"/>
          <w:lang w:val="ro-RO"/>
        </w:rPr>
        <w:t xml:space="preserve">Articolul </w:t>
      </w:r>
      <w:r w:rsidR="00427FBD" w:rsidRPr="0059532F">
        <w:rPr>
          <w:rFonts w:ascii="Arial" w:hAnsi="Arial" w:cs="Arial"/>
          <w:b/>
          <w:sz w:val="20"/>
          <w:lang w:val="ro-RO"/>
        </w:rPr>
        <w:t>3</w:t>
      </w:r>
      <w:r w:rsidR="008708DE" w:rsidRPr="0059532F">
        <w:rPr>
          <w:rFonts w:ascii="Arial" w:hAnsi="Arial" w:cs="Arial"/>
          <w:b/>
          <w:sz w:val="20"/>
          <w:lang w:val="ro-RO"/>
        </w:rPr>
        <w:tab/>
      </w:r>
      <w:r w:rsidR="008708DE" w:rsidRPr="0059532F">
        <w:rPr>
          <w:rFonts w:ascii="Arial" w:hAnsi="Arial" w:cs="Arial"/>
          <w:b/>
          <w:sz w:val="20"/>
          <w:lang w:val="ro-RO"/>
        </w:rPr>
        <w:tab/>
      </w:r>
      <w:r w:rsidRPr="0059532F">
        <w:rPr>
          <w:rFonts w:ascii="Arial" w:hAnsi="Arial" w:cs="Arial"/>
          <w:b/>
          <w:sz w:val="20"/>
          <w:lang w:val="ro-RO"/>
        </w:rPr>
        <w:t xml:space="preserve">OBIECTUL ACORDULUI </w:t>
      </w:r>
    </w:p>
    <w:p w14:paraId="382E59E4" w14:textId="77777777" w:rsidR="003A2E2A" w:rsidRPr="0059532F" w:rsidRDefault="003A2E2A" w:rsidP="00D27514">
      <w:pPr>
        <w:jc w:val="both"/>
        <w:rPr>
          <w:rFonts w:ascii="Arial" w:hAnsi="Arial" w:cs="Arial"/>
          <w:lang w:val="ro-RO"/>
        </w:rPr>
      </w:pPr>
    </w:p>
    <w:p w14:paraId="653B4B5B" w14:textId="7710E35B" w:rsidR="003A2E2A" w:rsidRPr="0059532F" w:rsidRDefault="00F04FEE" w:rsidP="00D27514">
      <w:pPr>
        <w:pStyle w:val="Para0-2"/>
        <w:numPr>
          <w:ilvl w:val="1"/>
          <w:numId w:val="3"/>
        </w:numPr>
        <w:rPr>
          <w:rFonts w:ascii="Arial" w:hAnsi="Arial" w:cs="Arial"/>
          <w:sz w:val="20"/>
          <w:lang w:val="ro-RO"/>
        </w:rPr>
      </w:pPr>
      <w:r w:rsidRPr="0059532F">
        <w:rPr>
          <w:rFonts w:ascii="Arial" w:hAnsi="Arial" w:cs="Arial"/>
          <w:sz w:val="20"/>
          <w:lang w:val="ro-RO"/>
        </w:rPr>
        <w:t>P</w:t>
      </w:r>
      <w:r w:rsidR="003A2E2A" w:rsidRPr="0059532F">
        <w:rPr>
          <w:rFonts w:ascii="Arial" w:hAnsi="Arial" w:cs="Arial"/>
          <w:sz w:val="20"/>
          <w:lang w:val="ro-RO"/>
        </w:rPr>
        <w:t>rezentul Acord stabil</w:t>
      </w:r>
      <w:r w:rsidRPr="0059532F">
        <w:rPr>
          <w:rFonts w:ascii="Arial" w:hAnsi="Arial" w:cs="Arial"/>
          <w:sz w:val="20"/>
          <w:lang w:val="ro-RO"/>
        </w:rPr>
        <w:t>eşte</w:t>
      </w:r>
      <w:r w:rsidR="003A2E2A" w:rsidRPr="0059532F">
        <w:rPr>
          <w:rFonts w:ascii="Arial" w:hAnsi="Arial" w:cs="Arial"/>
          <w:sz w:val="20"/>
          <w:lang w:val="ro-RO"/>
        </w:rPr>
        <w:t xml:space="preserve"> cadrul contractual pentru interconectarea dintre re</w:t>
      </w:r>
      <w:r w:rsidR="00A718F8" w:rsidRPr="0059532F">
        <w:rPr>
          <w:rFonts w:ascii="Arial" w:hAnsi="Arial" w:cs="Arial"/>
          <w:sz w:val="20"/>
          <w:lang w:val="ro-RO"/>
        </w:rPr>
        <w:t>ţ</w:t>
      </w:r>
      <w:r w:rsidR="003A2E2A" w:rsidRPr="0059532F">
        <w:rPr>
          <w:rFonts w:ascii="Arial" w:hAnsi="Arial" w:cs="Arial"/>
          <w:sz w:val="20"/>
          <w:lang w:val="ro-RO"/>
        </w:rPr>
        <w:t>elele Operator</w:t>
      </w:r>
      <w:r w:rsidR="00D41DDE" w:rsidRPr="0059532F">
        <w:rPr>
          <w:rFonts w:ascii="Arial" w:hAnsi="Arial" w:cs="Arial"/>
          <w:sz w:val="20"/>
          <w:lang w:val="ro-RO"/>
        </w:rPr>
        <w:t>ului</w:t>
      </w:r>
      <w:r w:rsidR="003A2E2A" w:rsidRPr="0059532F">
        <w:rPr>
          <w:rFonts w:ascii="Arial" w:hAnsi="Arial" w:cs="Arial"/>
          <w:sz w:val="20"/>
          <w:lang w:val="ro-RO"/>
        </w:rPr>
        <w:t xml:space="preserve"> </w:t>
      </w:r>
      <w:r w:rsidR="00A718F8" w:rsidRPr="0059532F">
        <w:rPr>
          <w:rFonts w:ascii="Arial" w:hAnsi="Arial" w:cs="Arial"/>
          <w:sz w:val="20"/>
          <w:lang w:val="ro-RO"/>
        </w:rPr>
        <w:t>ş</w:t>
      </w:r>
      <w:r w:rsidR="003A2E2A" w:rsidRPr="0059532F">
        <w:rPr>
          <w:rFonts w:ascii="Arial" w:hAnsi="Arial" w:cs="Arial"/>
          <w:sz w:val="20"/>
          <w:lang w:val="ro-RO"/>
        </w:rPr>
        <w:t xml:space="preserve">i </w:t>
      </w:r>
      <w:r w:rsidR="00C752D9" w:rsidRPr="0059532F">
        <w:rPr>
          <w:rFonts w:ascii="Arial" w:hAnsi="Arial" w:cs="Arial"/>
          <w:sz w:val="20"/>
          <w:lang w:val="ro-RO"/>
        </w:rPr>
        <w:t>Telekom Romania Mobile</w:t>
      </w:r>
      <w:r w:rsidR="003A2E2A" w:rsidRPr="0059532F">
        <w:rPr>
          <w:rFonts w:ascii="Arial" w:hAnsi="Arial" w:cs="Arial"/>
          <w:sz w:val="20"/>
          <w:lang w:val="ro-RO"/>
        </w:rPr>
        <w:t xml:space="preserve">. Acordul este </w:t>
      </w:r>
      <w:r w:rsidR="00A718F8" w:rsidRPr="0059532F">
        <w:rPr>
          <w:rFonts w:ascii="Arial" w:hAnsi="Arial" w:cs="Arial"/>
          <w:sz w:val="20"/>
          <w:lang w:val="ro-RO"/>
        </w:rPr>
        <w:t>î</w:t>
      </w:r>
      <w:r w:rsidR="003A2E2A" w:rsidRPr="0059532F">
        <w:rPr>
          <w:rFonts w:ascii="Arial" w:hAnsi="Arial" w:cs="Arial"/>
          <w:sz w:val="20"/>
          <w:lang w:val="ro-RO"/>
        </w:rPr>
        <w:t xml:space="preserve">ncheiat </w:t>
      </w:r>
      <w:r w:rsidR="00A718F8" w:rsidRPr="0059532F">
        <w:rPr>
          <w:rFonts w:ascii="Arial" w:hAnsi="Arial" w:cs="Arial"/>
          <w:sz w:val="20"/>
          <w:lang w:val="ro-RO"/>
        </w:rPr>
        <w:t>î</w:t>
      </w:r>
      <w:r w:rsidR="003A2E2A" w:rsidRPr="0059532F">
        <w:rPr>
          <w:rFonts w:ascii="Arial" w:hAnsi="Arial" w:cs="Arial"/>
          <w:sz w:val="20"/>
          <w:lang w:val="ro-RO"/>
        </w:rPr>
        <w:t>n conformitate cu prevederile Ordonan</w:t>
      </w:r>
      <w:r w:rsidR="00A718F8" w:rsidRPr="0059532F">
        <w:rPr>
          <w:rFonts w:ascii="Arial" w:hAnsi="Arial" w:cs="Arial"/>
          <w:sz w:val="20"/>
          <w:lang w:val="ro-RO"/>
        </w:rPr>
        <w:t>ţ</w:t>
      </w:r>
      <w:r w:rsidR="003A2E2A" w:rsidRPr="0059532F">
        <w:rPr>
          <w:rFonts w:ascii="Arial" w:hAnsi="Arial" w:cs="Arial"/>
          <w:sz w:val="20"/>
          <w:lang w:val="ro-RO"/>
        </w:rPr>
        <w:t>ei de Urgen</w:t>
      </w:r>
      <w:r w:rsidR="00A718F8" w:rsidRPr="0059532F">
        <w:rPr>
          <w:rFonts w:ascii="Arial" w:hAnsi="Arial" w:cs="Arial"/>
          <w:sz w:val="20"/>
          <w:lang w:val="ro-RO"/>
        </w:rPr>
        <w:t>ţă</w:t>
      </w:r>
      <w:r w:rsidR="008C0CBC" w:rsidRPr="0059532F">
        <w:rPr>
          <w:rFonts w:ascii="Arial" w:hAnsi="Arial" w:cs="Arial"/>
          <w:sz w:val="20"/>
          <w:lang w:val="ro-RO"/>
        </w:rPr>
        <w:t xml:space="preserve"> a Guvernului nr.</w:t>
      </w:r>
      <w:r w:rsidR="00D919F3" w:rsidRPr="0059532F">
        <w:rPr>
          <w:rFonts w:ascii="Arial" w:hAnsi="Arial" w:cs="Arial"/>
          <w:sz w:val="20"/>
          <w:lang w:val="ro-RO"/>
        </w:rPr>
        <w:t xml:space="preserve"> 111/2011 privind comunicatiile electronice</w:t>
      </w:r>
      <w:r w:rsidR="003A2E2A" w:rsidRPr="0059532F">
        <w:rPr>
          <w:rFonts w:ascii="Arial" w:hAnsi="Arial" w:cs="Arial"/>
          <w:snapToGrid w:val="0"/>
          <w:sz w:val="20"/>
          <w:lang w:val="ro-RO"/>
        </w:rPr>
        <w:t>,</w:t>
      </w:r>
      <w:r w:rsidR="00BF4CDA" w:rsidRPr="0059532F">
        <w:rPr>
          <w:rFonts w:ascii="Arial" w:hAnsi="Arial" w:cs="Arial"/>
          <w:snapToGrid w:val="0"/>
          <w:sz w:val="20"/>
          <w:lang w:val="ro-RO"/>
        </w:rPr>
        <w:t xml:space="preserve"> </w:t>
      </w:r>
      <w:r w:rsidR="00D76F56" w:rsidRPr="0059532F">
        <w:rPr>
          <w:rFonts w:ascii="Arial" w:hAnsi="Arial" w:cs="Arial"/>
          <w:snapToGrid w:val="0"/>
          <w:sz w:val="20"/>
          <w:lang w:val="ro-RO"/>
        </w:rPr>
        <w:t>cu cele ale Decizi</w:t>
      </w:r>
      <w:r w:rsidR="00B1640E" w:rsidRPr="0059532F">
        <w:rPr>
          <w:rFonts w:ascii="Arial" w:hAnsi="Arial" w:cs="Arial"/>
          <w:snapToGrid w:val="0"/>
          <w:sz w:val="20"/>
          <w:lang w:val="ro-RO"/>
        </w:rPr>
        <w:t>ilor</w:t>
      </w:r>
      <w:r w:rsidR="00D76F56" w:rsidRPr="0059532F">
        <w:rPr>
          <w:rFonts w:ascii="Arial" w:hAnsi="Arial" w:cs="Arial"/>
          <w:snapToGrid w:val="0"/>
          <w:sz w:val="20"/>
          <w:lang w:val="ro-RO"/>
        </w:rPr>
        <w:t xml:space="preserve"> </w:t>
      </w:r>
      <w:r w:rsidR="00BF4CDA" w:rsidRPr="0059532F">
        <w:rPr>
          <w:rFonts w:ascii="Arial" w:hAnsi="Arial" w:cs="Arial"/>
          <w:snapToGrid w:val="0"/>
          <w:sz w:val="20"/>
          <w:lang w:val="ro-RO"/>
        </w:rPr>
        <w:t xml:space="preserve">preşedintelui </w:t>
      </w:r>
      <w:r w:rsidR="00D76F56" w:rsidRPr="0059532F">
        <w:rPr>
          <w:rFonts w:ascii="Arial" w:hAnsi="Arial" w:cs="Arial"/>
          <w:snapToGrid w:val="0"/>
          <w:sz w:val="20"/>
          <w:lang w:val="ro-RO"/>
        </w:rPr>
        <w:t>AN</w:t>
      </w:r>
      <w:r w:rsidR="00BF4CDA" w:rsidRPr="0059532F">
        <w:rPr>
          <w:rFonts w:ascii="Arial" w:hAnsi="Arial" w:cs="Arial"/>
          <w:snapToGrid w:val="0"/>
          <w:sz w:val="20"/>
          <w:lang w:val="ro-RO"/>
        </w:rPr>
        <w:t>COM nr.</w:t>
      </w:r>
      <w:r w:rsidR="00012496" w:rsidRPr="0059532F">
        <w:rPr>
          <w:rFonts w:ascii="Arial" w:hAnsi="Arial" w:cs="Arial"/>
          <w:snapToGrid w:val="0"/>
          <w:sz w:val="20"/>
          <w:lang w:val="ro-RO"/>
        </w:rPr>
        <w:t xml:space="preserve"> 49/2018</w:t>
      </w:r>
      <w:r w:rsidR="00DD6B64" w:rsidRPr="0059532F">
        <w:rPr>
          <w:rFonts w:ascii="Arial" w:hAnsi="Arial" w:cs="Arial"/>
          <w:snapToGrid w:val="0"/>
          <w:sz w:val="20"/>
          <w:lang w:val="ro-RO"/>
        </w:rPr>
        <w:t>,</w:t>
      </w:r>
      <w:r w:rsidR="00B1640E" w:rsidRPr="0059532F">
        <w:rPr>
          <w:rFonts w:ascii="Arial" w:hAnsi="Arial" w:cs="Arial"/>
          <w:snapToGrid w:val="0"/>
          <w:sz w:val="20"/>
          <w:lang w:val="ro-RO"/>
        </w:rPr>
        <w:t xml:space="preserve"> </w:t>
      </w:r>
      <w:r w:rsidR="00DD6B64" w:rsidRPr="0059532F">
        <w:rPr>
          <w:rFonts w:ascii="Arial" w:hAnsi="Arial" w:cs="Arial"/>
          <w:snapToGrid w:val="0"/>
          <w:sz w:val="20"/>
          <w:lang w:val="ro-RO"/>
        </w:rPr>
        <w:t xml:space="preserve"> </w:t>
      </w:r>
      <w:r w:rsidR="00B1640E" w:rsidRPr="0059532F">
        <w:rPr>
          <w:rFonts w:ascii="Arial" w:hAnsi="Arial" w:cs="Arial"/>
          <w:snapToGrid w:val="0"/>
          <w:sz w:val="20"/>
          <w:lang w:val="ro-RO"/>
        </w:rPr>
        <w:t>315/2018</w:t>
      </w:r>
      <w:r w:rsidR="009D17C5" w:rsidRPr="0059532F">
        <w:rPr>
          <w:rFonts w:ascii="Arial" w:hAnsi="Arial" w:cs="Arial"/>
          <w:snapToGrid w:val="0"/>
          <w:sz w:val="20"/>
          <w:lang w:val="ro-RO"/>
        </w:rPr>
        <w:t>,</w:t>
      </w:r>
      <w:r w:rsidR="00DD6B64" w:rsidRPr="0059532F">
        <w:rPr>
          <w:rFonts w:ascii="Arial" w:hAnsi="Arial" w:cs="Arial"/>
          <w:snapToGrid w:val="0"/>
          <w:sz w:val="20"/>
          <w:lang w:val="ro-RO"/>
        </w:rPr>
        <w:t>1149/2018</w:t>
      </w:r>
      <w:r w:rsidR="009D17C5" w:rsidRPr="0059532F">
        <w:rPr>
          <w:rFonts w:ascii="Arial" w:hAnsi="Arial" w:cs="Arial"/>
          <w:snapToGrid w:val="0"/>
          <w:sz w:val="20"/>
          <w:lang w:val="ro-RO"/>
        </w:rPr>
        <w:t xml:space="preserve"> si 1309/2019</w:t>
      </w:r>
      <w:r w:rsidR="00B1640E" w:rsidRPr="0059532F">
        <w:rPr>
          <w:rFonts w:ascii="Arial" w:hAnsi="Arial" w:cs="Arial"/>
          <w:snapToGrid w:val="0"/>
          <w:sz w:val="20"/>
          <w:lang w:val="ro-RO"/>
        </w:rPr>
        <w:t xml:space="preserve">, </w:t>
      </w:r>
      <w:r w:rsidR="00012496" w:rsidRPr="0059532F">
        <w:rPr>
          <w:rFonts w:ascii="Arial" w:hAnsi="Arial" w:cs="Arial"/>
          <w:sz w:val="20"/>
          <w:lang w:val="ro-RO"/>
        </w:rPr>
        <w:t xml:space="preserve">ale </w:t>
      </w:r>
      <w:r w:rsidR="00012496" w:rsidRPr="0059532F">
        <w:rPr>
          <w:rFonts w:ascii="Arial" w:hAnsi="Arial" w:cs="Arial"/>
          <w:snapToGrid w:val="0"/>
          <w:sz w:val="20"/>
          <w:lang w:val="ro-RO"/>
        </w:rPr>
        <w:t>Decizi</w:t>
      </w:r>
      <w:r w:rsidR="009D17C5" w:rsidRPr="0059532F">
        <w:rPr>
          <w:rFonts w:ascii="Arial" w:hAnsi="Arial" w:cs="Arial"/>
          <w:snapToGrid w:val="0"/>
          <w:sz w:val="20"/>
          <w:lang w:val="ro-RO"/>
        </w:rPr>
        <w:t>ilor</w:t>
      </w:r>
      <w:r w:rsidR="00012496" w:rsidRPr="0059532F">
        <w:rPr>
          <w:rFonts w:ascii="Arial" w:hAnsi="Arial" w:cs="Arial"/>
          <w:snapToGrid w:val="0"/>
          <w:sz w:val="20"/>
          <w:lang w:val="ro-RO"/>
        </w:rPr>
        <w:t xml:space="preserve"> preşedintelui ANCOM nr. 38/2018</w:t>
      </w:r>
      <w:r w:rsidR="0042374C" w:rsidRPr="0059532F">
        <w:rPr>
          <w:rFonts w:ascii="Arial" w:hAnsi="Arial" w:cs="Arial"/>
          <w:snapToGrid w:val="0"/>
          <w:sz w:val="20"/>
          <w:lang w:val="ro-RO"/>
        </w:rPr>
        <w:t>,</w:t>
      </w:r>
      <w:r w:rsidR="00DD6B64" w:rsidRPr="0059532F">
        <w:rPr>
          <w:rFonts w:ascii="Arial" w:hAnsi="Arial" w:cs="Arial"/>
          <w:snapToGrid w:val="0"/>
          <w:sz w:val="20"/>
          <w:lang w:val="ro-RO"/>
        </w:rPr>
        <w:t xml:space="preserve"> 1179/2018</w:t>
      </w:r>
      <w:r w:rsidR="0042374C" w:rsidRPr="0059532F">
        <w:rPr>
          <w:rFonts w:ascii="Arial" w:hAnsi="Arial" w:cs="Arial"/>
          <w:snapToGrid w:val="0"/>
          <w:sz w:val="20"/>
          <w:lang w:val="ro-RO"/>
        </w:rPr>
        <w:t xml:space="preserve"> si 872/2020</w:t>
      </w:r>
      <w:r w:rsidR="00BF4CDA" w:rsidRPr="0059532F">
        <w:rPr>
          <w:rFonts w:ascii="Arial" w:hAnsi="Arial" w:cs="Arial"/>
          <w:snapToGrid w:val="0"/>
          <w:sz w:val="20"/>
          <w:lang w:val="ro-RO"/>
        </w:rPr>
        <w:t>,</w:t>
      </w:r>
      <w:r w:rsidR="00F95B68" w:rsidRPr="0059532F">
        <w:rPr>
          <w:rFonts w:ascii="Arial" w:hAnsi="Arial" w:cs="Arial"/>
          <w:snapToGrid w:val="0"/>
          <w:sz w:val="20"/>
          <w:lang w:val="ro-RO"/>
        </w:rPr>
        <w:t xml:space="preserve"> </w:t>
      </w:r>
      <w:r w:rsidR="0023227D" w:rsidRPr="0059532F">
        <w:rPr>
          <w:rFonts w:ascii="Arial" w:hAnsi="Arial" w:cs="Arial"/>
          <w:snapToGrid w:val="0"/>
          <w:sz w:val="20"/>
          <w:lang w:val="ro-RO"/>
        </w:rPr>
        <w:t>precum</w:t>
      </w:r>
      <w:r w:rsidR="0023227D" w:rsidRPr="0059532F">
        <w:rPr>
          <w:rFonts w:ascii="Arial" w:hAnsi="Arial" w:cs="Arial"/>
          <w:sz w:val="20"/>
          <w:lang w:val="ro-RO"/>
        </w:rPr>
        <w:t xml:space="preserve"> si </w:t>
      </w:r>
      <w:r w:rsidR="00F95B68" w:rsidRPr="0059532F">
        <w:rPr>
          <w:rFonts w:ascii="Arial" w:hAnsi="Arial" w:cs="Arial"/>
          <w:snapToGrid w:val="0"/>
          <w:sz w:val="20"/>
          <w:lang w:val="ro-RO"/>
        </w:rPr>
        <w:t xml:space="preserve">ale </w:t>
      </w:r>
      <w:r w:rsidR="00F95B68" w:rsidRPr="0059532F">
        <w:rPr>
          <w:rFonts w:ascii="Arial" w:hAnsi="Arial" w:cs="Arial"/>
          <w:sz w:val="20"/>
          <w:lang w:val="it-IT"/>
        </w:rPr>
        <w:t>Regulamentului Delegat (UE) 2021/654, emis de Comisia Europeană,</w:t>
      </w:r>
      <w:r w:rsidR="00BF4CDA" w:rsidRPr="0059532F">
        <w:rPr>
          <w:rFonts w:ascii="Arial" w:hAnsi="Arial" w:cs="Arial"/>
          <w:sz w:val="20"/>
          <w:lang w:val="ro-RO"/>
        </w:rPr>
        <w:t xml:space="preserve"> ale</w:t>
      </w:r>
      <w:r w:rsidR="003A2E2A" w:rsidRPr="0059532F">
        <w:rPr>
          <w:rFonts w:ascii="Arial" w:hAnsi="Arial" w:cs="Arial"/>
          <w:sz w:val="20"/>
          <w:lang w:val="ro-RO"/>
        </w:rPr>
        <w:t xml:space="preserve"> celorlalte acte normative</w:t>
      </w:r>
      <w:r w:rsidR="008B17BA" w:rsidRPr="0059532F">
        <w:rPr>
          <w:rFonts w:ascii="Arial" w:hAnsi="Arial" w:cs="Arial"/>
          <w:sz w:val="20"/>
          <w:lang w:val="ro-RO"/>
        </w:rPr>
        <w:t xml:space="preserve"> sau individuale, emise de A</w:t>
      </w:r>
      <w:r w:rsidR="00871A09" w:rsidRPr="0059532F">
        <w:rPr>
          <w:rFonts w:ascii="Arial" w:hAnsi="Arial" w:cs="Arial"/>
          <w:sz w:val="20"/>
          <w:lang w:val="ro-RO"/>
        </w:rPr>
        <w:t xml:space="preserve">utoritatea de </w:t>
      </w:r>
      <w:r w:rsidR="008B17BA" w:rsidRPr="0059532F">
        <w:rPr>
          <w:rFonts w:ascii="Arial" w:hAnsi="Arial" w:cs="Arial"/>
          <w:sz w:val="20"/>
          <w:lang w:val="ro-RO"/>
        </w:rPr>
        <w:t>R</w:t>
      </w:r>
      <w:r w:rsidR="00871A09" w:rsidRPr="0059532F">
        <w:rPr>
          <w:rFonts w:ascii="Arial" w:hAnsi="Arial" w:cs="Arial"/>
          <w:sz w:val="20"/>
          <w:lang w:val="ro-RO"/>
        </w:rPr>
        <w:t xml:space="preserve">eglementare sau </w:t>
      </w:r>
      <w:r w:rsidR="008B17BA" w:rsidRPr="0059532F">
        <w:rPr>
          <w:rFonts w:ascii="Arial" w:hAnsi="Arial" w:cs="Arial"/>
          <w:sz w:val="20"/>
          <w:lang w:val="ro-RO"/>
        </w:rPr>
        <w:t>a</w:t>
      </w:r>
      <w:r w:rsidR="00871A09" w:rsidRPr="0059532F">
        <w:rPr>
          <w:rFonts w:ascii="Arial" w:hAnsi="Arial" w:cs="Arial"/>
          <w:sz w:val="20"/>
          <w:lang w:val="ro-RO"/>
        </w:rPr>
        <w:t xml:space="preserve">ltă </w:t>
      </w:r>
      <w:r w:rsidR="008B17BA" w:rsidRPr="0059532F">
        <w:rPr>
          <w:rFonts w:ascii="Arial" w:hAnsi="Arial" w:cs="Arial"/>
          <w:sz w:val="20"/>
          <w:lang w:val="ro-RO"/>
        </w:rPr>
        <w:t>A</w:t>
      </w:r>
      <w:r w:rsidR="00871A09" w:rsidRPr="0059532F">
        <w:rPr>
          <w:rFonts w:ascii="Arial" w:hAnsi="Arial" w:cs="Arial"/>
          <w:sz w:val="20"/>
          <w:lang w:val="ro-RO"/>
        </w:rPr>
        <w:t xml:space="preserve">utoritate </w:t>
      </w:r>
      <w:r w:rsidR="008B17BA" w:rsidRPr="0059532F">
        <w:rPr>
          <w:rFonts w:ascii="Arial" w:hAnsi="Arial" w:cs="Arial"/>
          <w:sz w:val="20"/>
          <w:lang w:val="ro-RO"/>
        </w:rPr>
        <w:t>R</w:t>
      </w:r>
      <w:r w:rsidR="00871A09" w:rsidRPr="0059532F">
        <w:rPr>
          <w:rFonts w:ascii="Arial" w:hAnsi="Arial" w:cs="Arial"/>
          <w:sz w:val="20"/>
          <w:lang w:val="ro-RO"/>
        </w:rPr>
        <w:t>elevantă,</w:t>
      </w:r>
      <w:r w:rsidR="003A2E2A" w:rsidRPr="0059532F">
        <w:rPr>
          <w:rFonts w:ascii="Arial" w:hAnsi="Arial" w:cs="Arial"/>
          <w:sz w:val="20"/>
          <w:lang w:val="ro-RO"/>
        </w:rPr>
        <w:t xml:space="preserve"> incidente în materie</w:t>
      </w:r>
      <w:r w:rsidR="00BF4CDA" w:rsidRPr="0059532F">
        <w:rPr>
          <w:rFonts w:ascii="Arial" w:hAnsi="Arial" w:cs="Arial"/>
          <w:sz w:val="20"/>
          <w:lang w:val="ro-RO"/>
        </w:rPr>
        <w:t xml:space="preserve">, ale ORI şi ale </w:t>
      </w:r>
      <w:r w:rsidR="008043FB" w:rsidRPr="0059532F">
        <w:rPr>
          <w:rFonts w:ascii="Arial" w:hAnsi="Arial" w:cs="Arial"/>
          <w:sz w:val="20"/>
          <w:lang w:val="ro-RO"/>
        </w:rPr>
        <w:t>altor documente aplicabile</w:t>
      </w:r>
      <w:r w:rsidR="003A2E2A" w:rsidRPr="0059532F">
        <w:rPr>
          <w:rFonts w:ascii="Arial" w:hAnsi="Arial" w:cs="Arial"/>
          <w:sz w:val="20"/>
          <w:lang w:val="ro-RO"/>
        </w:rPr>
        <w:t>.</w:t>
      </w:r>
    </w:p>
    <w:p w14:paraId="2EC6BF7F" w14:textId="77777777" w:rsidR="003A2E2A" w:rsidRPr="0059532F" w:rsidRDefault="003A2E2A" w:rsidP="00D27514">
      <w:pPr>
        <w:jc w:val="both"/>
        <w:rPr>
          <w:rFonts w:ascii="Arial" w:hAnsi="Arial" w:cs="Arial"/>
          <w:lang w:val="ro-RO"/>
        </w:rPr>
      </w:pPr>
    </w:p>
    <w:p w14:paraId="19AD3206" w14:textId="77777777" w:rsidR="003820ED" w:rsidRPr="0059532F" w:rsidRDefault="003A2E2A" w:rsidP="00D27514">
      <w:pPr>
        <w:pStyle w:val="Para0-2"/>
        <w:numPr>
          <w:ilvl w:val="1"/>
          <w:numId w:val="3"/>
        </w:numPr>
        <w:rPr>
          <w:rFonts w:ascii="Arial" w:hAnsi="Arial" w:cs="Arial"/>
          <w:bCs/>
          <w:noProof/>
          <w:sz w:val="20"/>
          <w:lang w:val="ro-RO"/>
        </w:rPr>
      </w:pPr>
      <w:r w:rsidRPr="0059532F">
        <w:rPr>
          <w:rFonts w:ascii="Arial" w:hAnsi="Arial" w:cs="Arial"/>
          <w:sz w:val="20"/>
          <w:lang w:val="ro-RO"/>
        </w:rPr>
        <w:t>Acest Acord stabile</w:t>
      </w:r>
      <w:r w:rsidR="004210DF" w:rsidRPr="0059532F">
        <w:rPr>
          <w:rFonts w:ascii="Arial" w:hAnsi="Arial" w:cs="Arial"/>
          <w:sz w:val="20"/>
          <w:lang w:val="ro-RO"/>
        </w:rPr>
        <w:t>ş</w:t>
      </w:r>
      <w:r w:rsidRPr="0059532F">
        <w:rPr>
          <w:rFonts w:ascii="Arial" w:hAnsi="Arial" w:cs="Arial"/>
          <w:sz w:val="20"/>
          <w:lang w:val="ro-RO"/>
        </w:rPr>
        <w:t xml:space="preserve">te termenii </w:t>
      </w:r>
      <w:r w:rsidR="004210DF" w:rsidRPr="0059532F">
        <w:rPr>
          <w:rFonts w:ascii="Arial" w:hAnsi="Arial" w:cs="Arial"/>
          <w:sz w:val="20"/>
          <w:lang w:val="ro-RO"/>
        </w:rPr>
        <w:t>ş</w:t>
      </w:r>
      <w:r w:rsidRPr="0059532F">
        <w:rPr>
          <w:rFonts w:ascii="Arial" w:hAnsi="Arial" w:cs="Arial"/>
          <w:sz w:val="20"/>
          <w:lang w:val="ro-RO"/>
        </w:rPr>
        <w:t>i condi</w:t>
      </w:r>
      <w:r w:rsidR="004210DF" w:rsidRPr="0059532F">
        <w:rPr>
          <w:rFonts w:ascii="Arial" w:hAnsi="Arial" w:cs="Arial"/>
          <w:sz w:val="20"/>
          <w:lang w:val="ro-RO"/>
        </w:rPr>
        <w:t>ţ</w:t>
      </w:r>
      <w:r w:rsidRPr="0059532F">
        <w:rPr>
          <w:rFonts w:ascii="Arial" w:hAnsi="Arial" w:cs="Arial"/>
          <w:sz w:val="20"/>
          <w:lang w:val="ro-RO"/>
        </w:rPr>
        <w:t>iile care guverneaz</w:t>
      </w:r>
      <w:r w:rsidR="004210DF" w:rsidRPr="0059532F">
        <w:rPr>
          <w:rFonts w:ascii="Arial" w:hAnsi="Arial" w:cs="Arial"/>
          <w:sz w:val="20"/>
          <w:lang w:val="ro-RO"/>
        </w:rPr>
        <w:t>ă</w:t>
      </w:r>
      <w:r w:rsidRPr="0059532F">
        <w:rPr>
          <w:rFonts w:ascii="Arial" w:hAnsi="Arial" w:cs="Arial"/>
          <w:sz w:val="20"/>
          <w:lang w:val="ro-RO"/>
        </w:rPr>
        <w:t xml:space="preserve"> interconectarea dintre </w:t>
      </w:r>
      <w:r w:rsidR="00C752D9" w:rsidRPr="0059532F">
        <w:rPr>
          <w:rFonts w:ascii="Arial" w:hAnsi="Arial" w:cs="Arial"/>
          <w:sz w:val="20"/>
          <w:lang w:val="ro-RO"/>
        </w:rPr>
        <w:t>Telekom Romania Mobile</w:t>
      </w:r>
      <w:r w:rsidRPr="0059532F">
        <w:rPr>
          <w:rFonts w:ascii="Arial" w:hAnsi="Arial" w:cs="Arial"/>
          <w:sz w:val="20"/>
          <w:lang w:val="ro-RO"/>
        </w:rPr>
        <w:t xml:space="preserve"> </w:t>
      </w:r>
      <w:r w:rsidR="004210DF" w:rsidRPr="0059532F">
        <w:rPr>
          <w:rFonts w:ascii="Arial" w:hAnsi="Arial" w:cs="Arial"/>
          <w:sz w:val="20"/>
          <w:lang w:val="ro-RO"/>
        </w:rPr>
        <w:t>ş</w:t>
      </w:r>
      <w:r w:rsidRPr="0059532F">
        <w:rPr>
          <w:rFonts w:ascii="Arial" w:hAnsi="Arial" w:cs="Arial"/>
          <w:sz w:val="20"/>
          <w:lang w:val="ro-RO"/>
        </w:rPr>
        <w:t>i Operator, condi</w:t>
      </w:r>
      <w:r w:rsidR="004210DF" w:rsidRPr="0059532F">
        <w:rPr>
          <w:rFonts w:ascii="Arial" w:hAnsi="Arial" w:cs="Arial"/>
          <w:sz w:val="20"/>
          <w:lang w:val="ro-RO"/>
        </w:rPr>
        <w:t>ţ</w:t>
      </w:r>
      <w:r w:rsidRPr="0059532F">
        <w:rPr>
          <w:rFonts w:ascii="Arial" w:hAnsi="Arial" w:cs="Arial"/>
          <w:sz w:val="20"/>
          <w:lang w:val="ro-RO"/>
        </w:rPr>
        <w:t xml:space="preserve">iile tehnice </w:t>
      </w:r>
      <w:r w:rsidR="004210DF" w:rsidRPr="0059532F">
        <w:rPr>
          <w:rFonts w:ascii="Arial" w:hAnsi="Arial" w:cs="Arial"/>
          <w:sz w:val="20"/>
          <w:lang w:val="ro-RO"/>
        </w:rPr>
        <w:t>ş</w:t>
      </w:r>
      <w:r w:rsidRPr="0059532F">
        <w:rPr>
          <w:rFonts w:ascii="Arial" w:hAnsi="Arial" w:cs="Arial"/>
          <w:sz w:val="20"/>
          <w:lang w:val="ro-RO"/>
        </w:rPr>
        <w:t>i comerciale ale interconect</w:t>
      </w:r>
      <w:r w:rsidR="004210DF" w:rsidRPr="0059532F">
        <w:rPr>
          <w:rFonts w:ascii="Arial" w:hAnsi="Arial" w:cs="Arial"/>
          <w:sz w:val="20"/>
          <w:lang w:val="ro-RO"/>
        </w:rPr>
        <w:t>ă</w:t>
      </w:r>
      <w:r w:rsidR="00F14FC8" w:rsidRPr="0059532F">
        <w:rPr>
          <w:rFonts w:ascii="Arial" w:hAnsi="Arial" w:cs="Arial"/>
          <w:sz w:val="20"/>
          <w:lang w:val="ro-RO"/>
        </w:rPr>
        <w:t xml:space="preserve">rii, drepturile şi obligaţiile </w:t>
      </w:r>
      <w:r w:rsidRPr="0059532F">
        <w:rPr>
          <w:rFonts w:ascii="Arial" w:hAnsi="Arial" w:cs="Arial"/>
          <w:sz w:val="20"/>
          <w:lang w:val="ro-RO"/>
        </w:rPr>
        <w:t>Părţilor referitoare la prestarea serviciilor de interconectare</w:t>
      </w:r>
      <w:r w:rsidR="0020315D" w:rsidRPr="0059532F">
        <w:rPr>
          <w:rFonts w:ascii="Arial" w:hAnsi="Arial" w:cs="Arial"/>
          <w:sz w:val="20"/>
          <w:lang w:val="ro-RO"/>
        </w:rPr>
        <w:t>,</w:t>
      </w:r>
      <w:r w:rsidRPr="0059532F">
        <w:rPr>
          <w:rFonts w:ascii="Arial" w:hAnsi="Arial" w:cs="Arial"/>
          <w:sz w:val="20"/>
          <w:lang w:val="ro-RO"/>
        </w:rPr>
        <w:t xml:space="preserve"> precum </w:t>
      </w:r>
      <w:r w:rsidR="004210DF" w:rsidRPr="0059532F">
        <w:rPr>
          <w:rFonts w:ascii="Arial" w:hAnsi="Arial" w:cs="Arial"/>
          <w:sz w:val="20"/>
          <w:lang w:val="ro-RO"/>
        </w:rPr>
        <w:t>ş</w:t>
      </w:r>
      <w:r w:rsidRPr="0059532F">
        <w:rPr>
          <w:rFonts w:ascii="Arial" w:hAnsi="Arial" w:cs="Arial"/>
          <w:sz w:val="20"/>
          <w:lang w:val="ro-RO"/>
        </w:rPr>
        <w:t xml:space="preserve">i prestarea de servicii asociate interconectarii </w:t>
      </w:r>
      <w:r w:rsidR="004210DF" w:rsidRPr="0059532F">
        <w:rPr>
          <w:rFonts w:ascii="Arial" w:hAnsi="Arial" w:cs="Arial"/>
          <w:sz w:val="20"/>
          <w:lang w:val="ro-RO"/>
        </w:rPr>
        <w:t>ş</w:t>
      </w:r>
      <w:r w:rsidRPr="0059532F">
        <w:rPr>
          <w:rFonts w:ascii="Arial" w:hAnsi="Arial" w:cs="Arial"/>
          <w:sz w:val="20"/>
          <w:lang w:val="ro-RO"/>
        </w:rPr>
        <w:t>i a al</w:t>
      </w:r>
      <w:r w:rsidR="00F14FC8" w:rsidRPr="0059532F">
        <w:rPr>
          <w:rFonts w:ascii="Arial" w:hAnsi="Arial" w:cs="Arial"/>
          <w:sz w:val="20"/>
          <w:lang w:val="ro-RO"/>
        </w:rPr>
        <w:t>t</w:t>
      </w:r>
      <w:r w:rsidR="0020315D" w:rsidRPr="0059532F">
        <w:rPr>
          <w:rFonts w:ascii="Arial" w:hAnsi="Arial" w:cs="Arial"/>
          <w:sz w:val="20"/>
          <w:lang w:val="ro-RO"/>
        </w:rPr>
        <w:t>or</w:t>
      </w:r>
      <w:r w:rsidR="00F14FC8" w:rsidRPr="0059532F">
        <w:rPr>
          <w:rFonts w:ascii="Arial" w:hAnsi="Arial" w:cs="Arial"/>
          <w:sz w:val="20"/>
          <w:lang w:val="ro-RO"/>
        </w:rPr>
        <w:t xml:space="preserve"> servicii, dac</w:t>
      </w:r>
      <w:r w:rsidR="004210DF" w:rsidRPr="0059532F">
        <w:rPr>
          <w:rFonts w:ascii="Arial" w:hAnsi="Arial" w:cs="Arial"/>
          <w:sz w:val="20"/>
          <w:lang w:val="ro-RO"/>
        </w:rPr>
        <w:t>ă</w:t>
      </w:r>
      <w:r w:rsidR="00F14FC8" w:rsidRPr="0059532F">
        <w:rPr>
          <w:rFonts w:ascii="Arial" w:hAnsi="Arial" w:cs="Arial"/>
          <w:sz w:val="20"/>
          <w:lang w:val="ro-RO"/>
        </w:rPr>
        <w:t xml:space="preserve"> </w:t>
      </w:r>
      <w:r w:rsidRPr="0059532F">
        <w:rPr>
          <w:rFonts w:ascii="Arial" w:hAnsi="Arial" w:cs="Arial"/>
          <w:sz w:val="20"/>
          <w:lang w:val="ro-RO"/>
        </w:rPr>
        <w:t>este cazul</w:t>
      </w:r>
      <w:r w:rsidR="0020315D" w:rsidRPr="0059532F">
        <w:rPr>
          <w:rFonts w:ascii="Arial" w:hAnsi="Arial" w:cs="Arial"/>
          <w:sz w:val="20"/>
          <w:lang w:val="ro-RO"/>
        </w:rPr>
        <w:t>.</w:t>
      </w:r>
      <w:r w:rsidRPr="0059532F">
        <w:rPr>
          <w:rFonts w:ascii="Arial" w:hAnsi="Arial" w:cs="Arial"/>
          <w:sz w:val="20"/>
          <w:lang w:val="ro-RO"/>
        </w:rPr>
        <w:t xml:space="preserve"> </w:t>
      </w:r>
      <w:r w:rsidR="0020315D" w:rsidRPr="0059532F">
        <w:rPr>
          <w:rFonts w:ascii="Arial" w:hAnsi="Arial" w:cs="Arial"/>
          <w:sz w:val="20"/>
          <w:lang w:val="ro-RO"/>
        </w:rPr>
        <w:t>O</w:t>
      </w:r>
      <w:r w:rsidRPr="0059532F">
        <w:rPr>
          <w:rFonts w:ascii="Arial" w:hAnsi="Arial" w:cs="Arial"/>
          <w:sz w:val="20"/>
          <w:lang w:val="ro-RO"/>
        </w:rPr>
        <w:t>biect</w:t>
      </w:r>
      <w:r w:rsidR="0020315D" w:rsidRPr="0059532F">
        <w:rPr>
          <w:rFonts w:ascii="Arial" w:hAnsi="Arial" w:cs="Arial"/>
          <w:sz w:val="20"/>
          <w:lang w:val="ro-RO"/>
        </w:rPr>
        <w:t>ul</w:t>
      </w:r>
      <w:r w:rsidR="00080406" w:rsidRPr="0059532F">
        <w:rPr>
          <w:rFonts w:ascii="Arial" w:hAnsi="Arial" w:cs="Arial"/>
          <w:sz w:val="20"/>
          <w:lang w:val="ro-RO"/>
        </w:rPr>
        <w:t xml:space="preserve"> </w:t>
      </w:r>
      <w:r w:rsidR="00AD1525" w:rsidRPr="0059532F">
        <w:rPr>
          <w:rFonts w:ascii="Arial" w:hAnsi="Arial" w:cs="Arial"/>
          <w:sz w:val="20"/>
          <w:lang w:val="ro-RO"/>
        </w:rPr>
        <w:t xml:space="preserve"> </w:t>
      </w:r>
      <w:r w:rsidR="0020315D" w:rsidRPr="0059532F">
        <w:rPr>
          <w:rFonts w:ascii="Arial" w:hAnsi="Arial" w:cs="Arial"/>
          <w:sz w:val="20"/>
          <w:lang w:val="ro-RO"/>
        </w:rPr>
        <w:t xml:space="preserve">Acordului il constituie </w:t>
      </w:r>
      <w:r w:rsidR="00AD1525" w:rsidRPr="0059532F">
        <w:rPr>
          <w:rFonts w:ascii="Arial" w:hAnsi="Arial" w:cs="Arial"/>
          <w:sz w:val="20"/>
          <w:lang w:val="ro-RO"/>
        </w:rPr>
        <w:t>serviciile agreate de către Părţi astfel cum sunt prezentate în Anexa 2.</w:t>
      </w:r>
      <w:r w:rsidR="003820ED" w:rsidRPr="0059532F">
        <w:rPr>
          <w:rFonts w:ascii="Arial" w:hAnsi="Arial" w:cs="Arial"/>
          <w:sz w:val="20"/>
          <w:lang w:val="ro-RO"/>
        </w:rPr>
        <w:t xml:space="preserve"> Părţile convin că Acordul se aplică exclusiv acelor servicii </w:t>
      </w:r>
      <w:r w:rsidR="0020315D" w:rsidRPr="0059532F">
        <w:rPr>
          <w:rFonts w:ascii="Arial" w:hAnsi="Arial" w:cs="Arial"/>
          <w:sz w:val="20"/>
          <w:lang w:val="ro-RO"/>
        </w:rPr>
        <w:t xml:space="preserve">din Anexa 2 </w:t>
      </w:r>
      <w:r w:rsidR="003820ED" w:rsidRPr="0059532F">
        <w:rPr>
          <w:rFonts w:ascii="Arial" w:hAnsi="Arial" w:cs="Arial"/>
          <w:sz w:val="20"/>
          <w:lang w:val="ro-RO"/>
        </w:rPr>
        <w:t>menţionate expres de către Părţi ca fiind aplicabile</w:t>
      </w:r>
      <w:r w:rsidR="0020315D" w:rsidRPr="0059532F">
        <w:rPr>
          <w:rFonts w:ascii="Arial" w:hAnsi="Arial" w:cs="Arial"/>
          <w:sz w:val="20"/>
          <w:lang w:val="ro-RO"/>
        </w:rPr>
        <w:t>, Acordul neputand fi extins pe cale de interpretare in privinta altor servicii care nu au fost agreate de Parti ca facand  obiectul acestuia.</w:t>
      </w:r>
      <w:r w:rsidR="003820ED" w:rsidRPr="0059532F">
        <w:rPr>
          <w:rFonts w:ascii="Arial" w:hAnsi="Arial" w:cs="Arial"/>
          <w:sz w:val="20"/>
          <w:lang w:val="ro-RO"/>
        </w:rPr>
        <w:t xml:space="preserve"> </w:t>
      </w:r>
      <w:r w:rsidR="00A6168E" w:rsidRPr="0059532F">
        <w:rPr>
          <w:rFonts w:ascii="Arial" w:hAnsi="Arial" w:cs="Arial"/>
          <w:sz w:val="20"/>
          <w:lang w:val="ro-RO"/>
        </w:rPr>
        <w:t xml:space="preserve">Pentru claritate, </w:t>
      </w:r>
      <w:r w:rsidR="00A6168E" w:rsidRPr="0059532F">
        <w:rPr>
          <w:rFonts w:ascii="Arial" w:hAnsi="Arial" w:cs="Arial"/>
          <w:bCs/>
          <w:noProof/>
          <w:sz w:val="20"/>
          <w:lang w:val="ro-RO"/>
        </w:rPr>
        <w:t>c</w:t>
      </w:r>
      <w:r w:rsidR="003820ED" w:rsidRPr="0059532F">
        <w:rPr>
          <w:rFonts w:ascii="Arial" w:hAnsi="Arial" w:cs="Arial"/>
          <w:bCs/>
          <w:noProof/>
          <w:sz w:val="20"/>
          <w:lang w:val="ro-RO"/>
        </w:rPr>
        <w:t xml:space="preserve">lauzele Acordului care vizează unul sau mai multe servicii de interconectare şi/sau servicii asociate interconectării </w:t>
      </w:r>
      <w:r w:rsidR="00DA3D8F" w:rsidRPr="0059532F">
        <w:rPr>
          <w:rFonts w:ascii="Arial" w:hAnsi="Arial" w:cs="Arial"/>
          <w:bCs/>
          <w:noProof/>
          <w:sz w:val="20"/>
          <w:lang w:val="ro-RO"/>
        </w:rPr>
        <w:t xml:space="preserve">şi/sau servicii în legătură cu portabilitatea numerelor </w:t>
      </w:r>
      <w:r w:rsidR="003820ED" w:rsidRPr="0059532F">
        <w:rPr>
          <w:rFonts w:ascii="Arial" w:hAnsi="Arial" w:cs="Arial"/>
          <w:bCs/>
          <w:noProof/>
          <w:sz w:val="20"/>
          <w:lang w:val="ro-RO"/>
        </w:rPr>
        <w:t xml:space="preserve">sunt aplicabile acestora doar în cazul şi în măsura în care </w:t>
      </w:r>
      <w:r w:rsidR="00DA3D8F" w:rsidRPr="0059532F">
        <w:rPr>
          <w:rFonts w:ascii="Arial" w:hAnsi="Arial" w:cs="Arial"/>
          <w:bCs/>
          <w:noProof/>
          <w:sz w:val="20"/>
          <w:lang w:val="ro-RO"/>
        </w:rPr>
        <w:t>aceste servicii</w:t>
      </w:r>
      <w:r w:rsidR="003820ED" w:rsidRPr="0059532F">
        <w:rPr>
          <w:rFonts w:ascii="Arial" w:hAnsi="Arial" w:cs="Arial"/>
          <w:bCs/>
          <w:noProof/>
          <w:sz w:val="20"/>
          <w:lang w:val="ro-RO"/>
        </w:rPr>
        <w:t xml:space="preserve"> a</w:t>
      </w:r>
      <w:r w:rsidR="00DA3D8F" w:rsidRPr="0059532F">
        <w:rPr>
          <w:rFonts w:ascii="Arial" w:hAnsi="Arial" w:cs="Arial"/>
          <w:bCs/>
          <w:noProof/>
          <w:sz w:val="20"/>
          <w:lang w:val="ro-RO"/>
        </w:rPr>
        <w:t>u fost menţionate</w:t>
      </w:r>
      <w:r w:rsidR="003820ED" w:rsidRPr="0059532F">
        <w:rPr>
          <w:rFonts w:ascii="Arial" w:hAnsi="Arial" w:cs="Arial"/>
          <w:bCs/>
          <w:noProof/>
          <w:sz w:val="20"/>
          <w:lang w:val="ro-RO"/>
        </w:rPr>
        <w:t xml:space="preserve"> expres de către Părţi </w:t>
      </w:r>
      <w:r w:rsidR="00DA3D8F" w:rsidRPr="0059532F">
        <w:rPr>
          <w:rFonts w:ascii="Arial" w:hAnsi="Arial" w:cs="Arial"/>
          <w:bCs/>
          <w:noProof/>
          <w:sz w:val="20"/>
          <w:lang w:val="ro-RO"/>
        </w:rPr>
        <w:t xml:space="preserve">ca fiind aplicabile </w:t>
      </w:r>
      <w:r w:rsidR="003820ED" w:rsidRPr="0059532F">
        <w:rPr>
          <w:rFonts w:ascii="Arial" w:hAnsi="Arial" w:cs="Arial"/>
          <w:bCs/>
          <w:noProof/>
          <w:sz w:val="20"/>
          <w:lang w:val="ro-RO"/>
        </w:rPr>
        <w:t>conform celor de mai sus.</w:t>
      </w:r>
    </w:p>
    <w:p w14:paraId="2464BD37" w14:textId="77777777" w:rsidR="003A2E2A" w:rsidRPr="0059532F" w:rsidRDefault="003A2E2A" w:rsidP="00D27514">
      <w:pPr>
        <w:jc w:val="both"/>
        <w:rPr>
          <w:rFonts w:ascii="Arial" w:hAnsi="Arial" w:cs="Arial"/>
          <w:lang w:val="ro-RO"/>
        </w:rPr>
      </w:pPr>
    </w:p>
    <w:p w14:paraId="47BBA0D3" w14:textId="77777777" w:rsidR="00AB3DC1" w:rsidRPr="0059532F" w:rsidRDefault="003A2E2A" w:rsidP="004F2817">
      <w:pPr>
        <w:pStyle w:val="Para0-2"/>
        <w:numPr>
          <w:ilvl w:val="1"/>
          <w:numId w:val="3"/>
        </w:numPr>
        <w:rPr>
          <w:rFonts w:ascii="Arial" w:hAnsi="Arial" w:cs="Arial"/>
          <w:sz w:val="20"/>
          <w:lang w:val="ro-RO"/>
        </w:rPr>
      </w:pPr>
      <w:r w:rsidRPr="0059532F">
        <w:rPr>
          <w:rFonts w:ascii="Arial" w:hAnsi="Arial" w:cs="Arial"/>
          <w:sz w:val="20"/>
          <w:lang w:val="ro-RO"/>
        </w:rPr>
        <w:t xml:space="preserve">Serviciile </w:t>
      </w:r>
      <w:r w:rsidR="0004024F" w:rsidRPr="0059532F">
        <w:rPr>
          <w:rFonts w:ascii="Arial" w:hAnsi="Arial" w:cs="Arial"/>
          <w:sz w:val="20"/>
          <w:lang w:val="ro-RO"/>
        </w:rPr>
        <w:t>principale</w:t>
      </w:r>
      <w:r w:rsidRPr="0059532F">
        <w:rPr>
          <w:rFonts w:ascii="Arial" w:hAnsi="Arial" w:cs="Arial"/>
          <w:sz w:val="20"/>
          <w:lang w:val="ro-RO"/>
        </w:rPr>
        <w:t xml:space="preserve"> ce pot fi reglementate de acest Acord s</w:t>
      </w:r>
      <w:r w:rsidR="004210DF" w:rsidRPr="0059532F">
        <w:rPr>
          <w:rFonts w:ascii="Arial" w:hAnsi="Arial" w:cs="Arial"/>
          <w:sz w:val="20"/>
          <w:lang w:val="ro-RO"/>
        </w:rPr>
        <w:t>u</w:t>
      </w:r>
      <w:r w:rsidRPr="0059532F">
        <w:rPr>
          <w:rFonts w:ascii="Arial" w:hAnsi="Arial" w:cs="Arial"/>
          <w:sz w:val="20"/>
          <w:lang w:val="ro-RO"/>
        </w:rPr>
        <w:t xml:space="preserve">nt </w:t>
      </w:r>
      <w:r w:rsidR="003D6AE0" w:rsidRPr="0059532F">
        <w:rPr>
          <w:rFonts w:ascii="Arial" w:hAnsi="Arial" w:cs="Arial"/>
          <w:sz w:val="20"/>
          <w:lang w:val="ro-RO"/>
        </w:rPr>
        <w:t>servicii de interconectare</w:t>
      </w:r>
      <w:r w:rsidR="00AB3DC1" w:rsidRPr="0059532F">
        <w:rPr>
          <w:rFonts w:ascii="Arial" w:hAnsi="Arial" w:cs="Arial"/>
          <w:sz w:val="20"/>
          <w:lang w:val="ro-RO"/>
        </w:rPr>
        <w:t xml:space="preserve"> si</w:t>
      </w:r>
      <w:r w:rsidR="003D6AE0" w:rsidRPr="0059532F">
        <w:rPr>
          <w:rFonts w:ascii="Arial" w:hAnsi="Arial" w:cs="Arial"/>
          <w:sz w:val="20"/>
          <w:lang w:val="ro-RO"/>
        </w:rPr>
        <w:t xml:space="preserve"> servicii asociate interconectării</w:t>
      </w:r>
      <w:r w:rsidR="007676DC" w:rsidRPr="0059532F">
        <w:rPr>
          <w:rFonts w:ascii="Arial" w:hAnsi="Arial" w:cs="Arial"/>
          <w:sz w:val="20"/>
          <w:lang w:val="ro-RO"/>
        </w:rPr>
        <w:t>, lista serviciilor ce urmeaza a fi furnizate putand fi completata de catre Telekom Romania Mobile in conformitate cu prevederile Acordului</w:t>
      </w:r>
      <w:r w:rsidR="003D6AE0" w:rsidRPr="0059532F">
        <w:rPr>
          <w:rFonts w:ascii="Arial" w:hAnsi="Arial" w:cs="Arial"/>
          <w:sz w:val="20"/>
          <w:lang w:val="ro-RO"/>
        </w:rPr>
        <w:t>.</w:t>
      </w:r>
    </w:p>
    <w:p w14:paraId="0415A130" w14:textId="77777777" w:rsidR="00AB3DC1" w:rsidRPr="0059532F" w:rsidRDefault="00AB3DC1" w:rsidP="00AB3DC1">
      <w:pPr>
        <w:pStyle w:val="Para0-2"/>
        <w:ind w:left="0" w:firstLine="0"/>
        <w:rPr>
          <w:rFonts w:ascii="Arial" w:hAnsi="Arial" w:cs="Arial"/>
          <w:sz w:val="20"/>
          <w:lang w:val="ro-RO"/>
        </w:rPr>
      </w:pPr>
    </w:p>
    <w:p w14:paraId="4CD55C71" w14:textId="26421E78" w:rsidR="004F2817" w:rsidRPr="0059532F" w:rsidRDefault="003D6AE0" w:rsidP="004F2817">
      <w:pPr>
        <w:pStyle w:val="Para0-2"/>
        <w:numPr>
          <w:ilvl w:val="1"/>
          <w:numId w:val="3"/>
        </w:numPr>
        <w:rPr>
          <w:rFonts w:ascii="Arial" w:hAnsi="Arial" w:cs="Arial"/>
          <w:sz w:val="20"/>
          <w:lang w:val="ro-RO"/>
        </w:rPr>
      </w:pPr>
      <w:r w:rsidRPr="0059532F">
        <w:rPr>
          <w:rFonts w:ascii="Arial" w:hAnsi="Arial" w:cs="Arial"/>
          <w:sz w:val="20"/>
          <w:lang w:val="ro-RO"/>
        </w:rPr>
        <w:t xml:space="preserve">Serviciile de interconectare </w:t>
      </w:r>
      <w:r w:rsidR="00714970" w:rsidRPr="0059532F">
        <w:rPr>
          <w:rFonts w:ascii="Arial" w:hAnsi="Arial" w:cs="Arial"/>
          <w:sz w:val="20"/>
          <w:lang w:val="ro-RO"/>
        </w:rPr>
        <w:t xml:space="preserve">furnizate de </w:t>
      </w:r>
      <w:r w:rsidR="00C752D9" w:rsidRPr="0059532F">
        <w:rPr>
          <w:rFonts w:ascii="Arial" w:hAnsi="Arial" w:cs="Arial"/>
          <w:sz w:val="20"/>
          <w:lang w:val="ro-RO"/>
        </w:rPr>
        <w:t>Telekom Romania Mobile</w:t>
      </w:r>
      <w:r w:rsidR="00AB3DC1" w:rsidRPr="0059532F">
        <w:rPr>
          <w:rFonts w:ascii="Arial" w:hAnsi="Arial" w:cs="Arial"/>
          <w:sz w:val="20"/>
          <w:lang w:val="ro-RO"/>
        </w:rPr>
        <w:t xml:space="preserve"> </w:t>
      </w:r>
      <w:r w:rsidR="008C4EAC" w:rsidRPr="0059532F">
        <w:rPr>
          <w:rFonts w:ascii="Arial" w:hAnsi="Arial" w:cs="Arial"/>
          <w:sz w:val="20"/>
          <w:lang w:val="ro-RO"/>
        </w:rPr>
        <w:t xml:space="preserve">sunt servicii de terminare la puncte mobile a apelurilor de telefonie </w:t>
      </w:r>
      <w:r w:rsidR="00714970" w:rsidRPr="0059532F">
        <w:rPr>
          <w:rFonts w:ascii="Arial" w:hAnsi="Arial" w:cs="Arial"/>
          <w:sz w:val="20"/>
          <w:lang w:val="ro-RO"/>
        </w:rPr>
        <w:t>(</w:t>
      </w:r>
      <w:r w:rsidR="008C4EAC" w:rsidRPr="0059532F">
        <w:rPr>
          <w:rFonts w:ascii="Arial" w:hAnsi="Arial" w:cs="Arial"/>
          <w:sz w:val="20"/>
          <w:lang w:val="ro-RO"/>
        </w:rPr>
        <w:t>reglementate prin Decizi</w:t>
      </w:r>
      <w:r w:rsidR="0077245B" w:rsidRPr="0059532F">
        <w:rPr>
          <w:rFonts w:ascii="Arial" w:hAnsi="Arial" w:cs="Arial"/>
          <w:sz w:val="20"/>
          <w:lang w:val="ro-RO"/>
        </w:rPr>
        <w:t>ile</w:t>
      </w:r>
      <w:r w:rsidR="008C4EAC" w:rsidRPr="0059532F">
        <w:rPr>
          <w:rFonts w:ascii="Arial" w:hAnsi="Arial" w:cs="Arial"/>
          <w:sz w:val="20"/>
          <w:lang w:val="ro-RO"/>
        </w:rPr>
        <w:t xml:space="preserve"> preşedintelui Autorităţii Naţionale pentru Administrare şi Reglementare în Comunicaţii nr.</w:t>
      </w:r>
      <w:r w:rsidR="0076416E" w:rsidRPr="0059532F">
        <w:rPr>
          <w:rFonts w:ascii="Arial" w:hAnsi="Arial" w:cs="Arial"/>
          <w:sz w:val="20"/>
          <w:lang w:val="ro-RO"/>
        </w:rPr>
        <w:t xml:space="preserve"> 49/2018</w:t>
      </w:r>
      <w:r w:rsidR="00DD6B64" w:rsidRPr="0059532F">
        <w:rPr>
          <w:rFonts w:ascii="Arial" w:hAnsi="Arial" w:cs="Arial"/>
          <w:sz w:val="20"/>
          <w:lang w:val="ro-RO"/>
        </w:rPr>
        <w:t>,</w:t>
      </w:r>
      <w:r w:rsidR="0077245B" w:rsidRPr="0059532F">
        <w:rPr>
          <w:rFonts w:ascii="Arial" w:hAnsi="Arial" w:cs="Arial"/>
          <w:sz w:val="20"/>
          <w:lang w:val="ro-RO"/>
        </w:rPr>
        <w:t xml:space="preserve"> 315/2018</w:t>
      </w:r>
      <w:r w:rsidR="009D17C5" w:rsidRPr="0059532F">
        <w:rPr>
          <w:rFonts w:ascii="Arial" w:hAnsi="Arial" w:cs="Arial"/>
          <w:sz w:val="20"/>
          <w:lang w:val="ro-RO"/>
        </w:rPr>
        <w:t>,</w:t>
      </w:r>
      <w:r w:rsidR="00DD6B64" w:rsidRPr="0059532F">
        <w:rPr>
          <w:rFonts w:ascii="Arial" w:hAnsi="Arial" w:cs="Arial"/>
          <w:sz w:val="20"/>
          <w:lang w:val="ro-RO"/>
        </w:rPr>
        <w:t>1149/2018</w:t>
      </w:r>
      <w:r w:rsidR="009D17C5" w:rsidRPr="0059532F">
        <w:rPr>
          <w:rFonts w:ascii="Arial" w:hAnsi="Arial" w:cs="Arial"/>
          <w:sz w:val="20"/>
          <w:lang w:val="ro-RO"/>
        </w:rPr>
        <w:t xml:space="preserve"> si 1309/2019</w:t>
      </w:r>
      <w:ins w:id="20" w:author="Niculae Elena" w:date="2021-06-23T17:58:00Z">
        <w:r w:rsidR="00F70ED1" w:rsidRPr="0059532F">
          <w:rPr>
            <w:rFonts w:ascii="Arial" w:hAnsi="Arial" w:cs="Arial"/>
            <w:sz w:val="20"/>
            <w:lang w:val="ro-RO"/>
          </w:rPr>
          <w:t xml:space="preserve"> </w:t>
        </w:r>
      </w:ins>
      <w:r w:rsidR="00F70ED1" w:rsidRPr="0059532F">
        <w:rPr>
          <w:rFonts w:ascii="Arial" w:hAnsi="Arial" w:cs="Arial"/>
          <w:sz w:val="20"/>
          <w:lang w:val="ro-RO"/>
        </w:rPr>
        <w:t xml:space="preserve">si prin </w:t>
      </w:r>
      <w:r w:rsidR="00F70ED1" w:rsidRPr="0059532F">
        <w:rPr>
          <w:rFonts w:ascii="Arial" w:hAnsi="Arial" w:cs="Arial"/>
          <w:sz w:val="20"/>
          <w:lang w:val="it-IT"/>
        </w:rPr>
        <w:t>Regulamentul Delegat (UE) 2021/654, emis de Comisia Europeană</w:t>
      </w:r>
      <w:r w:rsidR="00714970" w:rsidRPr="0059532F">
        <w:rPr>
          <w:rFonts w:ascii="Arial" w:hAnsi="Arial" w:cs="Arial"/>
          <w:sz w:val="20"/>
          <w:lang w:val="ro-RO"/>
        </w:rPr>
        <w:t>)</w:t>
      </w:r>
      <w:r w:rsidR="0077245B" w:rsidRPr="0059532F">
        <w:rPr>
          <w:rFonts w:ascii="Arial" w:hAnsi="Arial" w:cs="Arial"/>
          <w:sz w:val="20"/>
          <w:lang w:val="ro-RO"/>
        </w:rPr>
        <w:t>, precum</w:t>
      </w:r>
      <w:r w:rsidR="008C4EAC" w:rsidRPr="0059532F">
        <w:rPr>
          <w:rFonts w:ascii="Arial" w:hAnsi="Arial" w:cs="Arial"/>
          <w:sz w:val="20"/>
          <w:lang w:val="ro-RO"/>
        </w:rPr>
        <w:t xml:space="preserve"> si servicii de terminare la puncte fixe a apelurilor de telefonie</w:t>
      </w:r>
      <w:r w:rsidR="003A150C" w:rsidRPr="0059532F">
        <w:rPr>
          <w:rFonts w:ascii="Arial" w:hAnsi="Arial" w:cs="Arial"/>
          <w:sz w:val="20"/>
          <w:lang w:val="ro-RO"/>
        </w:rPr>
        <w:t xml:space="preserve"> </w:t>
      </w:r>
      <w:r w:rsidR="00714970" w:rsidRPr="0059532F">
        <w:rPr>
          <w:rFonts w:ascii="Arial" w:hAnsi="Arial" w:cs="Arial"/>
          <w:sz w:val="20"/>
          <w:lang w:val="ro-RO"/>
        </w:rPr>
        <w:t>(</w:t>
      </w:r>
      <w:r w:rsidR="003A150C" w:rsidRPr="0059532F">
        <w:rPr>
          <w:rFonts w:ascii="Arial" w:hAnsi="Arial" w:cs="Arial"/>
          <w:sz w:val="20"/>
          <w:lang w:val="ro-RO"/>
        </w:rPr>
        <w:t>reglementate prin Decizi</w:t>
      </w:r>
      <w:r w:rsidR="0072680C" w:rsidRPr="0059532F">
        <w:rPr>
          <w:rFonts w:ascii="Arial" w:hAnsi="Arial" w:cs="Arial"/>
          <w:sz w:val="20"/>
          <w:lang w:val="ro-RO"/>
        </w:rPr>
        <w:t>ile</w:t>
      </w:r>
      <w:r w:rsidR="003A150C" w:rsidRPr="0059532F">
        <w:rPr>
          <w:rFonts w:ascii="Arial" w:hAnsi="Arial" w:cs="Arial"/>
          <w:sz w:val="20"/>
          <w:lang w:val="ro-RO"/>
        </w:rPr>
        <w:t xml:space="preserve"> preşedintelui Autorităţii Naţionale pentru Administrare şi Reglementare în Comunicaţii nr.</w:t>
      </w:r>
      <w:r w:rsidR="0076416E" w:rsidRPr="0059532F">
        <w:rPr>
          <w:rFonts w:ascii="Arial" w:hAnsi="Arial" w:cs="Arial"/>
          <w:sz w:val="20"/>
          <w:lang w:val="ro-RO"/>
        </w:rPr>
        <w:t xml:space="preserve"> 38/2018</w:t>
      </w:r>
      <w:r w:rsidR="0042374C" w:rsidRPr="0059532F">
        <w:rPr>
          <w:rFonts w:ascii="Arial" w:hAnsi="Arial" w:cs="Arial"/>
          <w:sz w:val="20"/>
          <w:lang w:val="ro-RO"/>
        </w:rPr>
        <w:t>,</w:t>
      </w:r>
      <w:r w:rsidR="00DD6B64" w:rsidRPr="0059532F">
        <w:rPr>
          <w:rFonts w:ascii="Arial" w:hAnsi="Arial" w:cs="Arial"/>
          <w:sz w:val="20"/>
          <w:lang w:val="ro-RO"/>
        </w:rPr>
        <w:t xml:space="preserve"> 1179/2018</w:t>
      </w:r>
      <w:r w:rsidR="0042374C" w:rsidRPr="0059532F">
        <w:rPr>
          <w:rFonts w:ascii="Arial" w:hAnsi="Arial" w:cs="Arial"/>
          <w:sz w:val="20"/>
          <w:lang w:val="ro-RO"/>
        </w:rPr>
        <w:t xml:space="preserve"> si 872/2020</w:t>
      </w:r>
      <w:r w:rsidR="00F70ED1" w:rsidRPr="0059532F">
        <w:rPr>
          <w:rFonts w:ascii="Arial" w:hAnsi="Arial" w:cs="Arial"/>
          <w:sz w:val="20"/>
          <w:lang w:val="ro-RO"/>
        </w:rPr>
        <w:t xml:space="preserve"> si prin </w:t>
      </w:r>
      <w:r w:rsidR="00F70ED1" w:rsidRPr="0059532F">
        <w:rPr>
          <w:rFonts w:ascii="Arial" w:hAnsi="Arial" w:cs="Arial"/>
          <w:sz w:val="20"/>
          <w:lang w:val="it-IT"/>
        </w:rPr>
        <w:t>Regulamentul Delegat (UE) 2021/654, emis de Comisia Europeană</w:t>
      </w:r>
      <w:r w:rsidR="00714970" w:rsidRPr="0059532F">
        <w:rPr>
          <w:rFonts w:ascii="Arial" w:hAnsi="Arial" w:cs="Arial"/>
          <w:sz w:val="20"/>
          <w:lang w:val="ro-RO"/>
        </w:rPr>
        <w:t>)</w:t>
      </w:r>
      <w:r w:rsidR="003A150C" w:rsidRPr="0059532F">
        <w:rPr>
          <w:rFonts w:ascii="Arial" w:hAnsi="Arial" w:cs="Arial"/>
          <w:sz w:val="20"/>
          <w:lang w:val="ro-RO"/>
        </w:rPr>
        <w:t>.</w:t>
      </w:r>
      <w:r w:rsidR="003A2E2A" w:rsidRPr="0059532F">
        <w:rPr>
          <w:rFonts w:ascii="Arial" w:hAnsi="Arial" w:cs="Arial"/>
          <w:sz w:val="20"/>
          <w:lang w:val="ro-RO"/>
        </w:rPr>
        <w:t xml:space="preserve"> Serviciile </w:t>
      </w:r>
      <w:r w:rsidR="00C752D9" w:rsidRPr="0059532F">
        <w:rPr>
          <w:rFonts w:ascii="Arial" w:hAnsi="Arial" w:cs="Arial"/>
          <w:sz w:val="20"/>
          <w:lang w:val="ro-RO"/>
        </w:rPr>
        <w:t>Telekom Romania Mobile</w:t>
      </w:r>
      <w:r w:rsidR="00AB3DC1" w:rsidRPr="0059532F">
        <w:rPr>
          <w:rFonts w:ascii="Arial" w:hAnsi="Arial" w:cs="Arial"/>
          <w:sz w:val="20"/>
          <w:lang w:val="ro-RO"/>
        </w:rPr>
        <w:t xml:space="preserve"> </w:t>
      </w:r>
      <w:r w:rsidR="003A2E2A" w:rsidRPr="0059532F">
        <w:rPr>
          <w:rFonts w:ascii="Arial" w:hAnsi="Arial" w:cs="Arial"/>
          <w:sz w:val="20"/>
          <w:lang w:val="ro-RO"/>
        </w:rPr>
        <w:t>asociate interconect</w:t>
      </w:r>
      <w:r w:rsidR="004210DF" w:rsidRPr="0059532F">
        <w:rPr>
          <w:rFonts w:ascii="Arial" w:hAnsi="Arial" w:cs="Arial"/>
          <w:sz w:val="20"/>
          <w:lang w:val="ro-RO"/>
        </w:rPr>
        <w:t>ă</w:t>
      </w:r>
      <w:r w:rsidR="003A2E2A" w:rsidRPr="0059532F">
        <w:rPr>
          <w:rFonts w:ascii="Arial" w:hAnsi="Arial" w:cs="Arial"/>
          <w:sz w:val="20"/>
          <w:lang w:val="ro-RO"/>
        </w:rPr>
        <w:t xml:space="preserve">rii ce pot fi reglementate de acest Acord sunt </w:t>
      </w:r>
      <w:r w:rsidR="00714970" w:rsidRPr="0059532F">
        <w:rPr>
          <w:rFonts w:ascii="Arial" w:hAnsi="Arial" w:cs="Arial"/>
          <w:sz w:val="20"/>
          <w:lang w:val="ro-RO"/>
        </w:rPr>
        <w:t xml:space="preserve">serviciul </w:t>
      </w:r>
      <w:r w:rsidR="003A2E2A" w:rsidRPr="0059532F">
        <w:rPr>
          <w:rFonts w:ascii="Arial" w:hAnsi="Arial" w:cs="Arial"/>
          <w:sz w:val="20"/>
          <w:lang w:val="ro-RO"/>
        </w:rPr>
        <w:t xml:space="preserve">de </w:t>
      </w:r>
      <w:r w:rsidR="00A02D44" w:rsidRPr="0059532F">
        <w:rPr>
          <w:rFonts w:ascii="Arial" w:hAnsi="Arial" w:cs="Arial"/>
          <w:sz w:val="20"/>
          <w:lang w:val="ro-RO"/>
        </w:rPr>
        <w:t>I</w:t>
      </w:r>
      <w:r w:rsidR="003A2E2A" w:rsidRPr="0059532F">
        <w:rPr>
          <w:rFonts w:ascii="Arial" w:hAnsi="Arial" w:cs="Arial"/>
          <w:sz w:val="20"/>
          <w:lang w:val="ro-RO"/>
        </w:rPr>
        <w:t xml:space="preserve">mplementare </w:t>
      </w:r>
      <w:r w:rsidR="004210DF" w:rsidRPr="0059532F">
        <w:rPr>
          <w:rFonts w:ascii="Arial" w:hAnsi="Arial" w:cs="Arial"/>
          <w:sz w:val="20"/>
          <w:lang w:val="ro-RO"/>
        </w:rPr>
        <w:t>ş</w:t>
      </w:r>
      <w:r w:rsidR="003A2E2A" w:rsidRPr="0059532F">
        <w:rPr>
          <w:rFonts w:ascii="Arial" w:hAnsi="Arial" w:cs="Arial"/>
          <w:sz w:val="20"/>
          <w:lang w:val="ro-RO"/>
        </w:rPr>
        <w:t>i folosire a capacit</w:t>
      </w:r>
      <w:r w:rsidR="004210DF" w:rsidRPr="0059532F">
        <w:rPr>
          <w:rFonts w:ascii="Arial" w:hAnsi="Arial" w:cs="Arial"/>
          <w:sz w:val="20"/>
          <w:lang w:val="ro-RO"/>
        </w:rPr>
        <w:t>ăţ</w:t>
      </w:r>
      <w:r w:rsidR="003A2E2A" w:rsidRPr="0059532F">
        <w:rPr>
          <w:rFonts w:ascii="Arial" w:hAnsi="Arial" w:cs="Arial"/>
          <w:sz w:val="20"/>
          <w:lang w:val="ro-RO"/>
        </w:rPr>
        <w:t xml:space="preserve">ii de interconectare </w:t>
      </w:r>
      <w:r w:rsidR="004210DF" w:rsidRPr="0059532F">
        <w:rPr>
          <w:rFonts w:ascii="Arial" w:hAnsi="Arial" w:cs="Arial"/>
          <w:sz w:val="20"/>
          <w:lang w:val="ro-RO"/>
        </w:rPr>
        <w:t>ş</w:t>
      </w:r>
      <w:r w:rsidR="003A2E2A" w:rsidRPr="0059532F">
        <w:rPr>
          <w:rFonts w:ascii="Arial" w:hAnsi="Arial" w:cs="Arial"/>
          <w:sz w:val="20"/>
          <w:lang w:val="ro-RO"/>
        </w:rPr>
        <w:t xml:space="preserve">i </w:t>
      </w:r>
      <w:r w:rsidR="00714970" w:rsidRPr="0059532F">
        <w:rPr>
          <w:rFonts w:ascii="Arial" w:hAnsi="Arial" w:cs="Arial"/>
          <w:sz w:val="20"/>
          <w:lang w:val="ro-RO"/>
        </w:rPr>
        <w:t xml:space="preserve">serviciul </w:t>
      </w:r>
      <w:r w:rsidR="003A2E2A" w:rsidRPr="0059532F">
        <w:rPr>
          <w:rFonts w:ascii="Arial" w:hAnsi="Arial" w:cs="Arial"/>
          <w:sz w:val="20"/>
          <w:lang w:val="ro-RO"/>
        </w:rPr>
        <w:t xml:space="preserve">de Linii </w:t>
      </w:r>
      <w:r w:rsidR="004210DF" w:rsidRPr="0059532F">
        <w:rPr>
          <w:rFonts w:ascii="Arial" w:hAnsi="Arial" w:cs="Arial"/>
          <w:sz w:val="20"/>
          <w:lang w:val="ro-RO"/>
        </w:rPr>
        <w:t>Î</w:t>
      </w:r>
      <w:r w:rsidR="003A2E2A" w:rsidRPr="0059532F">
        <w:rPr>
          <w:rFonts w:ascii="Arial" w:hAnsi="Arial" w:cs="Arial"/>
          <w:sz w:val="20"/>
          <w:lang w:val="ro-RO"/>
        </w:rPr>
        <w:t xml:space="preserve">nchiriate </w:t>
      </w:r>
      <w:r w:rsidR="004210DF" w:rsidRPr="0059532F">
        <w:rPr>
          <w:rFonts w:ascii="Arial" w:hAnsi="Arial" w:cs="Arial"/>
          <w:sz w:val="20"/>
          <w:lang w:val="ro-RO"/>
        </w:rPr>
        <w:t>î</w:t>
      </w:r>
      <w:r w:rsidR="003A2E2A" w:rsidRPr="0059532F">
        <w:rPr>
          <w:rFonts w:ascii="Arial" w:hAnsi="Arial" w:cs="Arial"/>
          <w:sz w:val="20"/>
          <w:lang w:val="ro-RO"/>
        </w:rPr>
        <w:t>n vederea realiz</w:t>
      </w:r>
      <w:r w:rsidR="004210DF" w:rsidRPr="0059532F">
        <w:rPr>
          <w:rFonts w:ascii="Arial" w:hAnsi="Arial" w:cs="Arial"/>
          <w:sz w:val="20"/>
          <w:lang w:val="ro-RO"/>
        </w:rPr>
        <w:t>ă</w:t>
      </w:r>
      <w:r w:rsidR="003A2E2A" w:rsidRPr="0059532F">
        <w:rPr>
          <w:rFonts w:ascii="Arial" w:hAnsi="Arial" w:cs="Arial"/>
          <w:sz w:val="20"/>
          <w:lang w:val="ro-RO"/>
        </w:rPr>
        <w:t>rii interconect</w:t>
      </w:r>
      <w:r w:rsidR="004210DF" w:rsidRPr="0059532F">
        <w:rPr>
          <w:rFonts w:ascii="Arial" w:hAnsi="Arial" w:cs="Arial"/>
          <w:sz w:val="20"/>
          <w:lang w:val="ro-RO"/>
        </w:rPr>
        <w:t>ă</w:t>
      </w:r>
      <w:r w:rsidR="003A2E2A" w:rsidRPr="0059532F">
        <w:rPr>
          <w:rFonts w:ascii="Arial" w:hAnsi="Arial" w:cs="Arial"/>
          <w:sz w:val="20"/>
          <w:lang w:val="ro-RO"/>
        </w:rPr>
        <w:t>rii</w:t>
      </w:r>
      <w:r w:rsidR="00E844B9" w:rsidRPr="0059532F">
        <w:rPr>
          <w:rFonts w:ascii="Arial" w:hAnsi="Arial" w:cs="Arial"/>
          <w:sz w:val="20"/>
          <w:lang w:val="ro-RO"/>
        </w:rPr>
        <w:t>, precum si alte servicii descrise in Anexa 2 - „Servicii furnizate, conditii şi tarife aferente”</w:t>
      </w:r>
      <w:r w:rsidR="003A2E2A" w:rsidRPr="0059532F">
        <w:rPr>
          <w:rFonts w:ascii="Arial" w:hAnsi="Arial" w:cs="Arial"/>
          <w:sz w:val="20"/>
          <w:lang w:val="ro-RO"/>
        </w:rPr>
        <w:t xml:space="preserve">. </w:t>
      </w:r>
    </w:p>
    <w:p w14:paraId="3048491F" w14:textId="77777777" w:rsidR="006D2DB3" w:rsidRPr="0059532F" w:rsidRDefault="006D2DB3" w:rsidP="006D2DB3">
      <w:pPr>
        <w:pStyle w:val="ListParagraph"/>
        <w:rPr>
          <w:rFonts w:ascii="Arial" w:hAnsi="Arial" w:cs="Arial"/>
          <w:lang w:val="ro-RO"/>
        </w:rPr>
      </w:pPr>
    </w:p>
    <w:p w14:paraId="6029FD95" w14:textId="77777777" w:rsidR="006D2DB3" w:rsidRPr="0059532F" w:rsidRDefault="006D2DB3" w:rsidP="004F2817">
      <w:pPr>
        <w:pStyle w:val="Para0-2"/>
        <w:numPr>
          <w:ilvl w:val="1"/>
          <w:numId w:val="3"/>
        </w:numPr>
        <w:rPr>
          <w:rFonts w:ascii="Arial" w:hAnsi="Arial" w:cs="Arial"/>
          <w:sz w:val="20"/>
          <w:lang w:val="ro-RO"/>
        </w:rPr>
      </w:pPr>
      <w:r w:rsidRPr="0059532F">
        <w:rPr>
          <w:rFonts w:ascii="Arial" w:hAnsi="Arial" w:cs="Arial"/>
          <w:sz w:val="20"/>
          <w:lang w:val="ro-RO"/>
        </w:rPr>
        <w:t>Serviciile în legătură cu portabilitatea numerelor sunt reglementate prin alte dispoziţii ale legislaţiei primare şi/sau secundare (Decizia presedintelui AN</w:t>
      </w:r>
      <w:r w:rsidR="009301EC" w:rsidRPr="0059532F">
        <w:rPr>
          <w:rFonts w:ascii="Arial" w:hAnsi="Arial" w:cs="Arial"/>
          <w:sz w:val="20"/>
          <w:lang w:val="ro-RO"/>
        </w:rPr>
        <w:t>COM</w:t>
      </w:r>
      <w:r w:rsidRPr="0059532F">
        <w:rPr>
          <w:rFonts w:ascii="Arial" w:hAnsi="Arial" w:cs="Arial"/>
          <w:sz w:val="20"/>
          <w:lang w:val="ro-RO"/>
        </w:rPr>
        <w:t xml:space="preserve"> nr. 144/2006 privind implementarea portabilităţii numerelor cu modificările şi completările ulterioare, şi Decizia presedintelui AN</w:t>
      </w:r>
      <w:r w:rsidR="009301EC" w:rsidRPr="0059532F">
        <w:rPr>
          <w:rFonts w:ascii="Arial" w:hAnsi="Arial" w:cs="Arial"/>
          <w:sz w:val="20"/>
          <w:lang w:val="ro-RO"/>
        </w:rPr>
        <w:t>COM</w:t>
      </w:r>
      <w:r w:rsidRPr="0059532F">
        <w:rPr>
          <w:rFonts w:ascii="Arial" w:hAnsi="Arial" w:cs="Arial"/>
          <w:sz w:val="20"/>
          <w:lang w:val="ro-RO"/>
        </w:rPr>
        <w:t xml:space="preserve"> nr. 3444/2007 privind adoptarea Condiţiilor tehnice şi comerciale de implementare a portabilităţii numerelor, precum si Decizia nr. 381/2018), decât cele care constituie temeiul Ofertei de Referinţă pentru Interconectare şi sunt oferite de Telekom Romania Mobile în condiţii comerciale, în limitele permise prin dispoziţiile relevante ale legislaţiei primare şi secundare, conform Anexei nr. 16 la Acordul Standard de Interconectare al Telekom Romania Mobile - „Portabilitatea numerelor”, tarifele aferente portabilitatii fiind incluse in Anexa 2 la Acordul Standard de Interconectare al Telekom Romania Mobile - „Servicii furnizate, conditii si tarife aferente”.</w:t>
      </w:r>
    </w:p>
    <w:p w14:paraId="45F2165E" w14:textId="77777777" w:rsidR="00AB3DC1" w:rsidRPr="0059532F" w:rsidRDefault="00AB3DC1" w:rsidP="00AB3DC1">
      <w:pPr>
        <w:pStyle w:val="Para0-2"/>
        <w:ind w:left="0" w:firstLine="0"/>
        <w:rPr>
          <w:rFonts w:ascii="Arial" w:hAnsi="Arial" w:cs="Arial"/>
          <w:sz w:val="20"/>
          <w:lang w:val="ro-RO"/>
        </w:rPr>
      </w:pPr>
    </w:p>
    <w:p w14:paraId="7350FACC" w14:textId="77777777" w:rsidR="003A2E2A" w:rsidRPr="0059532F" w:rsidRDefault="004F2817" w:rsidP="004F2817">
      <w:pPr>
        <w:pStyle w:val="Para0-2"/>
        <w:numPr>
          <w:ilvl w:val="1"/>
          <w:numId w:val="3"/>
        </w:numPr>
        <w:rPr>
          <w:rFonts w:ascii="Arial" w:hAnsi="Arial" w:cs="Arial"/>
          <w:sz w:val="20"/>
          <w:lang w:val="ro-RO"/>
        </w:rPr>
      </w:pPr>
      <w:r w:rsidRPr="0059532F">
        <w:rPr>
          <w:rFonts w:ascii="Arial" w:hAnsi="Arial" w:cs="Arial"/>
          <w:sz w:val="20"/>
          <w:lang w:val="ro-RO"/>
        </w:rPr>
        <w:t>Serviciile de interconectare ale Operator</w:t>
      </w:r>
      <w:r w:rsidR="0098014C" w:rsidRPr="0059532F">
        <w:rPr>
          <w:rFonts w:ascii="Arial" w:hAnsi="Arial" w:cs="Arial"/>
          <w:sz w:val="20"/>
          <w:lang w:val="ro-RO"/>
        </w:rPr>
        <w:t>ului</w:t>
      </w:r>
      <w:r w:rsidRPr="0059532F">
        <w:rPr>
          <w:rFonts w:ascii="Arial" w:hAnsi="Arial" w:cs="Arial"/>
          <w:sz w:val="20"/>
          <w:lang w:val="ro-RO"/>
        </w:rPr>
        <w:t xml:space="preserve"> sunt ... </w:t>
      </w:r>
    </w:p>
    <w:p w14:paraId="04B25E79" w14:textId="77777777" w:rsidR="004F2817" w:rsidRPr="0059532F" w:rsidRDefault="004F2817" w:rsidP="004F2817">
      <w:pPr>
        <w:pStyle w:val="Para0-2"/>
        <w:ind w:left="0" w:firstLine="0"/>
        <w:rPr>
          <w:rFonts w:ascii="Arial" w:hAnsi="Arial" w:cs="Arial"/>
          <w:sz w:val="20"/>
          <w:lang w:val="ro-RO"/>
        </w:rPr>
      </w:pPr>
    </w:p>
    <w:p w14:paraId="49DEECE5" w14:textId="77777777" w:rsidR="004F2817" w:rsidRPr="0059532F" w:rsidRDefault="004F2817" w:rsidP="004F2817">
      <w:pPr>
        <w:pStyle w:val="Para0-2"/>
        <w:ind w:left="0" w:firstLine="0"/>
        <w:rPr>
          <w:rFonts w:ascii="Arial" w:hAnsi="Arial" w:cs="Arial"/>
          <w:sz w:val="20"/>
          <w:lang w:val="ro-RO"/>
        </w:rPr>
      </w:pPr>
    </w:p>
    <w:p w14:paraId="0832FC17" w14:textId="77777777" w:rsidR="003A2E2A" w:rsidRPr="0059532F" w:rsidRDefault="003A2E2A" w:rsidP="00D27514">
      <w:pPr>
        <w:pStyle w:val="Para0-2"/>
        <w:ind w:left="0" w:firstLine="0"/>
        <w:rPr>
          <w:rFonts w:ascii="Arial" w:hAnsi="Arial" w:cs="Arial"/>
          <w:b/>
          <w:sz w:val="20"/>
          <w:lang w:val="ro-RO"/>
        </w:rPr>
      </w:pPr>
      <w:r w:rsidRPr="0059532F">
        <w:rPr>
          <w:rFonts w:ascii="Arial" w:hAnsi="Arial" w:cs="Arial"/>
          <w:b/>
          <w:sz w:val="20"/>
          <w:lang w:val="ro-RO"/>
        </w:rPr>
        <w:t xml:space="preserve">Articolul </w:t>
      </w:r>
      <w:r w:rsidR="00CA54CE" w:rsidRPr="0059532F">
        <w:rPr>
          <w:rFonts w:ascii="Arial" w:hAnsi="Arial" w:cs="Arial"/>
          <w:b/>
          <w:sz w:val="20"/>
          <w:lang w:val="ro-RO"/>
        </w:rPr>
        <w:t>4</w:t>
      </w:r>
      <w:r w:rsidR="008708DE" w:rsidRPr="0059532F">
        <w:rPr>
          <w:rFonts w:ascii="Arial" w:hAnsi="Arial" w:cs="Arial"/>
          <w:b/>
          <w:sz w:val="20"/>
          <w:lang w:val="ro-RO"/>
        </w:rPr>
        <w:tab/>
      </w:r>
      <w:r w:rsidR="008708DE" w:rsidRPr="0059532F">
        <w:rPr>
          <w:rFonts w:ascii="Arial" w:hAnsi="Arial" w:cs="Arial"/>
          <w:b/>
          <w:sz w:val="20"/>
          <w:lang w:val="ro-RO"/>
        </w:rPr>
        <w:tab/>
      </w:r>
      <w:r w:rsidRPr="0059532F">
        <w:rPr>
          <w:rFonts w:ascii="Arial" w:hAnsi="Arial" w:cs="Arial"/>
          <w:b/>
          <w:sz w:val="20"/>
          <w:lang w:val="ro-RO"/>
        </w:rPr>
        <w:t>INTERCONECTAREA</w:t>
      </w:r>
    </w:p>
    <w:p w14:paraId="26FDAB3D" w14:textId="77777777" w:rsidR="003A2E2A" w:rsidRPr="0059532F" w:rsidRDefault="003A2E2A" w:rsidP="00D27514">
      <w:pPr>
        <w:jc w:val="both"/>
        <w:rPr>
          <w:rFonts w:ascii="Arial" w:hAnsi="Arial" w:cs="Arial"/>
          <w:lang w:val="ro-RO"/>
        </w:rPr>
      </w:pPr>
      <w:r w:rsidRPr="0059532F">
        <w:rPr>
          <w:rFonts w:ascii="Arial" w:hAnsi="Arial" w:cs="Arial"/>
          <w:lang w:val="ro-RO"/>
        </w:rPr>
        <w:t>  </w:t>
      </w:r>
    </w:p>
    <w:p w14:paraId="6C9F156E" w14:textId="77777777" w:rsidR="00B129F6" w:rsidRPr="0059532F" w:rsidRDefault="00B129F6" w:rsidP="00D27514">
      <w:pPr>
        <w:numPr>
          <w:ilvl w:val="1"/>
          <w:numId w:val="24"/>
        </w:numPr>
        <w:jc w:val="both"/>
        <w:rPr>
          <w:rFonts w:ascii="Arial" w:hAnsi="Arial" w:cs="Arial"/>
          <w:lang w:val="ro-RO"/>
        </w:rPr>
      </w:pPr>
      <w:r w:rsidRPr="0059532F">
        <w:rPr>
          <w:rFonts w:ascii="Arial" w:hAnsi="Arial" w:cs="Arial"/>
          <w:lang w:val="ro-RO"/>
        </w:rPr>
        <w:t>Specificaţiile tehnice de ordin general privind interconectarea reţelelor Părţilor sunt cuprinse în Anexa 1</w:t>
      </w:r>
      <w:r w:rsidR="00A571B7" w:rsidRPr="0059532F">
        <w:rPr>
          <w:rFonts w:ascii="Arial" w:hAnsi="Arial" w:cs="Arial"/>
          <w:lang w:val="ro-RO"/>
        </w:rPr>
        <w:t xml:space="preserve"> si Anexa 1bis</w:t>
      </w:r>
      <w:r w:rsidRPr="0059532F">
        <w:rPr>
          <w:rFonts w:ascii="Arial" w:hAnsi="Arial" w:cs="Arial"/>
          <w:lang w:val="ro-RO"/>
        </w:rPr>
        <w:t xml:space="preserve"> la Acord </w:t>
      </w:r>
      <w:r w:rsidR="00F1176D" w:rsidRPr="0059532F">
        <w:rPr>
          <w:rFonts w:ascii="Arial" w:hAnsi="Arial" w:cs="Arial"/>
          <w:lang w:val="ro-RO"/>
        </w:rPr>
        <w:t xml:space="preserve">particularizate pentru terminarea traficului naţional </w:t>
      </w:r>
      <w:r w:rsidR="00D9641C" w:rsidRPr="0059532F">
        <w:rPr>
          <w:rFonts w:ascii="Arial" w:hAnsi="Arial" w:cs="Arial"/>
          <w:lang w:val="ro-RO"/>
        </w:rPr>
        <w:t xml:space="preserve">si international </w:t>
      </w:r>
      <w:r w:rsidR="00F1176D" w:rsidRPr="0059532F">
        <w:rPr>
          <w:rFonts w:ascii="Arial" w:hAnsi="Arial" w:cs="Arial"/>
          <w:lang w:val="ro-RO"/>
        </w:rPr>
        <w:t xml:space="preserve">in Anexa 3 </w:t>
      </w:r>
      <w:r w:rsidR="00A571B7" w:rsidRPr="0059532F">
        <w:rPr>
          <w:rFonts w:ascii="Arial" w:hAnsi="Arial" w:cs="Arial"/>
          <w:lang w:val="ro-RO"/>
        </w:rPr>
        <w:t xml:space="preserve">si in Anexa 3bis </w:t>
      </w:r>
      <w:r w:rsidR="00F1176D" w:rsidRPr="0059532F">
        <w:rPr>
          <w:rFonts w:ascii="Arial" w:hAnsi="Arial" w:cs="Arial"/>
          <w:lang w:val="ro-RO"/>
        </w:rPr>
        <w:t xml:space="preserve">la </w:t>
      </w:r>
      <w:r w:rsidR="0098014C" w:rsidRPr="0059532F">
        <w:rPr>
          <w:rFonts w:ascii="Arial" w:hAnsi="Arial" w:cs="Arial"/>
          <w:lang w:val="ro-RO"/>
        </w:rPr>
        <w:t>Acord</w:t>
      </w:r>
      <w:r w:rsidRPr="0059532F">
        <w:rPr>
          <w:rFonts w:ascii="Arial" w:hAnsi="Arial" w:cs="Arial"/>
          <w:lang w:val="ro-RO"/>
        </w:rPr>
        <w:t xml:space="preserve">. Modificările efectuate asupra punctelor de interconectare existente şi viitoarele puncte de interconectare între cele două reţele se vor stabili de comun acord şi vor face obiectul unor </w:t>
      </w:r>
      <w:r w:rsidR="00AD1525" w:rsidRPr="0059532F">
        <w:rPr>
          <w:rFonts w:ascii="Arial" w:hAnsi="Arial" w:cs="Arial"/>
          <w:lang w:val="ro-RO"/>
        </w:rPr>
        <w:t>a</w:t>
      </w:r>
      <w:r w:rsidRPr="0059532F">
        <w:rPr>
          <w:rFonts w:ascii="Arial" w:hAnsi="Arial" w:cs="Arial"/>
          <w:lang w:val="ro-RO"/>
        </w:rPr>
        <w:t xml:space="preserve">cte </w:t>
      </w:r>
      <w:r w:rsidR="00AD1525" w:rsidRPr="0059532F">
        <w:rPr>
          <w:rFonts w:ascii="Arial" w:hAnsi="Arial" w:cs="Arial"/>
          <w:lang w:val="ro-RO"/>
        </w:rPr>
        <w:t>a</w:t>
      </w:r>
      <w:r w:rsidRPr="0059532F">
        <w:rPr>
          <w:rFonts w:ascii="Arial" w:hAnsi="Arial" w:cs="Arial"/>
          <w:lang w:val="ro-RO"/>
        </w:rPr>
        <w:t>diţionale la prezentul Acord.</w:t>
      </w:r>
    </w:p>
    <w:p w14:paraId="2E0607BC" w14:textId="77777777" w:rsidR="005E064C" w:rsidRPr="0059532F" w:rsidRDefault="005E064C" w:rsidP="005E064C">
      <w:pPr>
        <w:ind w:left="720"/>
        <w:jc w:val="both"/>
        <w:rPr>
          <w:rFonts w:ascii="Arial" w:hAnsi="Arial" w:cs="Arial"/>
          <w:lang w:val="ro-RO"/>
        </w:rPr>
      </w:pPr>
    </w:p>
    <w:p w14:paraId="38638AFE" w14:textId="77777777" w:rsidR="005E064C" w:rsidRPr="0059532F" w:rsidRDefault="00C752D9" w:rsidP="00D27514">
      <w:pPr>
        <w:numPr>
          <w:ilvl w:val="1"/>
          <w:numId w:val="24"/>
        </w:numPr>
        <w:jc w:val="both"/>
        <w:rPr>
          <w:rFonts w:ascii="Arial" w:hAnsi="Arial" w:cs="Arial"/>
          <w:lang w:val="ro-RO"/>
        </w:rPr>
      </w:pPr>
      <w:r w:rsidRPr="0059532F">
        <w:rPr>
          <w:rFonts w:ascii="Arial" w:hAnsi="Arial" w:cs="Arial"/>
          <w:lang w:val="ro-RO"/>
        </w:rPr>
        <w:t>Telekom Romania Mobile</w:t>
      </w:r>
      <w:r w:rsidR="005E064C" w:rsidRPr="0059532F">
        <w:rPr>
          <w:rFonts w:ascii="Arial" w:hAnsi="Arial" w:cs="Arial"/>
          <w:lang w:val="ro-RO"/>
        </w:rPr>
        <w:t xml:space="preserve"> nu va condiţiona furnizarea serviciului de interconectare în vederea terminării la puncte mobile a apelurilor de existenţa unor legături separate de interconectare, în funcţie de originea naţională sau internaţională a apelului. </w:t>
      </w:r>
    </w:p>
    <w:p w14:paraId="5DD807FD" w14:textId="77777777" w:rsidR="00F76E9B" w:rsidRPr="00EC2303" w:rsidRDefault="00F76E9B" w:rsidP="00F76E9B">
      <w:pPr>
        <w:spacing w:line="360" w:lineRule="auto"/>
        <w:rPr>
          <w:rFonts w:ascii="Arial" w:hAnsi="Arial" w:cs="Arial"/>
          <w:noProof/>
          <w:lang w:val="ro-RO"/>
        </w:rPr>
      </w:pPr>
    </w:p>
    <w:p w14:paraId="43B76D52" w14:textId="77777777" w:rsidR="00F76E9B" w:rsidRPr="0059532F" w:rsidRDefault="00F76E9B" w:rsidP="00F76E9B">
      <w:pPr>
        <w:spacing w:line="360" w:lineRule="auto"/>
        <w:ind w:left="720"/>
        <w:jc w:val="both"/>
        <w:rPr>
          <w:rFonts w:ascii="Arial" w:hAnsi="Arial" w:cs="Arial"/>
          <w:lang w:val="ro-RO"/>
        </w:rPr>
      </w:pPr>
      <w:r w:rsidRPr="0059532F">
        <w:rPr>
          <w:rFonts w:ascii="Arial" w:hAnsi="Arial" w:cs="Arial"/>
          <w:lang w:val="ro-RO"/>
        </w:rPr>
        <w:t>Ca urmare, transmiterea traficului national si international de interconectare intre Parti se va putea efectua, in functie de vointa Partilor, fie prin legături de interconectare separate national/international, fie prin intermediul aceleiasi/acelorasi legături de interconectare.</w:t>
      </w:r>
    </w:p>
    <w:p w14:paraId="6EE9B8A8" w14:textId="77777777" w:rsidR="00B129F6" w:rsidRPr="009964A7" w:rsidRDefault="00B129F6" w:rsidP="00D27514">
      <w:pPr>
        <w:ind w:left="720" w:hanging="720"/>
        <w:jc w:val="both"/>
        <w:rPr>
          <w:rFonts w:ascii="Arial" w:hAnsi="Arial" w:cs="Arial"/>
          <w:lang w:val="ro-RO"/>
        </w:rPr>
      </w:pPr>
    </w:p>
    <w:p w14:paraId="175DE504" w14:textId="2B63C263" w:rsidR="00B129F6" w:rsidRPr="0059532F" w:rsidRDefault="00B129F6" w:rsidP="00D27514">
      <w:pPr>
        <w:numPr>
          <w:ilvl w:val="1"/>
          <w:numId w:val="24"/>
        </w:numPr>
        <w:jc w:val="both"/>
        <w:rPr>
          <w:rFonts w:ascii="Arial" w:hAnsi="Arial" w:cs="Arial"/>
          <w:lang w:val="ro-RO"/>
        </w:rPr>
      </w:pPr>
      <w:r w:rsidRPr="0059532F">
        <w:rPr>
          <w:rFonts w:ascii="Arial" w:hAnsi="Arial" w:cs="Arial"/>
          <w:lang w:val="ro-RO"/>
        </w:rPr>
        <w:t xml:space="preserve">Interconectarea dintre </w:t>
      </w:r>
      <w:r w:rsidR="00C752D9" w:rsidRPr="0059532F">
        <w:rPr>
          <w:rFonts w:ascii="Arial" w:hAnsi="Arial" w:cs="Arial"/>
          <w:lang w:val="ro-RO"/>
        </w:rPr>
        <w:t>Telekom Romania Mobile</w:t>
      </w:r>
      <w:r w:rsidRPr="0059532F">
        <w:rPr>
          <w:rFonts w:ascii="Arial" w:hAnsi="Arial" w:cs="Arial"/>
          <w:lang w:val="ro-RO"/>
        </w:rPr>
        <w:t xml:space="preserve"> şi </w:t>
      </w:r>
      <w:r w:rsidR="008043FB" w:rsidRPr="0059532F">
        <w:rPr>
          <w:rFonts w:ascii="Arial" w:hAnsi="Arial" w:cs="Arial"/>
          <w:lang w:val="ro-RO"/>
        </w:rPr>
        <w:t>Operator</w:t>
      </w:r>
      <w:r w:rsidRPr="0059532F">
        <w:rPr>
          <w:rFonts w:ascii="Arial" w:hAnsi="Arial" w:cs="Arial"/>
          <w:lang w:val="ro-RO"/>
        </w:rPr>
        <w:t xml:space="preserve"> se realizează prin conectarea</w:t>
      </w:r>
      <w:r w:rsidR="0004024F" w:rsidRPr="0059532F">
        <w:rPr>
          <w:rFonts w:ascii="Arial" w:hAnsi="Arial" w:cs="Arial"/>
          <w:lang w:val="ro-RO"/>
        </w:rPr>
        <w:t xml:space="preserve"> </w:t>
      </w:r>
      <w:r w:rsidRPr="0059532F">
        <w:rPr>
          <w:rFonts w:ascii="Arial" w:hAnsi="Arial" w:cs="Arial"/>
          <w:lang w:val="ro-RO"/>
        </w:rPr>
        <w:t xml:space="preserve">Punctelor de Acces (PoA) ale reţelei </w:t>
      </w:r>
      <w:r w:rsidR="00C752D9" w:rsidRPr="0059532F">
        <w:rPr>
          <w:rFonts w:ascii="Arial" w:hAnsi="Arial" w:cs="Arial"/>
          <w:lang w:val="ro-RO"/>
        </w:rPr>
        <w:t>Telekom Romania Mobile</w:t>
      </w:r>
      <w:r w:rsidRPr="0059532F">
        <w:rPr>
          <w:rFonts w:ascii="Arial" w:hAnsi="Arial" w:cs="Arial"/>
          <w:lang w:val="ro-RO"/>
        </w:rPr>
        <w:t xml:space="preserve"> la Punct</w:t>
      </w:r>
      <w:r w:rsidR="00F1176D" w:rsidRPr="0059532F">
        <w:rPr>
          <w:rFonts w:ascii="Arial" w:hAnsi="Arial" w:cs="Arial"/>
          <w:lang w:val="ro-RO"/>
        </w:rPr>
        <w:t>ul</w:t>
      </w:r>
      <w:r w:rsidRPr="0059532F">
        <w:rPr>
          <w:rFonts w:ascii="Arial" w:hAnsi="Arial" w:cs="Arial"/>
          <w:lang w:val="ro-RO"/>
        </w:rPr>
        <w:t xml:space="preserve"> de </w:t>
      </w:r>
      <w:r w:rsidR="00AC12FF" w:rsidRPr="0059532F">
        <w:rPr>
          <w:rFonts w:ascii="Arial" w:hAnsi="Arial" w:cs="Arial"/>
          <w:lang w:val="ro-RO"/>
        </w:rPr>
        <w:t>Interconectare</w:t>
      </w:r>
      <w:r w:rsidRPr="0059532F">
        <w:rPr>
          <w:rFonts w:ascii="Arial" w:hAnsi="Arial" w:cs="Arial"/>
          <w:lang w:val="ro-RO"/>
        </w:rPr>
        <w:t xml:space="preserve">, prin linii de transmisiuni. Conectarea Punctelor de Acces </w:t>
      </w:r>
      <w:r w:rsidR="00AC12FF" w:rsidRPr="0059532F">
        <w:rPr>
          <w:rFonts w:ascii="Arial" w:hAnsi="Arial" w:cs="Arial"/>
          <w:lang w:val="ro-RO"/>
        </w:rPr>
        <w:t>cu Punct</w:t>
      </w:r>
      <w:r w:rsidR="00F1176D" w:rsidRPr="0059532F">
        <w:rPr>
          <w:rFonts w:ascii="Arial" w:hAnsi="Arial" w:cs="Arial"/>
          <w:lang w:val="ro-RO"/>
        </w:rPr>
        <w:t>ul d</w:t>
      </w:r>
      <w:r w:rsidR="00AC12FF" w:rsidRPr="0059532F">
        <w:rPr>
          <w:rFonts w:ascii="Arial" w:hAnsi="Arial" w:cs="Arial"/>
          <w:lang w:val="ro-RO"/>
        </w:rPr>
        <w:t xml:space="preserve">e </w:t>
      </w:r>
      <w:r w:rsidR="00F1176D" w:rsidRPr="0059532F">
        <w:rPr>
          <w:rFonts w:ascii="Arial" w:hAnsi="Arial" w:cs="Arial"/>
          <w:lang w:val="ro-RO"/>
        </w:rPr>
        <w:t>Interconectare</w:t>
      </w:r>
      <w:r w:rsidR="00AC12FF" w:rsidRPr="0059532F">
        <w:rPr>
          <w:rFonts w:ascii="Arial" w:hAnsi="Arial" w:cs="Arial"/>
          <w:lang w:val="ro-RO"/>
        </w:rPr>
        <w:t xml:space="preserve"> </w:t>
      </w:r>
      <w:r w:rsidRPr="0059532F">
        <w:rPr>
          <w:rFonts w:ascii="Arial" w:hAnsi="Arial" w:cs="Arial"/>
          <w:lang w:val="ro-RO"/>
        </w:rPr>
        <w:t xml:space="preserve">se realizează prin intermediul unei legături de interconectare ce transportă traficul de interconectare schimbat între Părţi. Părţile se angajează ca Interconectarea să fie operaţională şi disponibilă în mod permanent, </w:t>
      </w:r>
      <w:r w:rsidR="00AC12FF" w:rsidRPr="0059532F">
        <w:rPr>
          <w:rFonts w:ascii="Arial" w:hAnsi="Arial" w:cs="Arial"/>
          <w:lang w:val="ro-RO"/>
        </w:rPr>
        <w:t xml:space="preserve">din momentul arii comerciale, </w:t>
      </w:r>
      <w:r w:rsidRPr="0059532F">
        <w:rPr>
          <w:rFonts w:ascii="Arial" w:hAnsi="Arial" w:cs="Arial"/>
          <w:lang w:val="ro-RO"/>
        </w:rPr>
        <w:t>cu excepţia cazurilor prevăzute în mod expres de prezentul Acord.</w:t>
      </w:r>
      <w:r w:rsidR="00AD33AF" w:rsidRPr="0059532F">
        <w:rPr>
          <w:rFonts w:ascii="Arial" w:hAnsi="Arial" w:cs="Arial"/>
          <w:lang w:val="ro-RO"/>
        </w:rPr>
        <w:t xml:space="preserve"> </w:t>
      </w:r>
      <w:r w:rsidR="00AC12FF" w:rsidRPr="0059532F">
        <w:rPr>
          <w:rFonts w:ascii="Arial" w:hAnsi="Arial" w:cs="Arial"/>
          <w:lang w:val="ro-RO"/>
        </w:rPr>
        <w:t>Anexele tehnice 1,</w:t>
      </w:r>
      <w:r w:rsidR="00067097" w:rsidRPr="0059532F">
        <w:rPr>
          <w:rFonts w:ascii="Arial" w:hAnsi="Arial" w:cs="Arial"/>
          <w:lang w:val="ro-RO"/>
        </w:rPr>
        <w:t xml:space="preserve"> 1bis,</w:t>
      </w:r>
      <w:r w:rsidR="00AC12FF" w:rsidRPr="0059532F">
        <w:rPr>
          <w:rFonts w:ascii="Arial" w:hAnsi="Arial" w:cs="Arial"/>
          <w:lang w:val="ro-RO"/>
        </w:rPr>
        <w:t xml:space="preserve"> 3</w:t>
      </w:r>
      <w:r w:rsidR="00067097" w:rsidRPr="0059532F">
        <w:rPr>
          <w:rFonts w:ascii="Arial" w:hAnsi="Arial" w:cs="Arial"/>
          <w:lang w:val="ro-RO"/>
        </w:rPr>
        <w:t>, 3bis</w:t>
      </w:r>
      <w:r w:rsidR="00AC12FF" w:rsidRPr="0059532F">
        <w:rPr>
          <w:rFonts w:ascii="Arial" w:hAnsi="Arial" w:cs="Arial"/>
          <w:lang w:val="ro-RO"/>
        </w:rPr>
        <w:t xml:space="preserve"> si 7</w:t>
      </w:r>
      <w:r w:rsidRPr="0059532F">
        <w:rPr>
          <w:rFonts w:ascii="Arial" w:hAnsi="Arial" w:cs="Arial"/>
          <w:lang w:val="ro-RO"/>
        </w:rPr>
        <w:t xml:space="preserve"> </w:t>
      </w:r>
      <w:r w:rsidR="00AC12FF" w:rsidRPr="0059532F">
        <w:rPr>
          <w:rFonts w:ascii="Arial" w:hAnsi="Arial" w:cs="Arial"/>
          <w:lang w:val="ro-RO"/>
        </w:rPr>
        <w:t xml:space="preserve"> la Acord</w:t>
      </w:r>
      <w:r w:rsidRPr="0059532F">
        <w:rPr>
          <w:rFonts w:ascii="Arial" w:hAnsi="Arial" w:cs="Arial"/>
          <w:lang w:val="ro-RO"/>
        </w:rPr>
        <w:t xml:space="preserve"> reglementează şi cuprind cerinţele pe care trebuie să le îndeplinească echipamentele prin care se realizează interconectarea, </w:t>
      </w:r>
      <w:r w:rsidR="0056649E" w:rsidRPr="0059532F">
        <w:rPr>
          <w:rFonts w:ascii="Arial" w:hAnsi="Arial" w:cs="Arial"/>
          <w:lang w:val="ro-RO"/>
        </w:rPr>
        <w:t xml:space="preserve">Punctele de </w:t>
      </w:r>
      <w:r w:rsidR="00F1176D" w:rsidRPr="0059532F">
        <w:rPr>
          <w:rFonts w:ascii="Arial" w:hAnsi="Arial" w:cs="Arial"/>
          <w:lang w:val="ro-RO"/>
        </w:rPr>
        <w:t xml:space="preserve">Acces ale cele doua retele, </w:t>
      </w:r>
      <w:r w:rsidRPr="0059532F">
        <w:rPr>
          <w:rFonts w:ascii="Arial" w:hAnsi="Arial" w:cs="Arial"/>
          <w:lang w:val="ro-RO"/>
        </w:rPr>
        <w:t>Punct</w:t>
      </w:r>
      <w:r w:rsidR="00F1176D" w:rsidRPr="0059532F">
        <w:rPr>
          <w:rFonts w:ascii="Arial" w:hAnsi="Arial" w:cs="Arial"/>
          <w:lang w:val="ro-RO"/>
        </w:rPr>
        <w:t>ul</w:t>
      </w:r>
      <w:r w:rsidRPr="0059532F">
        <w:rPr>
          <w:rFonts w:ascii="Arial" w:hAnsi="Arial" w:cs="Arial"/>
          <w:lang w:val="ro-RO"/>
        </w:rPr>
        <w:t xml:space="preserve"> de </w:t>
      </w:r>
      <w:r w:rsidR="00D30776" w:rsidRPr="0059532F">
        <w:rPr>
          <w:rFonts w:ascii="Arial" w:hAnsi="Arial" w:cs="Arial"/>
          <w:lang w:val="ro-RO"/>
        </w:rPr>
        <w:t>Interconectare</w:t>
      </w:r>
      <w:r w:rsidR="00220B64" w:rsidRPr="0059532F">
        <w:rPr>
          <w:rFonts w:ascii="Arial" w:hAnsi="Arial" w:cs="Arial"/>
          <w:lang w:val="ro-RO"/>
        </w:rPr>
        <w:t>,</w:t>
      </w:r>
      <w:r w:rsidRPr="0059532F">
        <w:rPr>
          <w:rFonts w:ascii="Arial" w:hAnsi="Arial" w:cs="Arial"/>
          <w:lang w:val="ro-RO"/>
        </w:rPr>
        <w:t xml:space="preserve"> soluţia de interconectare şi responsabilităţile Părţilor privind legătura</w:t>
      </w:r>
      <w:r w:rsidR="00D30776" w:rsidRPr="0059532F">
        <w:rPr>
          <w:rFonts w:ascii="Arial" w:hAnsi="Arial" w:cs="Arial"/>
          <w:lang w:val="ro-RO"/>
        </w:rPr>
        <w:t xml:space="preserve"> sau legaturile</w:t>
      </w:r>
      <w:r w:rsidR="00220B64" w:rsidRPr="0059532F">
        <w:rPr>
          <w:rFonts w:ascii="Arial" w:hAnsi="Arial" w:cs="Arial"/>
          <w:lang w:val="ro-RO"/>
        </w:rPr>
        <w:t xml:space="preserve"> </w:t>
      </w:r>
      <w:r w:rsidRPr="0059532F">
        <w:rPr>
          <w:rFonts w:ascii="Arial" w:hAnsi="Arial" w:cs="Arial"/>
          <w:lang w:val="ro-RO"/>
        </w:rPr>
        <w:t>de interconectare, modalităţile de întreţinere</w:t>
      </w:r>
      <w:r w:rsidR="00D30776" w:rsidRPr="0059532F">
        <w:rPr>
          <w:rFonts w:ascii="Arial" w:hAnsi="Arial" w:cs="Arial"/>
          <w:lang w:val="ro-RO"/>
        </w:rPr>
        <w:t>, etc.</w:t>
      </w:r>
      <w:r w:rsidRPr="0059532F">
        <w:rPr>
          <w:rFonts w:ascii="Arial" w:hAnsi="Arial" w:cs="Arial"/>
          <w:lang w:val="ro-RO"/>
        </w:rPr>
        <w:t xml:space="preserve"> Punctul de Interconectare, localizat pe legătura de interconectare relevantă separă responsabilităţile fiecărei Părţi </w:t>
      </w:r>
      <w:r w:rsidR="008043FB" w:rsidRPr="0059532F">
        <w:rPr>
          <w:rFonts w:ascii="Arial" w:hAnsi="Arial" w:cs="Arial"/>
          <w:lang w:val="ro-RO"/>
        </w:rPr>
        <w:t>în ceea ce priveşte</w:t>
      </w:r>
      <w:r w:rsidRPr="0059532F">
        <w:rPr>
          <w:rFonts w:ascii="Arial" w:hAnsi="Arial" w:cs="Arial"/>
          <w:lang w:val="ro-RO"/>
        </w:rPr>
        <w:t xml:space="preserve"> implementarea şi mentenanţa legăturii de interconectare.</w:t>
      </w:r>
    </w:p>
    <w:p w14:paraId="08279828" w14:textId="77777777" w:rsidR="00B129F6" w:rsidRPr="0059532F" w:rsidRDefault="00B129F6" w:rsidP="00D27514">
      <w:pPr>
        <w:ind w:left="720" w:hanging="720"/>
        <w:jc w:val="both"/>
        <w:rPr>
          <w:rFonts w:ascii="Arial" w:hAnsi="Arial" w:cs="Arial"/>
          <w:lang w:val="ro-RO"/>
        </w:rPr>
      </w:pPr>
    </w:p>
    <w:p w14:paraId="7204F7DE" w14:textId="77777777" w:rsidR="00B129F6" w:rsidRPr="0059532F" w:rsidRDefault="00B129F6" w:rsidP="00D27514">
      <w:pPr>
        <w:numPr>
          <w:ilvl w:val="1"/>
          <w:numId w:val="24"/>
        </w:numPr>
        <w:jc w:val="both"/>
        <w:rPr>
          <w:rFonts w:ascii="Arial" w:hAnsi="Arial" w:cs="Arial"/>
          <w:lang w:val="ro-RO"/>
        </w:rPr>
      </w:pPr>
      <w:r w:rsidRPr="0059532F">
        <w:rPr>
          <w:rFonts w:ascii="Arial" w:hAnsi="Arial" w:cs="Arial"/>
          <w:lang w:val="ro-RO"/>
        </w:rPr>
        <w:t>Stabilirea formei de interconectare şi dimensionarea legăturilor de interconectare se vor face în baza unor previziuni de trafic furnizate</w:t>
      </w:r>
      <w:r w:rsidR="00A66DC2" w:rsidRPr="0059532F">
        <w:rPr>
          <w:rFonts w:ascii="Arial" w:hAnsi="Arial" w:cs="Arial"/>
          <w:lang w:val="ro-RO"/>
        </w:rPr>
        <w:t xml:space="preserve"> de către Operator in Chestionarul Tehnic, inainte de lansarea comerciala, si apoi</w:t>
      </w:r>
      <w:r w:rsidRPr="0059532F">
        <w:rPr>
          <w:rFonts w:ascii="Arial" w:hAnsi="Arial" w:cs="Arial"/>
          <w:lang w:val="ro-RO"/>
        </w:rPr>
        <w:t xml:space="preserve"> în mod regulat</w:t>
      </w:r>
      <w:r w:rsidR="00A66DC2" w:rsidRPr="0059532F">
        <w:rPr>
          <w:rFonts w:ascii="Arial" w:hAnsi="Arial" w:cs="Arial"/>
          <w:lang w:val="ro-RO"/>
        </w:rPr>
        <w:t xml:space="preserve"> pe parcursul derularii acordului de interconectare</w:t>
      </w:r>
      <w:r w:rsidRPr="0059532F">
        <w:rPr>
          <w:rFonts w:ascii="Arial" w:hAnsi="Arial" w:cs="Arial"/>
          <w:lang w:val="ro-RO"/>
        </w:rPr>
        <w:t xml:space="preserve">. </w:t>
      </w:r>
      <w:r w:rsidR="00D9641C" w:rsidRPr="0059532F">
        <w:rPr>
          <w:rFonts w:ascii="Arial" w:hAnsi="Arial" w:cs="Arial"/>
          <w:lang w:val="ro-RO"/>
        </w:rPr>
        <w:t>F</w:t>
      </w:r>
      <w:r w:rsidRPr="0059532F">
        <w:rPr>
          <w:rFonts w:ascii="Arial" w:hAnsi="Arial" w:cs="Arial"/>
          <w:lang w:val="ro-RO"/>
        </w:rPr>
        <w:t>orma de interconectare precum şi previziunile de trafic sunt menţionate în Anexa 3</w:t>
      </w:r>
      <w:r w:rsidR="00067097" w:rsidRPr="0059532F">
        <w:rPr>
          <w:rFonts w:ascii="Arial" w:hAnsi="Arial" w:cs="Arial"/>
          <w:lang w:val="ro-RO"/>
        </w:rPr>
        <w:t xml:space="preserve"> si in Anexa 3bis</w:t>
      </w:r>
      <w:r w:rsidRPr="0059532F">
        <w:rPr>
          <w:rFonts w:ascii="Arial" w:hAnsi="Arial" w:cs="Arial"/>
          <w:lang w:val="ro-RO"/>
        </w:rPr>
        <w:t xml:space="preserve">, </w:t>
      </w:r>
      <w:r w:rsidR="00D9641C" w:rsidRPr="0059532F">
        <w:rPr>
          <w:rFonts w:ascii="Arial" w:hAnsi="Arial" w:cs="Arial"/>
          <w:lang w:val="ro-RO"/>
        </w:rPr>
        <w:t xml:space="preserve">atat pentru </w:t>
      </w:r>
      <w:r w:rsidRPr="0059532F">
        <w:rPr>
          <w:rFonts w:ascii="Arial" w:hAnsi="Arial" w:cs="Arial"/>
          <w:lang w:val="ro-RO"/>
        </w:rPr>
        <w:t>traficul</w:t>
      </w:r>
      <w:r w:rsidR="00D9641C" w:rsidRPr="0059532F">
        <w:rPr>
          <w:rFonts w:ascii="Arial" w:hAnsi="Arial" w:cs="Arial"/>
          <w:lang w:val="ro-RO"/>
        </w:rPr>
        <w:t xml:space="preserve"> national cat si pentru traficul</w:t>
      </w:r>
      <w:r w:rsidRPr="0059532F">
        <w:rPr>
          <w:rFonts w:ascii="Arial" w:hAnsi="Arial" w:cs="Arial"/>
          <w:lang w:val="ro-RO"/>
        </w:rPr>
        <w:t xml:space="preserve"> internaţional. Părţile vor coopera cu bună credinţă pentru a stabili soluţia de interconectare cea mai avantajoasă pentru ambele Părţi din punct de vedere tehnic şi comercial.</w:t>
      </w:r>
    </w:p>
    <w:p w14:paraId="43A5E879" w14:textId="77777777" w:rsidR="003A2E2A" w:rsidRPr="0059532F" w:rsidRDefault="003A2E2A" w:rsidP="00D27514">
      <w:pPr>
        <w:jc w:val="both"/>
        <w:rPr>
          <w:rFonts w:ascii="Arial" w:hAnsi="Arial" w:cs="Arial"/>
          <w:lang w:val="ro-RO"/>
        </w:rPr>
      </w:pPr>
    </w:p>
    <w:p w14:paraId="4ED4484B" w14:textId="77777777" w:rsidR="003A2E2A" w:rsidRPr="0059532F" w:rsidRDefault="003A2E2A" w:rsidP="00D27514">
      <w:pPr>
        <w:numPr>
          <w:ilvl w:val="1"/>
          <w:numId w:val="24"/>
        </w:numPr>
        <w:jc w:val="both"/>
        <w:rPr>
          <w:rFonts w:ascii="Arial" w:hAnsi="Arial" w:cs="Arial"/>
          <w:lang w:val="ro-RO"/>
        </w:rPr>
      </w:pPr>
      <w:r w:rsidRPr="0059532F">
        <w:rPr>
          <w:rFonts w:ascii="Arial" w:hAnsi="Arial" w:cs="Arial"/>
          <w:lang w:val="ro-RO"/>
        </w:rPr>
        <w:t>Leg</w:t>
      </w:r>
      <w:r w:rsidR="004210DF" w:rsidRPr="0059532F">
        <w:rPr>
          <w:rFonts w:ascii="Arial" w:hAnsi="Arial" w:cs="Arial"/>
          <w:lang w:val="ro-RO"/>
        </w:rPr>
        <w:t>ă</w:t>
      </w:r>
      <w:r w:rsidRPr="0059532F">
        <w:rPr>
          <w:rFonts w:ascii="Arial" w:hAnsi="Arial" w:cs="Arial"/>
          <w:lang w:val="ro-RO"/>
        </w:rPr>
        <w:t>turile de interconectare vor fi configurate</w:t>
      </w:r>
      <w:r w:rsidR="0041746C" w:rsidRPr="0059532F">
        <w:rPr>
          <w:rFonts w:ascii="Arial" w:hAnsi="Arial" w:cs="Arial"/>
          <w:lang w:val="ro-RO"/>
        </w:rPr>
        <w:t xml:space="preserve"> în principiu</w:t>
      </w:r>
      <w:r w:rsidRPr="0059532F">
        <w:rPr>
          <w:rFonts w:ascii="Arial" w:hAnsi="Arial" w:cs="Arial"/>
          <w:lang w:val="ro-RO"/>
        </w:rPr>
        <w:t xml:space="preserve"> bidirec</w:t>
      </w:r>
      <w:r w:rsidR="004210DF" w:rsidRPr="0059532F">
        <w:rPr>
          <w:rFonts w:ascii="Arial" w:hAnsi="Arial" w:cs="Arial"/>
          <w:lang w:val="ro-RO"/>
        </w:rPr>
        <w:t>ţ</w:t>
      </w:r>
      <w:r w:rsidRPr="0059532F">
        <w:rPr>
          <w:rFonts w:ascii="Arial" w:hAnsi="Arial" w:cs="Arial"/>
          <w:lang w:val="ro-RO"/>
        </w:rPr>
        <w:t>ional.</w:t>
      </w:r>
      <w:r w:rsidR="0041746C" w:rsidRPr="0059532F">
        <w:rPr>
          <w:rFonts w:ascii="Arial" w:hAnsi="Arial" w:cs="Arial"/>
          <w:lang w:val="ro-RO"/>
        </w:rPr>
        <w:t xml:space="preserve"> Cu toate acestea, în situaţii specifice legăturile pot fi configurate undirecţional</w:t>
      </w:r>
      <w:r w:rsidR="00220B64" w:rsidRPr="0059532F">
        <w:rPr>
          <w:rFonts w:ascii="Arial" w:hAnsi="Arial" w:cs="Arial"/>
          <w:lang w:val="ro-RO"/>
        </w:rPr>
        <w:t>.</w:t>
      </w:r>
    </w:p>
    <w:p w14:paraId="40E63306" w14:textId="77777777" w:rsidR="003A2E2A" w:rsidRPr="0059532F" w:rsidRDefault="003A2E2A" w:rsidP="00D27514">
      <w:pPr>
        <w:jc w:val="both"/>
        <w:rPr>
          <w:rFonts w:ascii="Arial" w:hAnsi="Arial" w:cs="Arial"/>
          <w:lang w:val="ro-RO"/>
        </w:rPr>
      </w:pPr>
    </w:p>
    <w:p w14:paraId="5A40357C" w14:textId="77777777" w:rsidR="003A2E2A" w:rsidRPr="0059532F" w:rsidRDefault="003A2E2A" w:rsidP="00D27514">
      <w:pPr>
        <w:numPr>
          <w:ilvl w:val="1"/>
          <w:numId w:val="24"/>
        </w:numPr>
        <w:jc w:val="both"/>
        <w:rPr>
          <w:rFonts w:ascii="Arial" w:hAnsi="Arial" w:cs="Arial"/>
          <w:lang w:val="ro-RO"/>
        </w:rPr>
      </w:pPr>
      <w:r w:rsidRPr="0059532F">
        <w:rPr>
          <w:rFonts w:ascii="Arial" w:hAnsi="Arial" w:cs="Arial"/>
          <w:lang w:val="ro-RO"/>
        </w:rPr>
        <w:lastRenderedPageBreak/>
        <w:t>Nicio Parte nu va transmite celeilalte P</w:t>
      </w:r>
      <w:r w:rsidR="004210DF" w:rsidRPr="0059532F">
        <w:rPr>
          <w:rFonts w:ascii="Arial" w:hAnsi="Arial" w:cs="Arial"/>
          <w:lang w:val="ro-RO"/>
        </w:rPr>
        <w:t>ă</w:t>
      </w:r>
      <w:r w:rsidRPr="0059532F">
        <w:rPr>
          <w:rFonts w:ascii="Arial" w:hAnsi="Arial" w:cs="Arial"/>
          <w:lang w:val="ro-RO"/>
        </w:rPr>
        <w:t>r</w:t>
      </w:r>
      <w:r w:rsidR="004210DF" w:rsidRPr="0059532F">
        <w:rPr>
          <w:rFonts w:ascii="Arial" w:hAnsi="Arial" w:cs="Arial"/>
          <w:lang w:val="ro-RO"/>
        </w:rPr>
        <w:t>ţ</w:t>
      </w:r>
      <w:r w:rsidRPr="0059532F">
        <w:rPr>
          <w:rFonts w:ascii="Arial" w:hAnsi="Arial" w:cs="Arial"/>
          <w:lang w:val="ro-RO"/>
        </w:rPr>
        <w:t>i</w:t>
      </w:r>
      <w:r w:rsidR="00680D90" w:rsidRPr="0059532F">
        <w:rPr>
          <w:rFonts w:ascii="Arial" w:hAnsi="Arial" w:cs="Arial"/>
          <w:lang w:val="ro-RO"/>
        </w:rPr>
        <w:t xml:space="preserve"> </w:t>
      </w:r>
      <w:r w:rsidR="004210DF" w:rsidRPr="0059532F">
        <w:rPr>
          <w:rFonts w:ascii="Arial" w:hAnsi="Arial" w:cs="Arial"/>
          <w:lang w:val="ro-RO"/>
        </w:rPr>
        <w:t>ş</w:t>
      </w:r>
      <w:r w:rsidRPr="0059532F">
        <w:rPr>
          <w:rFonts w:ascii="Arial" w:hAnsi="Arial" w:cs="Arial"/>
          <w:lang w:val="ro-RO"/>
        </w:rPr>
        <w:t>i nici nu va avea obliga</w:t>
      </w:r>
      <w:r w:rsidR="004210DF" w:rsidRPr="0059532F">
        <w:rPr>
          <w:rFonts w:ascii="Arial" w:hAnsi="Arial" w:cs="Arial"/>
          <w:lang w:val="ro-RO"/>
        </w:rPr>
        <w:t>ţ</w:t>
      </w:r>
      <w:r w:rsidRPr="0059532F">
        <w:rPr>
          <w:rFonts w:ascii="Arial" w:hAnsi="Arial" w:cs="Arial"/>
          <w:lang w:val="ro-RO"/>
        </w:rPr>
        <w:t>ia s</w:t>
      </w:r>
      <w:r w:rsidR="004210DF" w:rsidRPr="0059532F">
        <w:rPr>
          <w:rFonts w:ascii="Arial" w:hAnsi="Arial" w:cs="Arial"/>
          <w:lang w:val="ro-RO"/>
        </w:rPr>
        <w:t>ă</w:t>
      </w:r>
      <w:r w:rsidRPr="0059532F">
        <w:rPr>
          <w:rFonts w:ascii="Arial" w:hAnsi="Arial" w:cs="Arial"/>
          <w:lang w:val="ro-RO"/>
        </w:rPr>
        <w:t xml:space="preserve"> termine </w:t>
      </w:r>
      <w:r w:rsidR="004210DF" w:rsidRPr="0059532F">
        <w:rPr>
          <w:rFonts w:ascii="Arial" w:hAnsi="Arial" w:cs="Arial"/>
          <w:lang w:val="ro-RO"/>
        </w:rPr>
        <w:t>î</w:t>
      </w:r>
      <w:r w:rsidRPr="0059532F">
        <w:rPr>
          <w:rFonts w:ascii="Arial" w:hAnsi="Arial" w:cs="Arial"/>
          <w:lang w:val="ro-RO"/>
        </w:rPr>
        <w:t>n re</w:t>
      </w:r>
      <w:r w:rsidR="004210DF" w:rsidRPr="0059532F">
        <w:rPr>
          <w:rFonts w:ascii="Arial" w:hAnsi="Arial" w:cs="Arial"/>
          <w:lang w:val="ro-RO"/>
        </w:rPr>
        <w:t>ţ</w:t>
      </w:r>
      <w:r w:rsidRPr="0059532F">
        <w:rPr>
          <w:rFonts w:ascii="Arial" w:hAnsi="Arial" w:cs="Arial"/>
          <w:lang w:val="ro-RO"/>
        </w:rPr>
        <w:t>eaua proprie alte apeluri dec</w:t>
      </w:r>
      <w:r w:rsidR="004210DF" w:rsidRPr="0059532F">
        <w:rPr>
          <w:rFonts w:ascii="Arial" w:hAnsi="Arial" w:cs="Arial"/>
          <w:lang w:val="ro-RO"/>
        </w:rPr>
        <w:t>â</w:t>
      </w:r>
      <w:r w:rsidRPr="0059532F">
        <w:rPr>
          <w:rFonts w:ascii="Arial" w:hAnsi="Arial" w:cs="Arial"/>
          <w:lang w:val="ro-RO"/>
        </w:rPr>
        <w:t xml:space="preserve">t cele care sunt reglementate </w:t>
      </w:r>
      <w:r w:rsidR="004210DF" w:rsidRPr="0059532F">
        <w:rPr>
          <w:rFonts w:ascii="Arial" w:hAnsi="Arial" w:cs="Arial"/>
          <w:lang w:val="ro-RO"/>
        </w:rPr>
        <w:t>î</w:t>
      </w:r>
      <w:r w:rsidRPr="0059532F">
        <w:rPr>
          <w:rFonts w:ascii="Arial" w:hAnsi="Arial" w:cs="Arial"/>
          <w:lang w:val="ro-RO"/>
        </w:rPr>
        <w:t xml:space="preserve">n mod explicit </w:t>
      </w:r>
      <w:r w:rsidR="004210DF" w:rsidRPr="0059532F">
        <w:rPr>
          <w:rFonts w:ascii="Arial" w:hAnsi="Arial" w:cs="Arial"/>
          <w:lang w:val="ro-RO"/>
        </w:rPr>
        <w:t>ş</w:t>
      </w:r>
      <w:r w:rsidRPr="0059532F">
        <w:rPr>
          <w:rFonts w:ascii="Arial" w:hAnsi="Arial" w:cs="Arial"/>
          <w:lang w:val="ro-RO"/>
        </w:rPr>
        <w:t xml:space="preserve">i expres </w:t>
      </w:r>
      <w:r w:rsidR="004210DF" w:rsidRPr="0059532F">
        <w:rPr>
          <w:rFonts w:ascii="Arial" w:hAnsi="Arial" w:cs="Arial"/>
          <w:lang w:val="ro-RO"/>
        </w:rPr>
        <w:t>î</w:t>
      </w:r>
      <w:r w:rsidRPr="0059532F">
        <w:rPr>
          <w:rFonts w:ascii="Arial" w:hAnsi="Arial" w:cs="Arial"/>
          <w:lang w:val="ro-RO"/>
        </w:rPr>
        <w:t>n prezentul Acord.</w:t>
      </w:r>
    </w:p>
    <w:p w14:paraId="6C50BAC0" w14:textId="77777777" w:rsidR="003A2E2A" w:rsidRPr="0059532F" w:rsidRDefault="003A2E2A" w:rsidP="00D27514">
      <w:pPr>
        <w:jc w:val="both"/>
        <w:rPr>
          <w:rFonts w:ascii="Arial" w:hAnsi="Arial" w:cs="Arial"/>
          <w:lang w:val="ro-RO"/>
        </w:rPr>
      </w:pPr>
    </w:p>
    <w:p w14:paraId="70193662" w14:textId="77777777" w:rsidR="003A2E2A" w:rsidRPr="0059532F" w:rsidRDefault="003A2E2A" w:rsidP="00D27514">
      <w:pPr>
        <w:numPr>
          <w:ilvl w:val="1"/>
          <w:numId w:val="24"/>
        </w:numPr>
        <w:jc w:val="both"/>
        <w:rPr>
          <w:rFonts w:ascii="Arial" w:hAnsi="Arial" w:cs="Arial"/>
          <w:lang w:val="ro-RO"/>
        </w:rPr>
      </w:pPr>
      <w:r w:rsidRPr="0059532F">
        <w:rPr>
          <w:rFonts w:ascii="Arial" w:hAnsi="Arial" w:cs="Arial"/>
          <w:lang w:val="ro-RO"/>
        </w:rPr>
        <w:t>P</w:t>
      </w:r>
      <w:r w:rsidR="004210DF" w:rsidRPr="0059532F">
        <w:rPr>
          <w:rFonts w:ascii="Arial" w:hAnsi="Arial" w:cs="Arial"/>
          <w:lang w:val="ro-RO"/>
        </w:rPr>
        <w:t>ă</w:t>
      </w:r>
      <w:r w:rsidRPr="0059532F">
        <w:rPr>
          <w:rFonts w:ascii="Arial" w:hAnsi="Arial" w:cs="Arial"/>
          <w:lang w:val="ro-RO"/>
        </w:rPr>
        <w:t>r</w:t>
      </w:r>
      <w:r w:rsidR="004210DF" w:rsidRPr="0059532F">
        <w:rPr>
          <w:rFonts w:ascii="Arial" w:hAnsi="Arial" w:cs="Arial"/>
          <w:lang w:val="ro-RO"/>
        </w:rPr>
        <w:t>ţ</w:t>
      </w:r>
      <w:r w:rsidRPr="0059532F">
        <w:rPr>
          <w:rFonts w:ascii="Arial" w:hAnsi="Arial" w:cs="Arial"/>
          <w:lang w:val="ro-RO"/>
        </w:rPr>
        <w:t>ile se oblig</w:t>
      </w:r>
      <w:r w:rsidR="004210DF" w:rsidRPr="0059532F">
        <w:rPr>
          <w:rFonts w:ascii="Arial" w:hAnsi="Arial" w:cs="Arial"/>
          <w:lang w:val="ro-RO"/>
        </w:rPr>
        <w:t>ă</w:t>
      </w:r>
      <w:r w:rsidRPr="0059532F">
        <w:rPr>
          <w:rFonts w:ascii="Arial" w:hAnsi="Arial" w:cs="Arial"/>
          <w:lang w:val="ro-RO"/>
        </w:rPr>
        <w:t xml:space="preserve"> s</w:t>
      </w:r>
      <w:r w:rsidR="004210DF" w:rsidRPr="0059532F">
        <w:rPr>
          <w:rFonts w:ascii="Arial" w:hAnsi="Arial" w:cs="Arial"/>
          <w:lang w:val="ro-RO"/>
        </w:rPr>
        <w:t>ă</w:t>
      </w:r>
      <w:r w:rsidRPr="0059532F">
        <w:rPr>
          <w:rFonts w:ascii="Arial" w:hAnsi="Arial" w:cs="Arial"/>
          <w:lang w:val="ro-RO"/>
        </w:rPr>
        <w:t xml:space="preserve"> nu </w:t>
      </w:r>
      <w:r w:rsidR="004210DF" w:rsidRPr="0059532F">
        <w:rPr>
          <w:rFonts w:ascii="Arial" w:hAnsi="Arial" w:cs="Arial"/>
          <w:lang w:val="ro-RO"/>
        </w:rPr>
        <w:t>î</w:t>
      </w:r>
      <w:r w:rsidRPr="0059532F">
        <w:rPr>
          <w:rFonts w:ascii="Arial" w:hAnsi="Arial" w:cs="Arial"/>
          <w:lang w:val="ro-RO"/>
        </w:rPr>
        <w:t xml:space="preserve">mpiedice </w:t>
      </w:r>
      <w:r w:rsidR="004210DF" w:rsidRPr="0059532F">
        <w:rPr>
          <w:rFonts w:ascii="Arial" w:hAnsi="Arial" w:cs="Arial"/>
          <w:lang w:val="ro-RO"/>
        </w:rPr>
        <w:t>î</w:t>
      </w:r>
      <w:r w:rsidRPr="0059532F">
        <w:rPr>
          <w:rFonts w:ascii="Arial" w:hAnsi="Arial" w:cs="Arial"/>
          <w:lang w:val="ro-RO"/>
        </w:rPr>
        <w:t>n mod culpabil terminarea apelurilor primite pe</w:t>
      </w:r>
      <w:r w:rsidR="00DB131E" w:rsidRPr="0059532F">
        <w:rPr>
          <w:rFonts w:ascii="Arial" w:hAnsi="Arial" w:cs="Arial"/>
          <w:lang w:val="ro-RO"/>
        </w:rPr>
        <w:t xml:space="preserve"> </w:t>
      </w:r>
      <w:r w:rsidR="002D7D05" w:rsidRPr="0059532F">
        <w:rPr>
          <w:rFonts w:ascii="Arial" w:hAnsi="Arial" w:cs="Arial"/>
          <w:lang w:val="ro-RO"/>
        </w:rPr>
        <w:t>L</w:t>
      </w:r>
      <w:r w:rsidRPr="0059532F">
        <w:rPr>
          <w:rFonts w:ascii="Arial" w:hAnsi="Arial" w:cs="Arial"/>
          <w:lang w:val="ro-RO"/>
        </w:rPr>
        <w:t>eg</w:t>
      </w:r>
      <w:r w:rsidR="004210DF" w:rsidRPr="0059532F">
        <w:rPr>
          <w:rFonts w:ascii="Arial" w:hAnsi="Arial" w:cs="Arial"/>
          <w:lang w:val="ro-RO"/>
        </w:rPr>
        <w:t>ă</w:t>
      </w:r>
      <w:r w:rsidRPr="0059532F">
        <w:rPr>
          <w:rFonts w:ascii="Arial" w:hAnsi="Arial" w:cs="Arial"/>
          <w:lang w:val="ro-RO"/>
        </w:rPr>
        <w:t>tur</w:t>
      </w:r>
      <w:r w:rsidR="00DB131E" w:rsidRPr="0059532F">
        <w:rPr>
          <w:rFonts w:ascii="Arial" w:hAnsi="Arial" w:cs="Arial"/>
          <w:lang w:val="ro-RO"/>
        </w:rPr>
        <w:t>a(</w:t>
      </w:r>
      <w:r w:rsidRPr="0059532F">
        <w:rPr>
          <w:rFonts w:ascii="Arial" w:hAnsi="Arial" w:cs="Arial"/>
          <w:lang w:val="ro-RO"/>
        </w:rPr>
        <w:t>ile</w:t>
      </w:r>
      <w:r w:rsidR="00DB131E" w:rsidRPr="0059532F">
        <w:rPr>
          <w:rFonts w:ascii="Arial" w:hAnsi="Arial" w:cs="Arial"/>
          <w:lang w:val="ro-RO"/>
        </w:rPr>
        <w:t>)</w:t>
      </w:r>
      <w:r w:rsidRPr="0059532F">
        <w:rPr>
          <w:rFonts w:ascii="Arial" w:hAnsi="Arial" w:cs="Arial"/>
          <w:lang w:val="ro-RO"/>
        </w:rPr>
        <w:t xml:space="preserve"> de </w:t>
      </w:r>
      <w:r w:rsidR="002D7D05" w:rsidRPr="0059532F">
        <w:rPr>
          <w:rFonts w:ascii="Arial" w:hAnsi="Arial" w:cs="Arial"/>
          <w:lang w:val="ro-RO"/>
        </w:rPr>
        <w:t>I</w:t>
      </w:r>
      <w:r w:rsidRPr="0059532F">
        <w:rPr>
          <w:rFonts w:ascii="Arial" w:hAnsi="Arial" w:cs="Arial"/>
          <w:lang w:val="ro-RO"/>
        </w:rPr>
        <w:t>nterconectare c</w:t>
      </w:r>
      <w:r w:rsidR="004210DF" w:rsidRPr="0059532F">
        <w:rPr>
          <w:rFonts w:ascii="Arial" w:hAnsi="Arial" w:cs="Arial"/>
          <w:lang w:val="ro-RO"/>
        </w:rPr>
        <w:t>ă</w:t>
      </w:r>
      <w:r w:rsidRPr="0059532F">
        <w:rPr>
          <w:rFonts w:ascii="Arial" w:hAnsi="Arial" w:cs="Arial"/>
          <w:lang w:val="ro-RO"/>
        </w:rPr>
        <w:t>tre utilizatorii proprii</w:t>
      </w:r>
      <w:r w:rsidR="00680D90" w:rsidRPr="0059532F">
        <w:rPr>
          <w:rFonts w:ascii="Arial" w:hAnsi="Arial" w:cs="Arial"/>
          <w:lang w:val="ro-RO"/>
        </w:rPr>
        <w:t xml:space="preserve"> sau tranzitul acestor apeluri</w:t>
      </w:r>
      <w:r w:rsidRPr="0059532F">
        <w:rPr>
          <w:rFonts w:ascii="Arial" w:hAnsi="Arial" w:cs="Arial"/>
          <w:lang w:val="ro-RO"/>
        </w:rPr>
        <w:t xml:space="preserve">, </w:t>
      </w:r>
      <w:r w:rsidR="00A00815" w:rsidRPr="0059532F">
        <w:rPr>
          <w:rFonts w:ascii="Arial" w:hAnsi="Arial" w:cs="Arial"/>
          <w:lang w:val="ro-RO"/>
        </w:rPr>
        <w:t xml:space="preserve">în situaţiile specifice legate de portabilitate, </w:t>
      </w:r>
      <w:r w:rsidRPr="0059532F">
        <w:rPr>
          <w:rFonts w:ascii="Arial" w:hAnsi="Arial" w:cs="Arial"/>
          <w:lang w:val="ro-RO"/>
        </w:rPr>
        <w:t xml:space="preserve">pentru serviciile stabilite de comun acord </w:t>
      </w:r>
      <w:r w:rsidR="00004106" w:rsidRPr="0059532F">
        <w:rPr>
          <w:rFonts w:ascii="Arial" w:hAnsi="Arial" w:cs="Arial"/>
          <w:lang w:val="ro-RO"/>
        </w:rPr>
        <w:t>ş</w:t>
      </w:r>
      <w:r w:rsidRPr="0059532F">
        <w:rPr>
          <w:rFonts w:ascii="Arial" w:hAnsi="Arial" w:cs="Arial"/>
          <w:lang w:val="ro-RO"/>
        </w:rPr>
        <w:t>i care sunt men</w:t>
      </w:r>
      <w:r w:rsidR="00004106" w:rsidRPr="0059532F">
        <w:rPr>
          <w:rFonts w:ascii="Arial" w:hAnsi="Arial" w:cs="Arial"/>
          <w:lang w:val="ro-RO"/>
        </w:rPr>
        <w:t>ţ</w:t>
      </w:r>
      <w:r w:rsidRPr="0059532F">
        <w:rPr>
          <w:rFonts w:ascii="Arial" w:hAnsi="Arial" w:cs="Arial"/>
          <w:lang w:val="ro-RO"/>
        </w:rPr>
        <w:t xml:space="preserve">ionate </w:t>
      </w:r>
      <w:r w:rsidR="00004106" w:rsidRPr="0059532F">
        <w:rPr>
          <w:rFonts w:ascii="Arial" w:hAnsi="Arial" w:cs="Arial"/>
          <w:lang w:val="ro-RO"/>
        </w:rPr>
        <w:t>î</w:t>
      </w:r>
      <w:r w:rsidRPr="0059532F">
        <w:rPr>
          <w:rFonts w:ascii="Arial" w:hAnsi="Arial" w:cs="Arial"/>
          <w:lang w:val="ro-RO"/>
        </w:rPr>
        <w:t>n acest Acord.</w:t>
      </w:r>
    </w:p>
    <w:p w14:paraId="12483754" w14:textId="77777777" w:rsidR="0061262F" w:rsidRPr="0059532F" w:rsidRDefault="0061262F" w:rsidP="0061262F">
      <w:pPr>
        <w:jc w:val="both"/>
        <w:rPr>
          <w:rFonts w:ascii="Arial" w:hAnsi="Arial" w:cs="Arial"/>
          <w:lang w:val="ro-RO"/>
        </w:rPr>
      </w:pPr>
    </w:p>
    <w:p w14:paraId="777F5061" w14:textId="77777777" w:rsidR="0061262F" w:rsidRPr="0059532F" w:rsidRDefault="0061262F" w:rsidP="00D27514">
      <w:pPr>
        <w:numPr>
          <w:ilvl w:val="1"/>
          <w:numId w:val="24"/>
        </w:numPr>
        <w:jc w:val="both"/>
        <w:rPr>
          <w:rFonts w:ascii="Arial" w:hAnsi="Arial" w:cs="Arial"/>
          <w:lang w:val="ro-RO"/>
        </w:rPr>
      </w:pPr>
      <w:r w:rsidRPr="0059532F">
        <w:rPr>
          <w:rFonts w:ascii="Arial" w:hAnsi="Arial" w:cs="Arial"/>
          <w:lang w:val="ro-RO"/>
        </w:rPr>
        <w:t xml:space="preserve">În cadrul relaţiilor de interconectare, </w:t>
      </w:r>
      <w:r w:rsidR="00C752D9" w:rsidRPr="0059532F">
        <w:rPr>
          <w:rFonts w:ascii="Arial" w:hAnsi="Arial" w:cs="Arial"/>
          <w:lang w:val="ro-RO"/>
        </w:rPr>
        <w:t>Telekom Romania Mobile</w:t>
      </w:r>
      <w:r w:rsidRPr="0059532F">
        <w:rPr>
          <w:rFonts w:ascii="Arial" w:hAnsi="Arial" w:cs="Arial"/>
          <w:lang w:val="ro-RO"/>
        </w:rPr>
        <w:t xml:space="preserve"> va fi răspunzătoare numai pentru serviciile furnizate în interiorul propriei reţele, pentru respectarea dispoziţiilor legislaţiei primare şi secundare în executarea </w:t>
      </w:r>
      <w:r w:rsidR="00712DD8" w:rsidRPr="0059532F">
        <w:rPr>
          <w:rFonts w:ascii="Arial" w:hAnsi="Arial" w:cs="Arial"/>
          <w:lang w:val="ro-RO"/>
        </w:rPr>
        <w:t>Acordului</w:t>
      </w:r>
      <w:r w:rsidRPr="0059532F">
        <w:rPr>
          <w:rFonts w:ascii="Arial" w:hAnsi="Arial" w:cs="Arial"/>
          <w:lang w:val="ro-RO"/>
        </w:rPr>
        <w:t xml:space="preserve"> şi pentru orice alte obligaţii care ii revin în temeiul </w:t>
      </w:r>
      <w:r w:rsidR="00712DD8" w:rsidRPr="0059532F">
        <w:rPr>
          <w:rFonts w:ascii="Arial" w:hAnsi="Arial" w:cs="Arial"/>
          <w:lang w:val="ro-RO"/>
        </w:rPr>
        <w:t>Acordului</w:t>
      </w:r>
      <w:r w:rsidRPr="0059532F">
        <w:rPr>
          <w:rFonts w:ascii="Arial" w:hAnsi="Arial" w:cs="Arial"/>
          <w:lang w:val="ro-RO"/>
        </w:rPr>
        <w:t>.</w:t>
      </w:r>
    </w:p>
    <w:p w14:paraId="6A3B8249" w14:textId="77777777" w:rsidR="00377E70" w:rsidRPr="0059532F" w:rsidRDefault="00377E70" w:rsidP="00377E70">
      <w:pPr>
        <w:pStyle w:val="ListParagraph"/>
        <w:rPr>
          <w:rFonts w:ascii="Arial" w:hAnsi="Arial" w:cs="Arial"/>
          <w:lang w:val="ro-RO"/>
        </w:rPr>
      </w:pPr>
    </w:p>
    <w:p w14:paraId="08021DD7" w14:textId="77777777" w:rsidR="00377E70" w:rsidRPr="0059532F" w:rsidRDefault="00377E70" w:rsidP="00D27514">
      <w:pPr>
        <w:numPr>
          <w:ilvl w:val="1"/>
          <w:numId w:val="24"/>
        </w:numPr>
        <w:jc w:val="both"/>
        <w:rPr>
          <w:rFonts w:ascii="Arial" w:hAnsi="Arial" w:cs="Arial"/>
          <w:lang w:val="ro-RO"/>
        </w:rPr>
      </w:pPr>
      <w:r w:rsidRPr="0059532F">
        <w:rPr>
          <w:rFonts w:ascii="Arial" w:hAnsi="Arial" w:cs="Arial"/>
          <w:b/>
          <w:lang w:val="ro-RO"/>
        </w:rPr>
        <w:t>Produse de interconectare:</w:t>
      </w:r>
    </w:p>
    <w:p w14:paraId="543F631F" w14:textId="77777777" w:rsidR="00377E70" w:rsidRPr="0059532F" w:rsidRDefault="00377E70" w:rsidP="00377E70">
      <w:pPr>
        <w:pStyle w:val="ListParagraph"/>
        <w:rPr>
          <w:rFonts w:ascii="Arial" w:hAnsi="Arial" w:cs="Arial"/>
          <w:lang w:val="ro-RO"/>
        </w:rPr>
      </w:pPr>
    </w:p>
    <w:p w14:paraId="1ECA87F0" w14:textId="77777777" w:rsidR="00377E70" w:rsidRPr="0059532F" w:rsidRDefault="00377E70" w:rsidP="00377E70">
      <w:pPr>
        <w:pStyle w:val="BodyText"/>
        <w:ind w:left="720"/>
        <w:rPr>
          <w:rFonts w:cs="Arial"/>
          <w:sz w:val="20"/>
          <w:lang w:val="ro-RO"/>
        </w:rPr>
      </w:pPr>
      <w:r w:rsidRPr="0059532F">
        <w:rPr>
          <w:rFonts w:cs="Arial"/>
          <w:sz w:val="20"/>
          <w:lang w:val="ro-RO"/>
        </w:rPr>
        <w:t>Telekom Romania Mobile pune la dispoziţia Operatorului următoarele opţiuni de interconectare:</w:t>
      </w:r>
    </w:p>
    <w:p w14:paraId="5ACDB656" w14:textId="77777777" w:rsidR="00377E70" w:rsidRPr="0059532F" w:rsidRDefault="00377E70" w:rsidP="00377E70">
      <w:pPr>
        <w:pStyle w:val="BodyText"/>
        <w:ind w:left="720" w:hanging="720"/>
        <w:rPr>
          <w:rFonts w:cs="Arial"/>
          <w:sz w:val="20"/>
          <w:lang w:val="ro-RO"/>
        </w:rPr>
      </w:pPr>
    </w:p>
    <w:p w14:paraId="20D8EB45" w14:textId="77777777" w:rsidR="00377E70" w:rsidRPr="0059532F" w:rsidRDefault="00377E70" w:rsidP="00377E70">
      <w:pPr>
        <w:pStyle w:val="BodyText"/>
        <w:numPr>
          <w:ilvl w:val="0"/>
          <w:numId w:val="49"/>
        </w:numPr>
        <w:rPr>
          <w:rFonts w:cs="Arial"/>
          <w:sz w:val="20"/>
          <w:lang w:val="ro-RO"/>
        </w:rPr>
      </w:pPr>
      <w:r w:rsidRPr="0059532F">
        <w:rPr>
          <w:rFonts w:cs="Arial"/>
          <w:b/>
          <w:sz w:val="20"/>
          <w:lang w:val="ro-RO"/>
        </w:rPr>
        <w:t>interconectare directă la distantă</w:t>
      </w:r>
      <w:r w:rsidRPr="0059532F">
        <w:rPr>
          <w:rFonts w:cs="Arial"/>
          <w:sz w:val="20"/>
          <w:lang w:val="ro-RO"/>
        </w:rPr>
        <w:t>, care se realizează prin intermediul unei legături de interconectare între punctul de acces al Operatorului şi punctul de acces al Telekom Romania Mobile;</w:t>
      </w:r>
    </w:p>
    <w:p w14:paraId="3CC66A5E" w14:textId="77777777" w:rsidR="00377E70" w:rsidRPr="0059532F" w:rsidRDefault="00377E70" w:rsidP="00377E70">
      <w:pPr>
        <w:pStyle w:val="BodyText"/>
        <w:ind w:left="1080"/>
        <w:rPr>
          <w:rFonts w:cs="Arial"/>
          <w:sz w:val="20"/>
          <w:lang w:val="ro-RO"/>
        </w:rPr>
      </w:pPr>
    </w:p>
    <w:p w14:paraId="22EB69BF" w14:textId="77777777" w:rsidR="00377E70" w:rsidRPr="0059532F" w:rsidRDefault="00377E70" w:rsidP="00377E70">
      <w:pPr>
        <w:pStyle w:val="BodyText"/>
        <w:numPr>
          <w:ilvl w:val="0"/>
          <w:numId w:val="49"/>
        </w:numPr>
        <w:contextualSpacing/>
        <w:rPr>
          <w:rFonts w:cs="Arial"/>
          <w:sz w:val="20"/>
          <w:lang w:val="ro-RO"/>
        </w:rPr>
      </w:pPr>
      <w:r w:rsidRPr="0059532F">
        <w:rPr>
          <w:rFonts w:cs="Arial"/>
          <w:b/>
          <w:sz w:val="20"/>
          <w:lang w:val="ro-RO"/>
        </w:rPr>
        <w:t>interconectarea indirectă</w:t>
      </w:r>
      <w:r w:rsidRPr="0059532F">
        <w:rPr>
          <w:rFonts w:cs="Arial"/>
          <w:sz w:val="20"/>
          <w:lang w:val="ro-RO"/>
        </w:rPr>
        <w:t>, care se realizeaza prin intermediul serviciului de tranzit furnizat de o terta parte</w:t>
      </w:r>
    </w:p>
    <w:p w14:paraId="3C4496CF" w14:textId="77777777" w:rsidR="00377E70" w:rsidRPr="0059532F" w:rsidRDefault="00377E70" w:rsidP="00377E70">
      <w:pPr>
        <w:pStyle w:val="NoSpacing"/>
        <w:ind w:firstLine="720"/>
        <w:rPr>
          <w:rFonts w:ascii="Arial" w:hAnsi="Arial" w:cs="Arial"/>
          <w:sz w:val="20"/>
          <w:szCs w:val="20"/>
          <w:lang w:val="ro-RO"/>
        </w:rPr>
      </w:pPr>
    </w:p>
    <w:p w14:paraId="2E5A558C" w14:textId="2D251AE5" w:rsidR="00377E70" w:rsidRPr="0059532F" w:rsidRDefault="00377E70" w:rsidP="00377E70">
      <w:pPr>
        <w:pStyle w:val="NoSpacing"/>
        <w:ind w:left="720"/>
        <w:rPr>
          <w:rFonts w:ascii="Arial" w:hAnsi="Arial" w:cs="Arial"/>
          <w:sz w:val="20"/>
          <w:szCs w:val="20"/>
          <w:lang w:val="ro-RO"/>
        </w:rPr>
      </w:pPr>
      <w:r w:rsidRPr="0059532F">
        <w:rPr>
          <w:rFonts w:ascii="Arial" w:hAnsi="Arial" w:cs="Arial"/>
          <w:sz w:val="20"/>
          <w:szCs w:val="20"/>
          <w:lang w:val="ro-RO"/>
        </w:rPr>
        <w:t>Operatorul poate opta pentru oricare dintre produsele de interconectare prevazute in acest articol 5.7., Telekom Romania Mobile avand obligatia sa ii puna la dispozitie cel putin una dintre acestea, potrivit ordinii de prioritate specificate de Operator, conform Decizi</w:t>
      </w:r>
      <w:r w:rsidR="00781AC7" w:rsidRPr="0059532F">
        <w:rPr>
          <w:rFonts w:ascii="Arial" w:hAnsi="Arial" w:cs="Arial"/>
          <w:sz w:val="20"/>
          <w:szCs w:val="20"/>
          <w:lang w:val="ro-RO"/>
        </w:rPr>
        <w:t>ilor</w:t>
      </w:r>
      <w:r w:rsidRPr="0059532F">
        <w:rPr>
          <w:rFonts w:ascii="Arial" w:hAnsi="Arial" w:cs="Arial"/>
          <w:sz w:val="20"/>
          <w:szCs w:val="20"/>
          <w:lang w:val="ro-RO"/>
        </w:rPr>
        <w:t xml:space="preserve"> ANCOM nr 49/ 2018</w:t>
      </w:r>
      <w:r w:rsidR="0050429A" w:rsidRPr="0059532F">
        <w:rPr>
          <w:rFonts w:ascii="Arial" w:hAnsi="Arial" w:cs="Arial"/>
          <w:sz w:val="20"/>
          <w:szCs w:val="20"/>
          <w:lang w:val="ro-RO"/>
        </w:rPr>
        <w:t>,</w:t>
      </w:r>
      <w:r w:rsidR="00DD1CD1" w:rsidRPr="0059532F">
        <w:rPr>
          <w:rFonts w:ascii="Arial" w:hAnsi="Arial" w:cs="Arial"/>
          <w:sz w:val="20"/>
          <w:szCs w:val="20"/>
          <w:lang w:val="ro-RO"/>
        </w:rPr>
        <w:t xml:space="preserve"> nr. 39 / 2018</w:t>
      </w:r>
      <w:r w:rsidR="0050429A" w:rsidRPr="0059532F">
        <w:rPr>
          <w:rFonts w:ascii="Arial" w:hAnsi="Arial" w:cs="Arial"/>
          <w:sz w:val="20"/>
          <w:szCs w:val="20"/>
          <w:lang w:val="ro-RO"/>
        </w:rPr>
        <w:t>, 1149/2018 si 1179/2018</w:t>
      </w:r>
      <w:r w:rsidRPr="0059532F">
        <w:rPr>
          <w:rFonts w:ascii="Arial" w:hAnsi="Arial" w:cs="Arial"/>
          <w:sz w:val="20"/>
          <w:szCs w:val="20"/>
          <w:lang w:val="ro-RO"/>
        </w:rPr>
        <w:t xml:space="preserve">. </w:t>
      </w:r>
    </w:p>
    <w:p w14:paraId="5A90A73C" w14:textId="77777777" w:rsidR="00377E70" w:rsidRPr="0059532F" w:rsidRDefault="00377E70" w:rsidP="00377E70">
      <w:pPr>
        <w:pStyle w:val="NoSpacing"/>
        <w:ind w:firstLine="720"/>
        <w:rPr>
          <w:rFonts w:ascii="Arial" w:hAnsi="Arial" w:cs="Arial"/>
          <w:sz w:val="20"/>
          <w:szCs w:val="20"/>
          <w:lang w:val="ro-RO"/>
        </w:rPr>
      </w:pPr>
    </w:p>
    <w:p w14:paraId="7A6C9EA8" w14:textId="77777777" w:rsidR="00DD1CD1" w:rsidRPr="0059532F" w:rsidRDefault="00DD1CD1" w:rsidP="00781AC7">
      <w:pPr>
        <w:pStyle w:val="NoSpacing"/>
        <w:ind w:left="720"/>
        <w:jc w:val="both"/>
        <w:rPr>
          <w:rFonts w:ascii="Arial" w:hAnsi="Arial" w:cs="Arial"/>
          <w:sz w:val="20"/>
          <w:szCs w:val="20"/>
          <w:lang w:val="ro-RO"/>
        </w:rPr>
      </w:pPr>
      <w:r w:rsidRPr="0059532F">
        <w:rPr>
          <w:rFonts w:ascii="Arial" w:hAnsi="Arial" w:cs="Arial"/>
          <w:sz w:val="20"/>
          <w:szCs w:val="20"/>
          <w:lang w:val="ro-RO"/>
        </w:rPr>
        <w:t>De asemenea, Telekom Romania Mobile are obligatia sa ofere Operatorilor serviciul de interconectare in vederea terminarii apelurilor la puncte mobile si la puncte fixe la oricare dintre punctele sale de acces, potrivit solicitarii acestora.</w:t>
      </w:r>
    </w:p>
    <w:p w14:paraId="340F8885" w14:textId="77777777" w:rsidR="00DD1CD1" w:rsidRPr="0059532F" w:rsidRDefault="00DD1CD1" w:rsidP="00781AC7">
      <w:pPr>
        <w:pStyle w:val="NoSpacing"/>
        <w:ind w:firstLine="720"/>
        <w:jc w:val="both"/>
        <w:rPr>
          <w:rFonts w:ascii="Arial" w:hAnsi="Arial" w:cs="Arial"/>
          <w:sz w:val="20"/>
          <w:szCs w:val="20"/>
          <w:lang w:val="ro-RO"/>
        </w:rPr>
      </w:pPr>
    </w:p>
    <w:p w14:paraId="52F528F6" w14:textId="4D07A446" w:rsidR="00DD1CD1" w:rsidRPr="0059532F" w:rsidRDefault="00DD1CD1" w:rsidP="00781AC7">
      <w:pPr>
        <w:pStyle w:val="NoSpacing"/>
        <w:ind w:left="720"/>
        <w:jc w:val="both"/>
        <w:rPr>
          <w:rFonts w:ascii="Arial" w:hAnsi="Arial" w:cs="Arial"/>
          <w:sz w:val="20"/>
          <w:szCs w:val="20"/>
          <w:lang w:val="ro-RO"/>
        </w:rPr>
      </w:pPr>
      <w:r w:rsidRPr="0059532F">
        <w:rPr>
          <w:rFonts w:ascii="Arial" w:hAnsi="Arial" w:cs="Arial"/>
          <w:sz w:val="20"/>
          <w:szCs w:val="20"/>
          <w:lang w:val="ro-RO"/>
        </w:rPr>
        <w:t xml:space="preserve">În măsura în care există o legătură fizică între </w:t>
      </w:r>
      <w:r w:rsidR="002004F4" w:rsidRPr="0059532F">
        <w:rPr>
          <w:rFonts w:ascii="Arial" w:hAnsi="Arial" w:cs="Arial"/>
          <w:sz w:val="20"/>
          <w:szCs w:val="20"/>
          <w:lang w:val="ro-RO"/>
        </w:rPr>
        <w:t>l</w:t>
      </w:r>
      <w:r w:rsidR="0047411A" w:rsidRPr="0059532F">
        <w:rPr>
          <w:rFonts w:ascii="Arial" w:hAnsi="Arial" w:cs="Arial"/>
          <w:sz w:val="20"/>
          <w:szCs w:val="20"/>
          <w:lang w:val="ro-RO"/>
        </w:rPr>
        <w:t xml:space="preserve">ocatia </w:t>
      </w:r>
      <w:r w:rsidRPr="0059532F">
        <w:rPr>
          <w:rFonts w:ascii="Arial" w:hAnsi="Arial" w:cs="Arial"/>
          <w:sz w:val="20"/>
          <w:szCs w:val="20"/>
          <w:lang w:val="ro-RO"/>
        </w:rPr>
        <w:t>Telekom Romania Mobile şi un punct intermediar unde realizarea interconectării este tehnic fezabilă, Telekom Romania Mobile are obligația să ofere</w:t>
      </w:r>
      <w:r w:rsidR="00AA3289" w:rsidRPr="0059532F">
        <w:rPr>
          <w:rFonts w:ascii="Arial" w:hAnsi="Arial" w:cs="Arial"/>
          <w:sz w:val="20"/>
          <w:szCs w:val="20"/>
          <w:lang w:val="ro-RO"/>
        </w:rPr>
        <w:t xml:space="preserve"> interconectarea la acel punct intermediar in vederea terminarii apelurilor la puncte mobile si la puncte fixe,</w:t>
      </w:r>
      <w:r w:rsidRPr="0059532F">
        <w:rPr>
          <w:rFonts w:ascii="Arial" w:hAnsi="Arial" w:cs="Arial"/>
          <w:sz w:val="20"/>
          <w:szCs w:val="20"/>
          <w:lang w:val="ro-RO"/>
        </w:rPr>
        <w:t xml:space="preserve"> la cererea Operatorului.</w:t>
      </w:r>
    </w:p>
    <w:p w14:paraId="22314C9F" w14:textId="77777777" w:rsidR="00DD1CD1" w:rsidRPr="0059532F" w:rsidRDefault="00DD1CD1" w:rsidP="00DD6B64">
      <w:pPr>
        <w:pStyle w:val="NoSpacing"/>
        <w:ind w:left="720"/>
        <w:jc w:val="both"/>
        <w:rPr>
          <w:rFonts w:ascii="Arial" w:hAnsi="Arial" w:cs="Arial"/>
          <w:sz w:val="20"/>
          <w:szCs w:val="20"/>
          <w:lang w:val="ro-RO"/>
        </w:rPr>
      </w:pPr>
    </w:p>
    <w:p w14:paraId="58552EC6" w14:textId="77777777" w:rsidR="00DD1CD1" w:rsidRPr="0059532F" w:rsidRDefault="00DD1CD1" w:rsidP="00DD6B64">
      <w:pPr>
        <w:pStyle w:val="NoSpacing"/>
        <w:ind w:left="720"/>
        <w:jc w:val="both"/>
        <w:rPr>
          <w:rFonts w:ascii="Arial" w:hAnsi="Arial" w:cs="Arial"/>
          <w:sz w:val="20"/>
          <w:szCs w:val="20"/>
          <w:lang w:val="ro-RO"/>
        </w:rPr>
      </w:pPr>
      <w:r w:rsidRPr="0059532F">
        <w:rPr>
          <w:rFonts w:ascii="Arial" w:hAnsi="Arial" w:cs="Arial"/>
          <w:sz w:val="20"/>
          <w:szCs w:val="20"/>
          <w:lang w:val="ro-RO"/>
        </w:rPr>
        <w:t>În măsura în care există o legătură fizică între spaţiul Telekom Romania Mobile şi spatiul Operatorului, Telekom Romania Mobile are obligația să ofere, la cererea Operatorului, interconectarea in spatiul Operatorului prin utilizarea legăturii fizice respective</w:t>
      </w:r>
      <w:r w:rsidR="00AA3289" w:rsidRPr="0059532F">
        <w:rPr>
          <w:rFonts w:ascii="Arial" w:hAnsi="Arial" w:cs="Arial"/>
          <w:sz w:val="20"/>
          <w:szCs w:val="20"/>
          <w:lang w:val="ro-RO"/>
        </w:rPr>
        <w:t>, in vederea terminarii apelurilor la puncte mobile</w:t>
      </w:r>
      <w:r w:rsidRPr="0059532F">
        <w:rPr>
          <w:rFonts w:ascii="Arial" w:hAnsi="Arial" w:cs="Arial"/>
          <w:sz w:val="20"/>
          <w:szCs w:val="20"/>
          <w:lang w:val="ro-RO"/>
        </w:rPr>
        <w:t>.</w:t>
      </w:r>
    </w:p>
    <w:p w14:paraId="56F058EA" w14:textId="77777777" w:rsidR="00AA3289" w:rsidRPr="0059532F" w:rsidRDefault="00AA3289" w:rsidP="00DD6B64">
      <w:pPr>
        <w:pStyle w:val="NoSpacing"/>
        <w:ind w:left="720"/>
        <w:jc w:val="both"/>
        <w:rPr>
          <w:rFonts w:ascii="Arial" w:hAnsi="Arial" w:cs="Arial"/>
          <w:sz w:val="20"/>
          <w:szCs w:val="20"/>
          <w:lang w:val="ro-RO"/>
        </w:rPr>
      </w:pPr>
    </w:p>
    <w:p w14:paraId="5D8FF3EE" w14:textId="77777777" w:rsidR="00AA3289" w:rsidRPr="0059532F" w:rsidRDefault="00AA3289" w:rsidP="00DD6B64">
      <w:pPr>
        <w:pStyle w:val="NoSpacing"/>
        <w:ind w:left="720"/>
        <w:jc w:val="both"/>
        <w:rPr>
          <w:rFonts w:ascii="Arial" w:hAnsi="Arial" w:cs="Arial"/>
          <w:sz w:val="20"/>
          <w:szCs w:val="20"/>
          <w:lang w:val="ro-RO"/>
        </w:rPr>
      </w:pPr>
      <w:r w:rsidRPr="0059532F">
        <w:rPr>
          <w:rFonts w:ascii="Arial" w:hAnsi="Arial" w:cs="Arial"/>
          <w:sz w:val="20"/>
          <w:szCs w:val="20"/>
          <w:lang w:val="ro-RO"/>
        </w:rPr>
        <w:t>Pentru serviciul de interconectare, bazat pe tehnologia IP, în vederea terminării apelurilor la puncte mobile, Telekom Romania Mobile are obligația să ofere, la cererea Operatorului, interconectarea cu prioritate în spațiile în care ambele părți au puncte de prezență, în măsura în care solicitarea este fezabilă din punct de vedere tehnic</w:t>
      </w:r>
    </w:p>
    <w:p w14:paraId="768DD304" w14:textId="77777777" w:rsidR="00377E70" w:rsidRPr="0059532F" w:rsidRDefault="00377E70" w:rsidP="00377E70">
      <w:pPr>
        <w:pStyle w:val="NoSpacing"/>
        <w:ind w:firstLine="720"/>
        <w:rPr>
          <w:rFonts w:ascii="Arial" w:hAnsi="Arial" w:cs="Arial"/>
          <w:sz w:val="20"/>
          <w:szCs w:val="20"/>
          <w:lang w:val="ro-RO"/>
        </w:rPr>
      </w:pPr>
    </w:p>
    <w:p w14:paraId="39E52D53" w14:textId="77777777" w:rsidR="00377E70" w:rsidRPr="0059532F" w:rsidRDefault="00377E70" w:rsidP="00377E70">
      <w:pPr>
        <w:pStyle w:val="NoSpacing"/>
        <w:numPr>
          <w:ilvl w:val="0"/>
          <w:numId w:val="53"/>
        </w:numPr>
        <w:rPr>
          <w:rFonts w:ascii="Arial" w:hAnsi="Arial" w:cs="Arial"/>
          <w:sz w:val="20"/>
          <w:szCs w:val="20"/>
          <w:lang w:val="ro-RO"/>
        </w:rPr>
      </w:pPr>
      <w:r w:rsidRPr="0059532F">
        <w:rPr>
          <w:rFonts w:ascii="Arial" w:hAnsi="Arial" w:cs="Arial"/>
          <w:b/>
          <w:sz w:val="20"/>
          <w:szCs w:val="20"/>
          <w:lang w:val="ro-RO"/>
        </w:rPr>
        <w:t>Interconectarea directă la distantă</w:t>
      </w:r>
      <w:r w:rsidRPr="0059532F">
        <w:rPr>
          <w:rFonts w:ascii="Arial" w:hAnsi="Arial" w:cs="Arial"/>
          <w:sz w:val="20"/>
          <w:szCs w:val="20"/>
          <w:lang w:val="ro-RO"/>
        </w:rPr>
        <w:t xml:space="preserve"> va fi oferită în următoarele forme:</w:t>
      </w:r>
    </w:p>
    <w:p w14:paraId="2808A025" w14:textId="77777777" w:rsidR="00377E70" w:rsidRPr="0059532F" w:rsidRDefault="00377E70" w:rsidP="00377E70">
      <w:pPr>
        <w:pStyle w:val="Heading2"/>
        <w:numPr>
          <w:ilvl w:val="0"/>
          <w:numId w:val="51"/>
        </w:numPr>
        <w:spacing w:before="240" w:after="240"/>
        <w:jc w:val="left"/>
        <w:rPr>
          <w:rFonts w:cs="Arial"/>
          <w:b w:val="0"/>
          <w:bCs/>
          <w:i/>
          <w:iCs/>
          <w:sz w:val="20"/>
          <w:lang w:val="ro-RO"/>
        </w:rPr>
      </w:pPr>
      <w:r w:rsidRPr="0059532F">
        <w:rPr>
          <w:rFonts w:cs="Arial"/>
          <w:sz w:val="20"/>
          <w:lang w:val="ro-RO"/>
        </w:rPr>
        <w:lastRenderedPageBreak/>
        <w:t>în spaţiul Operatorului</w:t>
      </w:r>
      <w:r w:rsidRPr="0059532F">
        <w:rPr>
          <w:rFonts w:cs="Arial"/>
          <w:b w:val="0"/>
          <w:sz w:val="20"/>
          <w:lang w:val="ro-RO"/>
        </w:rPr>
        <w:t>:</w:t>
      </w:r>
    </w:p>
    <w:p w14:paraId="6DF480DB" w14:textId="77777777" w:rsidR="00377E70" w:rsidRPr="0059532F" w:rsidRDefault="00377E70" w:rsidP="00377E70">
      <w:pPr>
        <w:pStyle w:val="Heading2"/>
        <w:numPr>
          <w:ilvl w:val="0"/>
          <w:numId w:val="50"/>
        </w:numPr>
        <w:spacing w:before="240" w:after="240"/>
        <w:jc w:val="left"/>
        <w:rPr>
          <w:rFonts w:cs="Arial"/>
          <w:b w:val="0"/>
          <w:bCs/>
          <w:i/>
          <w:iCs/>
          <w:sz w:val="20"/>
          <w:lang w:val="ro-RO"/>
        </w:rPr>
      </w:pPr>
      <w:r w:rsidRPr="0059532F">
        <w:rPr>
          <w:rFonts w:cs="Arial"/>
          <w:b w:val="0"/>
          <w:sz w:val="20"/>
          <w:lang w:val="ro-RO"/>
        </w:rPr>
        <w:t xml:space="preserve">în clădirea Operatorului, caz în care punctul de interconectare va fi situat pe repartitorul </w:t>
      </w:r>
      <w:r w:rsidR="005D2747" w:rsidRPr="0059532F">
        <w:rPr>
          <w:rFonts w:cs="Arial"/>
          <w:b w:val="0"/>
          <w:sz w:val="20"/>
          <w:lang w:val="ro-RO"/>
        </w:rPr>
        <w:t>(sau elementul echivalent)</w:t>
      </w:r>
      <w:r w:rsidR="005D2747" w:rsidRPr="006C186E">
        <w:rPr>
          <w:rFonts w:cs="Arial"/>
          <w:b w:val="0"/>
          <w:bCs/>
          <w:i/>
          <w:iCs/>
          <w:sz w:val="20"/>
          <w:lang w:val="ro-RO"/>
        </w:rPr>
        <w:t xml:space="preserve"> </w:t>
      </w:r>
      <w:r w:rsidRPr="0059532F">
        <w:rPr>
          <w:rFonts w:cs="Arial"/>
          <w:b w:val="0"/>
          <w:sz w:val="20"/>
          <w:lang w:val="ro-RO"/>
        </w:rPr>
        <w:t>Telekom Romania Mobile, aflat în clădirea Operatorului;</w:t>
      </w:r>
    </w:p>
    <w:p w14:paraId="58005475" w14:textId="77777777" w:rsidR="00377E70" w:rsidRPr="0059532F" w:rsidRDefault="00377E70" w:rsidP="00377E70">
      <w:pPr>
        <w:pStyle w:val="Heading2"/>
        <w:numPr>
          <w:ilvl w:val="0"/>
          <w:numId w:val="50"/>
        </w:numPr>
        <w:spacing w:before="240" w:after="240"/>
        <w:rPr>
          <w:rFonts w:cs="Arial"/>
          <w:b w:val="0"/>
          <w:bCs/>
          <w:i/>
          <w:iCs/>
          <w:sz w:val="20"/>
          <w:lang w:val="ro-RO"/>
        </w:rPr>
      </w:pPr>
      <w:r w:rsidRPr="0059532F">
        <w:rPr>
          <w:rFonts w:cs="Arial"/>
          <w:b w:val="0"/>
          <w:sz w:val="20"/>
          <w:lang w:val="ro-RO"/>
        </w:rPr>
        <w:t>în camera de tragere aferentă comutatorului, care se găsește la maxim 150 de metri de clădirea Operatorului în care se află instalat comutatorul, caz în care punctul de interconectare, stabilit de comun acord, va fi situat în respectiva cameră de tragere.</w:t>
      </w:r>
    </w:p>
    <w:p w14:paraId="1FB4F2EF" w14:textId="77777777" w:rsidR="00377E70" w:rsidRPr="0059532F" w:rsidRDefault="00377E70" w:rsidP="00377E70">
      <w:pPr>
        <w:pStyle w:val="NoSpacing"/>
        <w:numPr>
          <w:ilvl w:val="0"/>
          <w:numId w:val="51"/>
        </w:numPr>
        <w:rPr>
          <w:rFonts w:ascii="Arial" w:hAnsi="Arial" w:cs="Arial"/>
          <w:sz w:val="20"/>
          <w:szCs w:val="20"/>
          <w:lang w:val="ro-RO"/>
        </w:rPr>
      </w:pPr>
      <w:r w:rsidRPr="0059532F">
        <w:rPr>
          <w:rFonts w:ascii="Arial" w:hAnsi="Arial" w:cs="Arial"/>
          <w:b/>
          <w:sz w:val="20"/>
          <w:szCs w:val="20"/>
          <w:lang w:val="ro-RO"/>
        </w:rPr>
        <w:t>la un punct intermediar</w:t>
      </w:r>
      <w:r w:rsidRPr="0059532F">
        <w:rPr>
          <w:rFonts w:ascii="Arial" w:hAnsi="Arial" w:cs="Arial"/>
          <w:sz w:val="20"/>
          <w:szCs w:val="20"/>
          <w:lang w:val="ro-RO"/>
        </w:rPr>
        <w:t xml:space="preserve">: </w:t>
      </w:r>
    </w:p>
    <w:p w14:paraId="7BD879E9" w14:textId="77777777" w:rsidR="00377E70" w:rsidRPr="0059532F" w:rsidRDefault="00377E70" w:rsidP="00377E70">
      <w:pPr>
        <w:pStyle w:val="NoSpacing"/>
        <w:ind w:left="720"/>
        <w:rPr>
          <w:rFonts w:ascii="Arial" w:hAnsi="Arial" w:cs="Arial"/>
          <w:sz w:val="20"/>
          <w:szCs w:val="20"/>
          <w:lang w:val="ro-RO"/>
        </w:rPr>
      </w:pPr>
    </w:p>
    <w:p w14:paraId="3AC9DD9A" w14:textId="77777777" w:rsidR="00377E70" w:rsidRPr="0059532F" w:rsidRDefault="00377E70" w:rsidP="00377E70">
      <w:pPr>
        <w:pStyle w:val="NoSpacing"/>
        <w:ind w:left="720"/>
        <w:jc w:val="both"/>
        <w:rPr>
          <w:rFonts w:ascii="Arial" w:hAnsi="Arial" w:cs="Arial"/>
          <w:sz w:val="20"/>
          <w:szCs w:val="20"/>
          <w:lang w:val="ro-RO"/>
        </w:rPr>
      </w:pPr>
      <w:r w:rsidRPr="0059532F">
        <w:rPr>
          <w:rFonts w:ascii="Arial" w:hAnsi="Arial" w:cs="Arial"/>
          <w:sz w:val="20"/>
          <w:szCs w:val="20"/>
          <w:lang w:val="ro-RO"/>
        </w:rPr>
        <w:t>caz în care punctul de interconectare, stabilit de comun acord, va fi situat în afara spaţiului Operatorului, dar la mai mult de 150 de metri de cladirea Telekom Romania Mobile. Interconectarea se realizeaza in locatia apartinand unei alte entitati decat Telekom Romania Mobile sau Operatorul, daca respectiva entitate furnizeaza Telekom Romania Mobile si Operatorului facilitati de interconectare si servicii de colocare, in vederea realizarii interconectarii intre Telekom Romania Mobile si Operator.</w:t>
      </w:r>
    </w:p>
    <w:p w14:paraId="6D471D75" w14:textId="77777777" w:rsidR="00377E70" w:rsidRPr="0059532F" w:rsidRDefault="00377E70" w:rsidP="00377E70">
      <w:pPr>
        <w:pStyle w:val="NoSpacing"/>
        <w:ind w:left="1440"/>
        <w:rPr>
          <w:rFonts w:ascii="Arial" w:hAnsi="Arial" w:cs="Arial"/>
          <w:sz w:val="20"/>
          <w:szCs w:val="20"/>
          <w:lang w:val="ro-RO"/>
        </w:rPr>
      </w:pPr>
    </w:p>
    <w:p w14:paraId="5C41FA67" w14:textId="77777777" w:rsidR="00377E70" w:rsidRPr="0059532F" w:rsidRDefault="00377E70" w:rsidP="00377E70">
      <w:pPr>
        <w:pStyle w:val="NoSpacing"/>
        <w:numPr>
          <w:ilvl w:val="0"/>
          <w:numId w:val="51"/>
        </w:numPr>
        <w:rPr>
          <w:rFonts w:ascii="Arial" w:hAnsi="Arial" w:cs="Arial"/>
          <w:sz w:val="20"/>
          <w:szCs w:val="20"/>
          <w:lang w:val="ro-RO"/>
        </w:rPr>
      </w:pPr>
      <w:r w:rsidRPr="0059532F">
        <w:rPr>
          <w:rFonts w:ascii="Arial" w:hAnsi="Arial" w:cs="Arial"/>
          <w:b/>
          <w:sz w:val="20"/>
          <w:szCs w:val="20"/>
          <w:lang w:val="ro-RO"/>
        </w:rPr>
        <w:t>în spaţiul Telekom Romania Mobile</w:t>
      </w:r>
      <w:r w:rsidRPr="0059532F">
        <w:rPr>
          <w:rFonts w:ascii="Arial" w:hAnsi="Arial" w:cs="Arial"/>
          <w:sz w:val="20"/>
          <w:szCs w:val="20"/>
          <w:lang w:val="ro-RO"/>
        </w:rPr>
        <w:t>:</w:t>
      </w:r>
    </w:p>
    <w:p w14:paraId="6A3026A5" w14:textId="77777777" w:rsidR="00377E70" w:rsidRPr="0059532F" w:rsidRDefault="00377E70" w:rsidP="00377E70">
      <w:pPr>
        <w:pStyle w:val="ListParagraph"/>
        <w:rPr>
          <w:rFonts w:ascii="Arial" w:hAnsi="Arial" w:cs="Arial"/>
          <w:lang w:val="ro-RO"/>
        </w:rPr>
      </w:pPr>
    </w:p>
    <w:p w14:paraId="544770FD" w14:textId="77777777" w:rsidR="00377E70" w:rsidRPr="0059532F" w:rsidRDefault="00377E70" w:rsidP="00377E70">
      <w:pPr>
        <w:pStyle w:val="NoSpacing"/>
        <w:numPr>
          <w:ilvl w:val="0"/>
          <w:numId w:val="52"/>
        </w:numPr>
        <w:tabs>
          <w:tab w:val="left" w:pos="1440"/>
        </w:tabs>
        <w:ind w:left="1440" w:hanging="360"/>
        <w:rPr>
          <w:rFonts w:ascii="Arial" w:hAnsi="Arial" w:cs="Arial"/>
          <w:sz w:val="20"/>
          <w:szCs w:val="20"/>
          <w:lang w:val="ro-RO"/>
        </w:rPr>
      </w:pPr>
      <w:r w:rsidRPr="0059532F">
        <w:rPr>
          <w:rFonts w:ascii="Arial" w:hAnsi="Arial" w:cs="Arial"/>
          <w:sz w:val="20"/>
          <w:szCs w:val="20"/>
          <w:lang w:val="ro-RO"/>
        </w:rPr>
        <w:t xml:space="preserve">în clădirea Telekom Romania Mobile, caz în care punctul de interconectare va fi situat pe repartitorul </w:t>
      </w:r>
      <w:r w:rsidR="005D2747" w:rsidRPr="0059532F">
        <w:rPr>
          <w:rFonts w:ascii="Arial" w:hAnsi="Arial" w:cs="Arial"/>
          <w:sz w:val="20"/>
          <w:szCs w:val="20"/>
          <w:lang w:val="ro-RO"/>
        </w:rPr>
        <w:t xml:space="preserve">(sau elementul echivalent) </w:t>
      </w:r>
      <w:r w:rsidRPr="0059532F">
        <w:rPr>
          <w:rFonts w:ascii="Arial" w:hAnsi="Arial" w:cs="Arial"/>
          <w:sz w:val="20"/>
          <w:szCs w:val="20"/>
          <w:lang w:val="ro-RO"/>
        </w:rPr>
        <w:t>Operatorului, aflat în clădirea Telekom Romania Mobile</w:t>
      </w:r>
    </w:p>
    <w:p w14:paraId="53C68D13" w14:textId="77777777" w:rsidR="00377E70" w:rsidRPr="0059532F" w:rsidRDefault="00377E70" w:rsidP="00377E70">
      <w:pPr>
        <w:pStyle w:val="NoSpacing"/>
        <w:tabs>
          <w:tab w:val="left" w:pos="1440"/>
        </w:tabs>
        <w:ind w:left="1440"/>
        <w:jc w:val="both"/>
        <w:rPr>
          <w:rFonts w:ascii="Arial" w:hAnsi="Arial" w:cs="Arial"/>
          <w:sz w:val="20"/>
          <w:szCs w:val="20"/>
          <w:lang w:val="ro-RO"/>
        </w:rPr>
      </w:pPr>
      <w:r w:rsidRPr="0059532F">
        <w:rPr>
          <w:rFonts w:ascii="Arial" w:hAnsi="Arial" w:cs="Arial"/>
          <w:sz w:val="20"/>
          <w:szCs w:val="20"/>
          <w:lang w:val="ro-RO"/>
        </w:rPr>
        <w:t>Nota: prin cladirea Telekom Romania Mobile se va intelege o cladire care nu este proprietatea Telekom Romania Mobile dar in care aceasta pune la dispozitie spatiu in vederea instalarii de catre Operator a echipamentelor necesare interconectarii cu Telekom Romania Mobile sau cladirea proprietatea Telekom Romania Mobile, daca este cazul).</w:t>
      </w:r>
    </w:p>
    <w:p w14:paraId="031EF2B7" w14:textId="77777777" w:rsidR="00377E70" w:rsidRPr="0059532F" w:rsidRDefault="00377E70" w:rsidP="00377E70">
      <w:pPr>
        <w:pStyle w:val="NoSpacing"/>
        <w:tabs>
          <w:tab w:val="left" w:pos="1440"/>
        </w:tabs>
        <w:ind w:left="1440"/>
        <w:jc w:val="both"/>
        <w:rPr>
          <w:rFonts w:ascii="Arial" w:hAnsi="Arial" w:cs="Arial"/>
          <w:sz w:val="20"/>
          <w:szCs w:val="20"/>
          <w:lang w:val="ro-RO"/>
        </w:rPr>
      </w:pPr>
    </w:p>
    <w:p w14:paraId="5551FDAB" w14:textId="77777777" w:rsidR="00377E70" w:rsidRPr="0059532F" w:rsidRDefault="00377E70" w:rsidP="00377E70">
      <w:pPr>
        <w:pStyle w:val="NoSpacing"/>
        <w:tabs>
          <w:tab w:val="left" w:pos="1440"/>
        </w:tabs>
        <w:ind w:left="1440"/>
        <w:jc w:val="both"/>
        <w:rPr>
          <w:rFonts w:ascii="Arial" w:hAnsi="Arial" w:cs="Arial"/>
          <w:sz w:val="20"/>
          <w:szCs w:val="20"/>
          <w:lang w:val="ro-RO"/>
        </w:rPr>
      </w:pPr>
      <w:r w:rsidRPr="0059532F">
        <w:rPr>
          <w:rFonts w:ascii="Arial" w:hAnsi="Arial" w:cs="Arial"/>
          <w:sz w:val="20"/>
          <w:szCs w:val="20"/>
          <w:lang w:val="ro-RO"/>
        </w:rPr>
        <w:t xml:space="preserve">La cererea Operatorului, în măsura în care solicitarea este rezonabila şi fezabila din punct de vedere tehnic, Telekom Romania Mobile va investiga posibilitatea furnizarii serviciului de interconectare </w:t>
      </w:r>
      <w:r w:rsidR="00BF1389" w:rsidRPr="0059532F">
        <w:rPr>
          <w:rFonts w:ascii="Arial" w:hAnsi="Arial" w:cs="Arial"/>
          <w:sz w:val="20"/>
          <w:szCs w:val="20"/>
          <w:lang w:val="ro-RO"/>
        </w:rPr>
        <w:t xml:space="preserve">cu </w:t>
      </w:r>
      <w:r w:rsidRPr="0059532F">
        <w:rPr>
          <w:rFonts w:ascii="Arial" w:hAnsi="Arial" w:cs="Arial"/>
          <w:sz w:val="20"/>
          <w:szCs w:val="20"/>
          <w:lang w:val="ro-RO"/>
        </w:rPr>
        <w:t>colocare in spatiile Telekom Romania Mobile</w:t>
      </w:r>
      <w:r w:rsidR="00600D2E" w:rsidRPr="0059532F">
        <w:rPr>
          <w:rFonts w:ascii="Arial" w:hAnsi="Arial" w:cs="Arial"/>
          <w:sz w:val="20"/>
          <w:szCs w:val="20"/>
          <w:lang w:val="ro-RO"/>
        </w:rPr>
        <w:t xml:space="preserve"> special amenajate pentru colocare</w:t>
      </w:r>
      <w:r w:rsidRPr="0059532F">
        <w:rPr>
          <w:rFonts w:ascii="Arial" w:hAnsi="Arial" w:cs="Arial"/>
          <w:sz w:val="20"/>
          <w:szCs w:val="20"/>
          <w:lang w:val="ro-RO"/>
        </w:rPr>
        <w:t xml:space="preserve"> in vederea furnizarii serviciilor de terminare a apelurilor de voce in retelele fixe si mobile ale Telekom Romania Mobile</w:t>
      </w:r>
      <w:r w:rsidR="00600D2E" w:rsidRPr="0059532F">
        <w:rPr>
          <w:rFonts w:ascii="Arial" w:hAnsi="Arial" w:cs="Arial"/>
          <w:sz w:val="20"/>
          <w:szCs w:val="20"/>
          <w:lang w:val="ro-RO"/>
        </w:rPr>
        <w:t>, prin furnizarea numarului de unitati de colocare (unitati de rack) sau a spatiului util, solicitate de Operator</w:t>
      </w:r>
      <w:r w:rsidRPr="0059532F">
        <w:rPr>
          <w:rFonts w:ascii="Arial" w:hAnsi="Arial" w:cs="Arial"/>
          <w:sz w:val="20"/>
          <w:szCs w:val="20"/>
          <w:lang w:val="ro-RO"/>
        </w:rPr>
        <w:t xml:space="preserve">. Telekom Romania Mobile va oferi acest serviciu in spatiile a caror adresa este mentionata in Anexa </w:t>
      </w:r>
      <w:r w:rsidR="00A11E49" w:rsidRPr="0059532F">
        <w:rPr>
          <w:rFonts w:ascii="Arial" w:hAnsi="Arial" w:cs="Arial"/>
          <w:sz w:val="20"/>
          <w:szCs w:val="20"/>
          <w:lang w:val="ro-RO"/>
        </w:rPr>
        <w:t>7</w:t>
      </w:r>
      <w:r w:rsidRPr="0059532F">
        <w:rPr>
          <w:rFonts w:ascii="Arial" w:hAnsi="Arial" w:cs="Arial"/>
          <w:sz w:val="20"/>
          <w:szCs w:val="20"/>
          <w:lang w:val="ro-RO"/>
        </w:rPr>
        <w:t xml:space="preserve"> - </w:t>
      </w:r>
      <w:r w:rsidRPr="0059532F">
        <w:rPr>
          <w:rFonts w:ascii="Arial" w:hAnsi="Arial" w:cs="Arial"/>
          <w:sz w:val="20"/>
          <w:szCs w:val="20"/>
        </w:rPr>
        <w:t xml:space="preserve">„Lista Punctelor de Interconectare si a Punctelor de Acces” </w:t>
      </w:r>
      <w:r w:rsidRPr="0059532F">
        <w:rPr>
          <w:rFonts w:ascii="Arial" w:hAnsi="Arial" w:cs="Arial"/>
          <w:sz w:val="20"/>
          <w:szCs w:val="20"/>
          <w:lang w:val="ro-RO"/>
        </w:rPr>
        <w:t xml:space="preserve"> la </w:t>
      </w:r>
      <w:r w:rsidR="00A11E49" w:rsidRPr="0059532F">
        <w:rPr>
          <w:rFonts w:ascii="Arial" w:hAnsi="Arial" w:cs="Arial"/>
          <w:sz w:val="20"/>
          <w:szCs w:val="20"/>
          <w:lang w:val="ro-RO"/>
        </w:rPr>
        <w:t xml:space="preserve">Acordul de </w:t>
      </w:r>
      <w:r w:rsidRPr="0059532F">
        <w:rPr>
          <w:rFonts w:ascii="Arial" w:hAnsi="Arial" w:cs="Arial"/>
          <w:sz w:val="20"/>
          <w:szCs w:val="20"/>
          <w:lang w:val="ro-RO"/>
        </w:rPr>
        <w:t xml:space="preserve">Interconectare. </w:t>
      </w:r>
    </w:p>
    <w:p w14:paraId="457D62E3" w14:textId="77777777" w:rsidR="00377E70" w:rsidRPr="0059532F" w:rsidRDefault="00377E70" w:rsidP="00377E70">
      <w:pPr>
        <w:pStyle w:val="NoSpacing"/>
        <w:tabs>
          <w:tab w:val="left" w:pos="1440"/>
        </w:tabs>
        <w:ind w:left="1440"/>
        <w:jc w:val="both"/>
        <w:rPr>
          <w:rFonts w:ascii="Arial" w:hAnsi="Arial" w:cs="Arial"/>
          <w:sz w:val="20"/>
          <w:szCs w:val="20"/>
          <w:lang w:val="ro-RO"/>
        </w:rPr>
      </w:pPr>
    </w:p>
    <w:p w14:paraId="7647802B" w14:textId="77777777" w:rsidR="00377E70" w:rsidRPr="0059532F" w:rsidRDefault="00377E70" w:rsidP="00377E70">
      <w:pPr>
        <w:pStyle w:val="NoSpacing"/>
        <w:tabs>
          <w:tab w:val="left" w:pos="1440"/>
        </w:tabs>
        <w:ind w:left="1440"/>
        <w:jc w:val="both"/>
        <w:rPr>
          <w:rFonts w:ascii="Arial" w:hAnsi="Arial" w:cs="Arial"/>
          <w:sz w:val="20"/>
          <w:szCs w:val="20"/>
          <w:lang w:val="ro-RO"/>
        </w:rPr>
      </w:pPr>
      <w:r w:rsidRPr="0059532F">
        <w:rPr>
          <w:rFonts w:ascii="Arial" w:hAnsi="Arial" w:cs="Arial"/>
          <w:sz w:val="20"/>
          <w:szCs w:val="20"/>
          <w:lang w:val="ro-RO"/>
        </w:rPr>
        <w:t>In cazul in care serviciul poate fi oferit, in baza solicitarii Operatorului, Telekom Romania Mobile va elabora proiectul tehnic ce va contine solutia de acces si colocare. Tarifele ce vor fi percepute de Telekom Romania Mobile pentru serviciile de acces, de colocare si pentru celelalte servicii aditionale (ex. serviciul de elaborare a proiectului tehnic de acces in spatiul de colocare), precum si conditiile de aplicare ale acestora sunt mentionate in Anexa 15 la Acordul Standard de Interconectare “Serviciul de colocare pentru interconectare in PoA Telekom Romania Mobile si de Interconectare in Camera de tragere”.</w:t>
      </w:r>
    </w:p>
    <w:p w14:paraId="300CEC6E" w14:textId="77777777" w:rsidR="00377E70" w:rsidRPr="0059532F" w:rsidRDefault="00377E70" w:rsidP="00377E70">
      <w:pPr>
        <w:pStyle w:val="NoSpacing"/>
        <w:tabs>
          <w:tab w:val="left" w:pos="1440"/>
        </w:tabs>
        <w:ind w:left="1440"/>
        <w:jc w:val="both"/>
        <w:rPr>
          <w:rFonts w:ascii="Arial" w:hAnsi="Arial" w:cs="Arial"/>
          <w:sz w:val="20"/>
          <w:szCs w:val="20"/>
          <w:lang w:val="ro-RO"/>
        </w:rPr>
      </w:pPr>
    </w:p>
    <w:p w14:paraId="7AD706B5" w14:textId="77777777" w:rsidR="00377E70" w:rsidRPr="0059532F" w:rsidRDefault="00377E70" w:rsidP="00377E70">
      <w:pPr>
        <w:pStyle w:val="NoSpacing"/>
        <w:numPr>
          <w:ilvl w:val="0"/>
          <w:numId w:val="52"/>
        </w:numPr>
        <w:ind w:left="1440" w:hanging="360"/>
        <w:jc w:val="both"/>
        <w:rPr>
          <w:rFonts w:ascii="Arial" w:hAnsi="Arial" w:cs="Arial"/>
          <w:sz w:val="20"/>
          <w:szCs w:val="20"/>
          <w:lang w:val="ro-RO"/>
        </w:rPr>
      </w:pPr>
      <w:r w:rsidRPr="0059532F">
        <w:rPr>
          <w:rFonts w:ascii="Arial" w:hAnsi="Arial" w:cs="Arial"/>
          <w:sz w:val="20"/>
          <w:szCs w:val="20"/>
          <w:lang w:val="ro-RO"/>
        </w:rPr>
        <w:t>în camera de tragere, aferenta comutatorului, care se găsește la maxim 150 de metri de clădirea Telekom Romania Mobile în care se află instalat comutatorul, caz în care punctul de interconectare, stabilit de comun acord, va fi situat în respectiva cameră de tragere.</w:t>
      </w:r>
    </w:p>
    <w:p w14:paraId="26294A49" w14:textId="77777777" w:rsidR="00377E70" w:rsidRPr="0059532F" w:rsidRDefault="00377E70" w:rsidP="00377E70">
      <w:pPr>
        <w:pStyle w:val="NoSpacing"/>
        <w:ind w:left="720"/>
        <w:jc w:val="both"/>
        <w:rPr>
          <w:rFonts w:ascii="Arial" w:hAnsi="Arial" w:cs="Arial"/>
          <w:sz w:val="20"/>
          <w:szCs w:val="20"/>
          <w:lang w:val="ro-RO"/>
        </w:rPr>
      </w:pPr>
    </w:p>
    <w:p w14:paraId="1913A82A" w14:textId="77777777" w:rsidR="00377E70" w:rsidRPr="0059532F" w:rsidRDefault="00377E70" w:rsidP="00377E70">
      <w:pPr>
        <w:tabs>
          <w:tab w:val="left" w:pos="0"/>
        </w:tabs>
        <w:spacing w:before="120"/>
        <w:ind w:left="720"/>
        <w:jc w:val="both"/>
        <w:rPr>
          <w:rFonts w:ascii="Arial" w:hAnsi="Arial" w:cs="Arial"/>
        </w:rPr>
      </w:pPr>
      <w:r w:rsidRPr="0059532F">
        <w:rPr>
          <w:rFonts w:ascii="Arial" w:hAnsi="Arial" w:cs="Arial"/>
        </w:rPr>
        <w:t xml:space="preserve">Tarifele aferente Serviciului de Interconectare in Camera de tragere sunt prezentate in Anexa 2 parte integranta din </w:t>
      </w:r>
      <w:r w:rsidR="00F9151F" w:rsidRPr="0059532F">
        <w:rPr>
          <w:rFonts w:ascii="Arial" w:hAnsi="Arial" w:cs="Arial"/>
        </w:rPr>
        <w:t>Acordul de</w:t>
      </w:r>
      <w:r w:rsidRPr="0059532F">
        <w:rPr>
          <w:rFonts w:ascii="Arial" w:hAnsi="Arial" w:cs="Arial"/>
        </w:rPr>
        <w:t xml:space="preserve"> Interconectare.</w:t>
      </w:r>
    </w:p>
    <w:p w14:paraId="22271E57" w14:textId="77777777" w:rsidR="00377E70" w:rsidRPr="0059532F" w:rsidRDefault="00377E70" w:rsidP="00377E70">
      <w:pPr>
        <w:pStyle w:val="NoSpacing"/>
        <w:jc w:val="both"/>
        <w:rPr>
          <w:rFonts w:ascii="Arial" w:hAnsi="Arial" w:cs="Arial"/>
          <w:sz w:val="20"/>
          <w:szCs w:val="20"/>
          <w:lang w:val="ro-RO"/>
        </w:rPr>
      </w:pPr>
    </w:p>
    <w:p w14:paraId="51C3A33B" w14:textId="79D9A403" w:rsidR="00377E70" w:rsidRPr="0059532F" w:rsidRDefault="00377E70" w:rsidP="00377E70">
      <w:pPr>
        <w:pStyle w:val="NoSpacing"/>
        <w:ind w:left="720"/>
        <w:jc w:val="both"/>
        <w:rPr>
          <w:rFonts w:ascii="Arial" w:hAnsi="Arial" w:cs="Arial"/>
          <w:sz w:val="20"/>
          <w:szCs w:val="20"/>
          <w:lang w:val="ro-RO"/>
        </w:rPr>
      </w:pPr>
      <w:r w:rsidRPr="0059532F">
        <w:rPr>
          <w:rFonts w:ascii="Arial" w:hAnsi="Arial" w:cs="Arial"/>
          <w:sz w:val="20"/>
          <w:szCs w:val="20"/>
        </w:rPr>
        <w:t>Conform Decizi</w:t>
      </w:r>
      <w:r w:rsidR="00DD6B64" w:rsidRPr="0059532F">
        <w:rPr>
          <w:rFonts w:ascii="Arial" w:hAnsi="Arial" w:cs="Arial"/>
          <w:sz w:val="20"/>
          <w:szCs w:val="20"/>
        </w:rPr>
        <w:t>ilor</w:t>
      </w:r>
      <w:r w:rsidRPr="0059532F">
        <w:rPr>
          <w:rFonts w:ascii="Arial" w:hAnsi="Arial" w:cs="Arial"/>
          <w:sz w:val="20"/>
          <w:szCs w:val="20"/>
        </w:rPr>
        <w:t xml:space="preserve"> Ancom nr. 49/2018</w:t>
      </w:r>
      <w:r w:rsidR="00DD6B64" w:rsidRPr="0059532F">
        <w:rPr>
          <w:rFonts w:ascii="Arial" w:hAnsi="Arial" w:cs="Arial"/>
          <w:sz w:val="20"/>
          <w:szCs w:val="20"/>
        </w:rPr>
        <w:t>, 1149/2018,</w:t>
      </w:r>
      <w:r w:rsidRPr="0059532F">
        <w:rPr>
          <w:rFonts w:ascii="Arial" w:hAnsi="Arial" w:cs="Arial"/>
          <w:sz w:val="20"/>
          <w:szCs w:val="20"/>
        </w:rPr>
        <w:t xml:space="preserve"> 38/2018</w:t>
      </w:r>
      <w:r w:rsidR="00AA3289" w:rsidRPr="0059532F">
        <w:rPr>
          <w:rFonts w:ascii="Arial" w:hAnsi="Arial" w:cs="Arial"/>
          <w:sz w:val="20"/>
          <w:szCs w:val="20"/>
        </w:rPr>
        <w:t>,</w:t>
      </w:r>
      <w:r w:rsidR="00DD6B64" w:rsidRPr="0059532F">
        <w:rPr>
          <w:rFonts w:ascii="Arial" w:hAnsi="Arial" w:cs="Arial"/>
          <w:sz w:val="20"/>
          <w:szCs w:val="20"/>
        </w:rPr>
        <w:t xml:space="preserve"> 1179/2018</w:t>
      </w:r>
      <w:r w:rsidR="00AA3289" w:rsidRPr="0059532F">
        <w:rPr>
          <w:rFonts w:ascii="Arial" w:hAnsi="Arial" w:cs="Arial"/>
          <w:sz w:val="20"/>
          <w:szCs w:val="20"/>
        </w:rPr>
        <w:t xml:space="preserve">, </w:t>
      </w:r>
      <w:r w:rsidRPr="0059532F">
        <w:rPr>
          <w:rFonts w:ascii="Arial" w:hAnsi="Arial" w:cs="Arial"/>
          <w:sz w:val="20"/>
          <w:szCs w:val="20"/>
          <w:lang w:val="ro-RO"/>
        </w:rPr>
        <w:t>costurile nerecurente aferente amenajarii traseelor de cabluri in vederea furnizarii serviciului de interconectare in spatiul Telekom Romania Mobile, in camera de tragere, vor fi recuperate</w:t>
      </w:r>
      <w:r w:rsidR="00AA3289" w:rsidRPr="0059532F">
        <w:rPr>
          <w:rFonts w:ascii="Arial" w:hAnsi="Arial" w:cs="Arial"/>
          <w:sz w:val="20"/>
          <w:szCs w:val="20"/>
          <w:lang w:val="ro-RO"/>
        </w:rPr>
        <w:t>, dupa caz,</w:t>
      </w:r>
      <w:r w:rsidRPr="0059532F">
        <w:rPr>
          <w:rFonts w:ascii="Arial" w:hAnsi="Arial" w:cs="Arial"/>
          <w:sz w:val="20"/>
          <w:szCs w:val="20"/>
          <w:lang w:val="ro-RO"/>
        </w:rPr>
        <w:t xml:space="preserve"> din tarif</w:t>
      </w:r>
      <w:r w:rsidR="00AA3289" w:rsidRPr="0059532F">
        <w:rPr>
          <w:rFonts w:ascii="Arial" w:hAnsi="Arial" w:cs="Arial"/>
          <w:sz w:val="20"/>
          <w:szCs w:val="20"/>
          <w:lang w:val="ro-RO"/>
        </w:rPr>
        <w:t>ul</w:t>
      </w:r>
      <w:r w:rsidRPr="0059532F">
        <w:rPr>
          <w:rFonts w:ascii="Arial" w:hAnsi="Arial" w:cs="Arial"/>
          <w:sz w:val="20"/>
          <w:szCs w:val="20"/>
          <w:lang w:val="ro-RO"/>
        </w:rPr>
        <w:t xml:space="preserve"> </w:t>
      </w:r>
      <w:r w:rsidRPr="0059532F">
        <w:rPr>
          <w:rFonts w:ascii="Arial" w:hAnsi="Arial" w:cs="Arial"/>
          <w:sz w:val="20"/>
          <w:szCs w:val="20"/>
          <w:lang w:val="ro-RO"/>
        </w:rPr>
        <w:lastRenderedPageBreak/>
        <w:t>„Chirie lunara legatura de interconectare de 2 Mbps, interconectare  in spatiul Telekom Romania Mobile, in camera de tragere”, respectiv din tariful „Chirie lunara legatura de interconectare de STM1, interconectare in spatiul Telekom Romania Mobile, in camera de tragere</w:t>
      </w:r>
      <w:r w:rsidR="00AA3289" w:rsidRPr="0059532F">
        <w:rPr>
          <w:rFonts w:ascii="Arial" w:hAnsi="Arial" w:cs="Arial"/>
          <w:sz w:val="20"/>
          <w:szCs w:val="20"/>
          <w:lang w:val="ro-RO"/>
        </w:rPr>
        <w:t>” pentru interconectarea pe baza tehnologiei TDM, respectiv din tariful „Chirie lunara legatura de interconectare de 1 Gbps, interconectare  in spatiul Telekom Romania Mobile, in camera de tragere”, respectiv din tariful „Chirie lunara legatura de interconectare de 10 Gbps, interconectare in spatiul Telekom Romania Mobile, in camera de tragere” pentru interconectarea pe baza tehnologiei IP</w:t>
      </w:r>
      <w:r w:rsidR="00095321" w:rsidRPr="0059532F">
        <w:rPr>
          <w:rFonts w:ascii="Arial" w:hAnsi="Arial" w:cs="Arial"/>
          <w:sz w:val="20"/>
          <w:szCs w:val="20"/>
          <w:lang w:val="ro-RO"/>
        </w:rPr>
        <w:t>,</w:t>
      </w:r>
      <w:r w:rsidRPr="0059532F">
        <w:rPr>
          <w:rFonts w:ascii="Arial" w:hAnsi="Arial" w:cs="Arial"/>
          <w:sz w:val="20"/>
          <w:szCs w:val="20"/>
          <w:lang w:val="ro-RO"/>
        </w:rPr>
        <w:t xml:space="preserve"> prezentate in Anexa 2 parte integranta din </w:t>
      </w:r>
      <w:r w:rsidR="00F9151F" w:rsidRPr="0059532F">
        <w:rPr>
          <w:rFonts w:ascii="Arial" w:hAnsi="Arial" w:cs="Arial"/>
          <w:sz w:val="20"/>
          <w:szCs w:val="20"/>
          <w:lang w:val="ro-RO"/>
        </w:rPr>
        <w:t>Acordul de</w:t>
      </w:r>
      <w:r w:rsidRPr="0059532F">
        <w:rPr>
          <w:rFonts w:ascii="Arial" w:hAnsi="Arial" w:cs="Arial"/>
          <w:sz w:val="20"/>
          <w:szCs w:val="20"/>
          <w:lang w:val="ro-RO"/>
        </w:rPr>
        <w:t xml:space="preserve"> Interconectare.</w:t>
      </w:r>
    </w:p>
    <w:p w14:paraId="5959EE0A" w14:textId="77777777" w:rsidR="00AA3289" w:rsidRPr="0059532F" w:rsidRDefault="00AA3289" w:rsidP="00377E70">
      <w:pPr>
        <w:pStyle w:val="NoSpacing"/>
        <w:ind w:left="720"/>
        <w:jc w:val="both"/>
        <w:rPr>
          <w:rFonts w:ascii="Arial" w:hAnsi="Arial" w:cs="Arial"/>
          <w:sz w:val="20"/>
          <w:szCs w:val="20"/>
          <w:lang w:val="ro-RO"/>
        </w:rPr>
      </w:pPr>
    </w:p>
    <w:p w14:paraId="6A0DED24" w14:textId="77777777" w:rsidR="00377E70" w:rsidRPr="0059532F" w:rsidRDefault="00377E70" w:rsidP="00377E70">
      <w:pPr>
        <w:pStyle w:val="Heading2"/>
        <w:numPr>
          <w:ilvl w:val="0"/>
          <w:numId w:val="0"/>
        </w:numPr>
        <w:spacing w:after="240"/>
        <w:ind w:left="720"/>
        <w:rPr>
          <w:rFonts w:cs="Arial"/>
          <w:b w:val="0"/>
          <w:sz w:val="20"/>
          <w:lang w:val="ro-RO"/>
        </w:rPr>
      </w:pPr>
      <w:r w:rsidRPr="0059532F">
        <w:rPr>
          <w:rFonts w:cs="Arial"/>
          <w:b w:val="0"/>
          <w:sz w:val="20"/>
          <w:lang w:val="ro-RO"/>
        </w:rPr>
        <w:t>Lista camerelor de tragere aferente PoA Telekom Romania Mobile</w:t>
      </w:r>
      <w:r w:rsidRPr="0059532F">
        <w:rPr>
          <w:rFonts w:cs="Arial"/>
          <w:b w:val="0"/>
          <w:sz w:val="20"/>
          <w:lang w:val="it-IT"/>
        </w:rPr>
        <w:t xml:space="preserve"> </w:t>
      </w:r>
      <w:r w:rsidRPr="0059532F">
        <w:rPr>
          <w:rFonts w:cs="Arial"/>
          <w:b w:val="0"/>
          <w:sz w:val="20"/>
          <w:lang w:val="ro-RO"/>
        </w:rPr>
        <w:t>unde se poate realiza interconectarea cu reteaua Telekom Romania Mobile mobila si fixa se gaseste in sectiunea securizata a paginii de internet a Telekom Romania Mobile. Operatorul va primi user name si parola de acces in zona securizata, dupa semnarea conventiei de confidentialitate prevazuta in Anexa 17 la Acordul standard de interconectare al Telekom Romania Mobile.</w:t>
      </w:r>
    </w:p>
    <w:p w14:paraId="334F736B" w14:textId="77777777" w:rsidR="00F9151F" w:rsidRPr="0059532F" w:rsidRDefault="00F9151F" w:rsidP="00F9151F">
      <w:pPr>
        <w:ind w:left="720"/>
        <w:jc w:val="both"/>
        <w:rPr>
          <w:rFonts w:ascii="Arial" w:hAnsi="Arial" w:cs="Arial"/>
          <w:lang w:val="ro-RO"/>
        </w:rPr>
      </w:pPr>
      <w:r w:rsidRPr="0059532F">
        <w:rPr>
          <w:rFonts w:ascii="Arial" w:hAnsi="Arial" w:cs="Arial"/>
          <w:lang w:val="ro-RO"/>
        </w:rPr>
        <w:t>Conditiile de acces la camerele de tragere aferente PoA Telekom Romania Mobile sunt mentionate in 15 la Acordul Standard de Interconectare “Serviciul de colocare pentru interconectare in PoA Telekom Romania Mobile si de Interconectare in Camera de tragere.</w:t>
      </w:r>
    </w:p>
    <w:p w14:paraId="0A0B9495" w14:textId="77777777" w:rsidR="00F9151F" w:rsidRPr="00EC2303" w:rsidRDefault="00F9151F" w:rsidP="00A11E49">
      <w:pPr>
        <w:rPr>
          <w:rFonts w:ascii="Arial" w:hAnsi="Arial" w:cs="Arial"/>
          <w:lang w:val="ro-RO"/>
        </w:rPr>
      </w:pPr>
    </w:p>
    <w:p w14:paraId="794FE141" w14:textId="77777777" w:rsidR="00377E70" w:rsidRPr="0059532F" w:rsidRDefault="00377E70" w:rsidP="00F9151F">
      <w:pPr>
        <w:jc w:val="both"/>
        <w:rPr>
          <w:rFonts w:ascii="Arial" w:hAnsi="Arial" w:cs="Arial"/>
          <w:lang w:val="ro-RO"/>
        </w:rPr>
      </w:pPr>
    </w:p>
    <w:p w14:paraId="0881859C" w14:textId="77777777" w:rsidR="00F14FC8" w:rsidRPr="0059532F" w:rsidRDefault="00F14FC8" w:rsidP="00D27514">
      <w:pPr>
        <w:pStyle w:val="Para0-2"/>
        <w:rPr>
          <w:rFonts w:ascii="Arial" w:hAnsi="Arial" w:cs="Arial"/>
          <w:b/>
          <w:sz w:val="20"/>
          <w:lang w:val="ro-RO"/>
        </w:rPr>
      </w:pPr>
    </w:p>
    <w:p w14:paraId="6BEF630C" w14:textId="77777777" w:rsidR="003A2E2A" w:rsidRPr="0059532F" w:rsidRDefault="003A2E2A" w:rsidP="00D27514">
      <w:pPr>
        <w:pStyle w:val="Para0-2"/>
        <w:ind w:left="0" w:firstLine="0"/>
        <w:rPr>
          <w:rFonts w:ascii="Arial" w:hAnsi="Arial" w:cs="Arial"/>
          <w:sz w:val="20"/>
          <w:lang w:val="ro-RO"/>
        </w:rPr>
      </w:pPr>
      <w:r w:rsidRPr="009964A7">
        <w:rPr>
          <w:rFonts w:ascii="Arial" w:hAnsi="Arial" w:cs="Arial"/>
          <w:b/>
          <w:sz w:val="20"/>
          <w:lang w:val="ro-RO"/>
        </w:rPr>
        <w:t xml:space="preserve">Articolul </w:t>
      </w:r>
      <w:r w:rsidR="00962971" w:rsidRPr="009964A7">
        <w:rPr>
          <w:rFonts w:ascii="Arial" w:hAnsi="Arial" w:cs="Arial"/>
          <w:b/>
          <w:sz w:val="20"/>
          <w:lang w:val="ro-RO"/>
        </w:rPr>
        <w:t>5</w:t>
      </w:r>
      <w:r w:rsidR="008708DE" w:rsidRPr="0059532F">
        <w:rPr>
          <w:rFonts w:ascii="Arial" w:hAnsi="Arial" w:cs="Arial"/>
          <w:sz w:val="20"/>
          <w:lang w:val="ro-RO"/>
        </w:rPr>
        <w:tab/>
      </w:r>
      <w:r w:rsidR="008708DE" w:rsidRPr="0059532F">
        <w:rPr>
          <w:rFonts w:ascii="Arial" w:hAnsi="Arial" w:cs="Arial"/>
          <w:sz w:val="20"/>
          <w:lang w:val="ro-RO"/>
        </w:rPr>
        <w:tab/>
      </w:r>
      <w:r w:rsidRPr="0059532F">
        <w:rPr>
          <w:rFonts w:ascii="Arial" w:hAnsi="Arial" w:cs="Arial"/>
          <w:b/>
          <w:sz w:val="20"/>
          <w:lang w:val="ro-RO"/>
        </w:rPr>
        <w:t>SISTEME DE PROTEC</w:t>
      </w:r>
      <w:r w:rsidR="00004106" w:rsidRPr="0059532F">
        <w:rPr>
          <w:rFonts w:ascii="Arial" w:hAnsi="Arial" w:cs="Arial"/>
          <w:b/>
          <w:sz w:val="20"/>
          <w:lang w:val="ro-RO"/>
        </w:rPr>
        <w:t>Ţ</w:t>
      </w:r>
      <w:r w:rsidRPr="0059532F">
        <w:rPr>
          <w:rFonts w:ascii="Arial" w:hAnsi="Arial" w:cs="Arial"/>
          <w:b/>
          <w:sz w:val="20"/>
          <w:lang w:val="ro-RO"/>
        </w:rPr>
        <w:t xml:space="preserve">IE </w:t>
      </w:r>
      <w:r w:rsidR="00004106" w:rsidRPr="0059532F">
        <w:rPr>
          <w:rFonts w:ascii="Arial" w:hAnsi="Arial" w:cs="Arial"/>
          <w:b/>
          <w:sz w:val="20"/>
          <w:lang w:val="ro-RO"/>
        </w:rPr>
        <w:t>Ş</w:t>
      </w:r>
      <w:r w:rsidRPr="0059532F">
        <w:rPr>
          <w:rFonts w:ascii="Arial" w:hAnsi="Arial" w:cs="Arial"/>
          <w:b/>
          <w:sz w:val="20"/>
          <w:lang w:val="ro-RO"/>
        </w:rPr>
        <w:t>I SECURITATE</w:t>
      </w:r>
    </w:p>
    <w:p w14:paraId="59B7B819" w14:textId="77777777" w:rsidR="003A2E2A" w:rsidRPr="0059532F" w:rsidRDefault="003A2E2A" w:rsidP="00D27514">
      <w:pPr>
        <w:pStyle w:val="Para0-2"/>
        <w:ind w:left="0" w:firstLine="0"/>
        <w:rPr>
          <w:rFonts w:ascii="Arial" w:hAnsi="Arial" w:cs="Arial"/>
          <w:sz w:val="20"/>
          <w:lang w:val="ro-RO"/>
        </w:rPr>
      </w:pPr>
    </w:p>
    <w:p w14:paraId="781E70EB" w14:textId="77777777" w:rsidR="003A2E2A" w:rsidRPr="0059532F" w:rsidRDefault="003A2E2A" w:rsidP="0097781A">
      <w:pPr>
        <w:pStyle w:val="BodyTextIndent2"/>
        <w:ind w:firstLine="0"/>
        <w:rPr>
          <w:rFonts w:cs="Arial"/>
          <w:sz w:val="20"/>
          <w:lang w:val="ro-RO"/>
        </w:rPr>
      </w:pPr>
      <w:r w:rsidRPr="0059532F">
        <w:rPr>
          <w:rFonts w:cs="Arial"/>
          <w:sz w:val="20"/>
          <w:lang w:val="ro-RO"/>
        </w:rPr>
        <w:t>Fiecare Parte este responsabil</w:t>
      </w:r>
      <w:r w:rsidR="00004106" w:rsidRPr="0059532F">
        <w:rPr>
          <w:rFonts w:cs="Arial"/>
          <w:sz w:val="20"/>
          <w:lang w:val="ro-RO"/>
        </w:rPr>
        <w:t>ă</w:t>
      </w:r>
      <w:r w:rsidRPr="0059532F">
        <w:rPr>
          <w:rFonts w:cs="Arial"/>
          <w:sz w:val="20"/>
          <w:lang w:val="ro-RO"/>
        </w:rPr>
        <w:t xml:space="preserve"> pentru opera</w:t>
      </w:r>
      <w:r w:rsidR="00004106" w:rsidRPr="0059532F">
        <w:rPr>
          <w:rFonts w:cs="Arial"/>
          <w:sz w:val="20"/>
          <w:lang w:val="ro-RO"/>
        </w:rPr>
        <w:t>ţ</w:t>
      </w:r>
      <w:r w:rsidRPr="0059532F">
        <w:rPr>
          <w:rFonts w:cs="Arial"/>
          <w:sz w:val="20"/>
          <w:lang w:val="ro-RO"/>
        </w:rPr>
        <w:t>iile din re</w:t>
      </w:r>
      <w:r w:rsidR="00004106" w:rsidRPr="0059532F">
        <w:rPr>
          <w:rFonts w:cs="Arial"/>
          <w:sz w:val="20"/>
          <w:lang w:val="ro-RO"/>
        </w:rPr>
        <w:t>ţ</w:t>
      </w:r>
      <w:r w:rsidRPr="0059532F">
        <w:rPr>
          <w:rFonts w:cs="Arial"/>
          <w:sz w:val="20"/>
          <w:lang w:val="ro-RO"/>
        </w:rPr>
        <w:t xml:space="preserve">eaua proprie </w:t>
      </w:r>
      <w:r w:rsidR="00004106" w:rsidRPr="0059532F">
        <w:rPr>
          <w:rFonts w:cs="Arial"/>
          <w:sz w:val="20"/>
          <w:lang w:val="ro-RO"/>
        </w:rPr>
        <w:t>ş</w:t>
      </w:r>
      <w:r w:rsidRPr="0059532F">
        <w:rPr>
          <w:rFonts w:cs="Arial"/>
          <w:sz w:val="20"/>
          <w:lang w:val="ro-RO"/>
        </w:rPr>
        <w:t>i va trebui s</w:t>
      </w:r>
      <w:r w:rsidR="00004106" w:rsidRPr="0059532F">
        <w:rPr>
          <w:rFonts w:cs="Arial"/>
          <w:sz w:val="20"/>
          <w:lang w:val="ro-RO"/>
        </w:rPr>
        <w:t>ă</w:t>
      </w:r>
      <w:r w:rsidRPr="0059532F">
        <w:rPr>
          <w:rFonts w:cs="Arial"/>
          <w:sz w:val="20"/>
          <w:lang w:val="ro-RO"/>
        </w:rPr>
        <w:t xml:space="preserve"> depun</w:t>
      </w:r>
      <w:r w:rsidR="00004106" w:rsidRPr="0059532F">
        <w:rPr>
          <w:rFonts w:cs="Arial"/>
          <w:sz w:val="20"/>
          <w:lang w:val="ro-RO"/>
        </w:rPr>
        <w:t>ă</w:t>
      </w:r>
      <w:r w:rsidRPr="0059532F">
        <w:rPr>
          <w:rFonts w:cs="Arial"/>
          <w:sz w:val="20"/>
          <w:lang w:val="ro-RO"/>
        </w:rPr>
        <w:t xml:space="preserve"> toate eforturile necesare pentru a nu cauza pagube, interferen</w:t>
      </w:r>
      <w:r w:rsidR="00004106" w:rsidRPr="0059532F">
        <w:rPr>
          <w:rFonts w:cs="Arial"/>
          <w:sz w:val="20"/>
          <w:lang w:val="ro-RO"/>
        </w:rPr>
        <w:t>ţ</w:t>
      </w:r>
      <w:r w:rsidRPr="0059532F">
        <w:rPr>
          <w:rFonts w:cs="Arial"/>
          <w:sz w:val="20"/>
          <w:lang w:val="ro-RO"/>
        </w:rPr>
        <w:t>e sau deteriorarea re</w:t>
      </w:r>
      <w:r w:rsidR="00004106" w:rsidRPr="0059532F">
        <w:rPr>
          <w:rFonts w:cs="Arial"/>
          <w:sz w:val="20"/>
          <w:lang w:val="ro-RO"/>
        </w:rPr>
        <w:t>ţ</w:t>
      </w:r>
      <w:r w:rsidRPr="0059532F">
        <w:rPr>
          <w:rFonts w:cs="Arial"/>
          <w:sz w:val="20"/>
          <w:lang w:val="ro-RO"/>
        </w:rPr>
        <w:t>elei celeilalte P</w:t>
      </w:r>
      <w:r w:rsidR="00004106" w:rsidRPr="0059532F">
        <w:rPr>
          <w:rFonts w:cs="Arial"/>
          <w:sz w:val="20"/>
          <w:lang w:val="ro-RO"/>
        </w:rPr>
        <w:t>ă</w:t>
      </w:r>
      <w:r w:rsidRPr="0059532F">
        <w:rPr>
          <w:rFonts w:cs="Arial"/>
          <w:sz w:val="20"/>
          <w:lang w:val="ro-RO"/>
        </w:rPr>
        <w:t>r</w:t>
      </w:r>
      <w:r w:rsidR="00004106" w:rsidRPr="0059532F">
        <w:rPr>
          <w:rFonts w:cs="Arial"/>
          <w:sz w:val="20"/>
          <w:lang w:val="ro-RO"/>
        </w:rPr>
        <w:t>ţ</w:t>
      </w:r>
      <w:r w:rsidRPr="0059532F">
        <w:rPr>
          <w:rFonts w:cs="Arial"/>
          <w:sz w:val="20"/>
          <w:lang w:val="ro-RO"/>
        </w:rPr>
        <w:t>i.</w:t>
      </w:r>
    </w:p>
    <w:p w14:paraId="42DEDF68" w14:textId="77777777" w:rsidR="004F2817" w:rsidRPr="0059532F" w:rsidRDefault="004F2817" w:rsidP="0097781A">
      <w:pPr>
        <w:pStyle w:val="BodyTextIndent2"/>
        <w:ind w:firstLine="0"/>
        <w:rPr>
          <w:rFonts w:cs="Arial"/>
          <w:sz w:val="20"/>
          <w:lang w:val="ro-RO"/>
        </w:rPr>
      </w:pPr>
    </w:p>
    <w:p w14:paraId="7B2D7251" w14:textId="77777777" w:rsidR="003A2E2A" w:rsidRPr="0059532F" w:rsidRDefault="003A2E2A" w:rsidP="00D27514">
      <w:pPr>
        <w:pStyle w:val="Para0-2"/>
        <w:rPr>
          <w:rFonts w:ascii="Arial" w:hAnsi="Arial" w:cs="Arial"/>
          <w:b/>
          <w:sz w:val="20"/>
          <w:lang w:val="ro-RO"/>
        </w:rPr>
      </w:pPr>
    </w:p>
    <w:p w14:paraId="19878FF4" w14:textId="77777777" w:rsidR="003A2E2A" w:rsidRPr="0059532F" w:rsidRDefault="003A2E2A" w:rsidP="00D27514">
      <w:pPr>
        <w:pStyle w:val="Para0-2"/>
        <w:ind w:left="0" w:firstLine="0"/>
        <w:rPr>
          <w:rFonts w:ascii="Arial" w:hAnsi="Arial" w:cs="Arial"/>
          <w:b/>
          <w:sz w:val="20"/>
          <w:lang w:val="ro-RO"/>
        </w:rPr>
      </w:pPr>
      <w:r w:rsidRPr="0059532F">
        <w:rPr>
          <w:rFonts w:ascii="Arial" w:hAnsi="Arial" w:cs="Arial"/>
          <w:b/>
          <w:sz w:val="20"/>
          <w:lang w:val="ro-RO"/>
        </w:rPr>
        <w:t xml:space="preserve">Articolul </w:t>
      </w:r>
      <w:r w:rsidR="008708DE" w:rsidRPr="0059532F">
        <w:rPr>
          <w:rFonts w:ascii="Arial" w:hAnsi="Arial" w:cs="Arial"/>
          <w:b/>
          <w:sz w:val="20"/>
          <w:lang w:val="ro-RO"/>
        </w:rPr>
        <w:t>6</w:t>
      </w:r>
      <w:r w:rsidRPr="0059532F">
        <w:rPr>
          <w:rFonts w:ascii="Arial" w:hAnsi="Arial" w:cs="Arial"/>
          <w:b/>
          <w:sz w:val="20"/>
          <w:lang w:val="ro-RO"/>
        </w:rPr>
        <w:tab/>
      </w:r>
      <w:r w:rsidRPr="0059532F">
        <w:rPr>
          <w:rFonts w:ascii="Arial" w:hAnsi="Arial" w:cs="Arial"/>
          <w:b/>
          <w:sz w:val="20"/>
          <w:lang w:val="ro-RO"/>
        </w:rPr>
        <w:tab/>
        <w:t>MODIFIC</w:t>
      </w:r>
      <w:r w:rsidR="00004106" w:rsidRPr="0059532F">
        <w:rPr>
          <w:rFonts w:ascii="Arial" w:hAnsi="Arial" w:cs="Arial"/>
          <w:b/>
          <w:sz w:val="20"/>
          <w:lang w:val="ro-RO"/>
        </w:rPr>
        <w:t>Ă</w:t>
      </w:r>
      <w:r w:rsidRPr="0059532F">
        <w:rPr>
          <w:rFonts w:ascii="Arial" w:hAnsi="Arial" w:cs="Arial"/>
          <w:b/>
          <w:sz w:val="20"/>
          <w:lang w:val="ro-RO"/>
        </w:rPr>
        <w:t xml:space="preserve">RI </w:t>
      </w:r>
      <w:r w:rsidR="00004106" w:rsidRPr="0059532F">
        <w:rPr>
          <w:rFonts w:ascii="Arial" w:hAnsi="Arial" w:cs="Arial"/>
          <w:b/>
          <w:sz w:val="20"/>
          <w:lang w:val="ro-RO"/>
        </w:rPr>
        <w:t>Î</w:t>
      </w:r>
      <w:r w:rsidRPr="0059532F">
        <w:rPr>
          <w:rFonts w:ascii="Arial" w:hAnsi="Arial" w:cs="Arial"/>
          <w:b/>
          <w:sz w:val="20"/>
          <w:lang w:val="ro-RO"/>
        </w:rPr>
        <w:t>N RE</w:t>
      </w:r>
      <w:r w:rsidR="00004106" w:rsidRPr="0059532F">
        <w:rPr>
          <w:rFonts w:ascii="Arial" w:hAnsi="Arial" w:cs="Arial"/>
          <w:b/>
          <w:sz w:val="20"/>
          <w:lang w:val="ro-RO"/>
        </w:rPr>
        <w:t>Ţ</w:t>
      </w:r>
      <w:r w:rsidRPr="0059532F">
        <w:rPr>
          <w:rFonts w:ascii="Arial" w:hAnsi="Arial" w:cs="Arial"/>
          <w:b/>
          <w:sz w:val="20"/>
          <w:lang w:val="ro-RO"/>
        </w:rPr>
        <w:t>EA</w:t>
      </w:r>
    </w:p>
    <w:p w14:paraId="00AA474E" w14:textId="77777777" w:rsidR="003A2E2A" w:rsidRPr="0059532F" w:rsidRDefault="003A2E2A" w:rsidP="00D27514">
      <w:pPr>
        <w:pStyle w:val="Para0-2"/>
        <w:rPr>
          <w:rFonts w:ascii="Arial" w:hAnsi="Arial" w:cs="Arial"/>
          <w:sz w:val="20"/>
          <w:lang w:val="ro-RO"/>
        </w:rPr>
      </w:pPr>
    </w:p>
    <w:p w14:paraId="1F7E2FA3" w14:textId="3994E25F" w:rsidR="003A2E2A" w:rsidRPr="0059532F" w:rsidRDefault="003A2E2A" w:rsidP="00085DCA">
      <w:pPr>
        <w:numPr>
          <w:ilvl w:val="1"/>
          <w:numId w:val="16"/>
        </w:numPr>
        <w:tabs>
          <w:tab w:val="clear" w:pos="502"/>
          <w:tab w:val="num" w:pos="709"/>
        </w:tabs>
        <w:ind w:left="709" w:hanging="709"/>
        <w:jc w:val="both"/>
        <w:rPr>
          <w:rFonts w:ascii="Arial" w:hAnsi="Arial" w:cs="Arial"/>
          <w:lang w:val="ro-RO"/>
        </w:rPr>
      </w:pPr>
      <w:r w:rsidRPr="0059532F">
        <w:rPr>
          <w:rFonts w:ascii="Arial" w:hAnsi="Arial" w:cs="Arial"/>
          <w:lang w:val="ro-RO"/>
        </w:rPr>
        <w:t>Dac</w:t>
      </w:r>
      <w:r w:rsidR="00004106" w:rsidRPr="0059532F">
        <w:rPr>
          <w:rFonts w:ascii="Arial" w:hAnsi="Arial" w:cs="Arial"/>
          <w:lang w:val="ro-RO"/>
        </w:rPr>
        <w:t>ă</w:t>
      </w:r>
      <w:r w:rsidRPr="0059532F">
        <w:rPr>
          <w:rFonts w:ascii="Arial" w:hAnsi="Arial" w:cs="Arial"/>
          <w:lang w:val="ro-RO"/>
        </w:rPr>
        <w:t xml:space="preserve"> una dintre </w:t>
      </w:r>
      <w:r w:rsidR="00004106" w:rsidRPr="0059532F">
        <w:rPr>
          <w:rFonts w:ascii="Arial" w:hAnsi="Arial" w:cs="Arial"/>
          <w:lang w:val="ro-RO"/>
        </w:rPr>
        <w:t>Părţi</w:t>
      </w:r>
      <w:r w:rsidRPr="0059532F">
        <w:rPr>
          <w:rFonts w:ascii="Arial" w:hAnsi="Arial" w:cs="Arial"/>
          <w:lang w:val="ro-RO"/>
        </w:rPr>
        <w:t xml:space="preserve"> dore</w:t>
      </w:r>
      <w:r w:rsidR="00004106" w:rsidRPr="0059532F">
        <w:rPr>
          <w:rFonts w:ascii="Arial" w:hAnsi="Arial" w:cs="Arial"/>
          <w:lang w:val="ro-RO"/>
        </w:rPr>
        <w:t>ş</w:t>
      </w:r>
      <w:r w:rsidRPr="0059532F">
        <w:rPr>
          <w:rFonts w:ascii="Arial" w:hAnsi="Arial" w:cs="Arial"/>
          <w:lang w:val="ro-RO"/>
        </w:rPr>
        <w:t>te s</w:t>
      </w:r>
      <w:r w:rsidR="00004106" w:rsidRPr="0059532F">
        <w:rPr>
          <w:rFonts w:ascii="Arial" w:hAnsi="Arial" w:cs="Arial"/>
          <w:lang w:val="ro-RO"/>
        </w:rPr>
        <w:t>ă</w:t>
      </w:r>
      <w:r w:rsidRPr="0059532F">
        <w:rPr>
          <w:rFonts w:ascii="Arial" w:hAnsi="Arial" w:cs="Arial"/>
          <w:lang w:val="ro-RO"/>
        </w:rPr>
        <w:t xml:space="preserve"> efectueze modific</w:t>
      </w:r>
      <w:r w:rsidR="00004106" w:rsidRPr="0059532F">
        <w:rPr>
          <w:rFonts w:ascii="Arial" w:hAnsi="Arial" w:cs="Arial"/>
          <w:lang w:val="ro-RO"/>
        </w:rPr>
        <w:t>ă</w:t>
      </w:r>
      <w:r w:rsidRPr="0059532F">
        <w:rPr>
          <w:rFonts w:ascii="Arial" w:hAnsi="Arial" w:cs="Arial"/>
          <w:lang w:val="ro-RO"/>
        </w:rPr>
        <w:t>ri, inclusiv moderniz</w:t>
      </w:r>
      <w:r w:rsidR="00004106" w:rsidRPr="0059532F">
        <w:rPr>
          <w:rFonts w:ascii="Arial" w:hAnsi="Arial" w:cs="Arial"/>
          <w:lang w:val="ro-RO"/>
        </w:rPr>
        <w:t>ă</w:t>
      </w:r>
      <w:r w:rsidRPr="0059532F">
        <w:rPr>
          <w:rFonts w:ascii="Arial" w:hAnsi="Arial" w:cs="Arial"/>
          <w:lang w:val="ro-RO"/>
        </w:rPr>
        <w:t xml:space="preserve">ri sau </w:t>
      </w:r>
      <w:r w:rsidR="00004106" w:rsidRPr="0059532F">
        <w:rPr>
          <w:rFonts w:ascii="Arial" w:hAnsi="Arial" w:cs="Arial"/>
          <w:lang w:val="ro-RO"/>
        </w:rPr>
        <w:t>î</w:t>
      </w:r>
      <w:r w:rsidRPr="0059532F">
        <w:rPr>
          <w:rFonts w:ascii="Arial" w:hAnsi="Arial" w:cs="Arial"/>
          <w:lang w:val="ro-RO"/>
        </w:rPr>
        <w:t xml:space="preserve">nlocuiri, </w:t>
      </w:r>
      <w:r w:rsidR="00004106" w:rsidRPr="0059532F">
        <w:rPr>
          <w:rFonts w:ascii="Arial" w:hAnsi="Arial" w:cs="Arial"/>
          <w:lang w:val="ro-RO"/>
        </w:rPr>
        <w:t>î</w:t>
      </w:r>
      <w:r w:rsidRPr="0059532F">
        <w:rPr>
          <w:rFonts w:ascii="Arial" w:hAnsi="Arial" w:cs="Arial"/>
          <w:lang w:val="ro-RO"/>
        </w:rPr>
        <w:t>n re</w:t>
      </w:r>
      <w:r w:rsidR="00004106" w:rsidRPr="0059532F">
        <w:rPr>
          <w:rFonts w:ascii="Arial" w:hAnsi="Arial" w:cs="Arial"/>
          <w:lang w:val="ro-RO"/>
        </w:rPr>
        <w:t>ţ</w:t>
      </w:r>
      <w:r w:rsidRPr="0059532F">
        <w:rPr>
          <w:rFonts w:ascii="Arial" w:hAnsi="Arial" w:cs="Arial"/>
          <w:lang w:val="ro-RO"/>
        </w:rPr>
        <w:t xml:space="preserve">ea, care sunt </w:t>
      </w:r>
      <w:r w:rsidR="00004106" w:rsidRPr="0059532F">
        <w:rPr>
          <w:rFonts w:ascii="Arial" w:hAnsi="Arial" w:cs="Arial"/>
          <w:lang w:val="ro-RO"/>
        </w:rPr>
        <w:t>î</w:t>
      </w:r>
      <w:r w:rsidRPr="0059532F">
        <w:rPr>
          <w:rFonts w:ascii="Arial" w:hAnsi="Arial" w:cs="Arial"/>
          <w:lang w:val="ro-RO"/>
        </w:rPr>
        <w:t>n m</w:t>
      </w:r>
      <w:r w:rsidR="00004106" w:rsidRPr="0059532F">
        <w:rPr>
          <w:rFonts w:ascii="Arial" w:hAnsi="Arial" w:cs="Arial"/>
          <w:lang w:val="ro-RO"/>
        </w:rPr>
        <w:t>ă</w:t>
      </w:r>
      <w:r w:rsidRPr="0059532F">
        <w:rPr>
          <w:rFonts w:ascii="Arial" w:hAnsi="Arial" w:cs="Arial"/>
          <w:lang w:val="ro-RO"/>
        </w:rPr>
        <w:t>sur</w:t>
      </w:r>
      <w:r w:rsidR="00004106" w:rsidRPr="0059532F">
        <w:rPr>
          <w:rFonts w:ascii="Arial" w:hAnsi="Arial" w:cs="Arial"/>
          <w:lang w:val="ro-RO"/>
        </w:rPr>
        <w:t>ă</w:t>
      </w:r>
      <w:r w:rsidRPr="0059532F">
        <w:rPr>
          <w:rFonts w:ascii="Arial" w:hAnsi="Arial" w:cs="Arial"/>
          <w:lang w:val="ro-RO"/>
        </w:rPr>
        <w:t xml:space="preserve"> s</w:t>
      </w:r>
      <w:r w:rsidR="00004106" w:rsidRPr="0059532F">
        <w:rPr>
          <w:rFonts w:ascii="Arial" w:hAnsi="Arial" w:cs="Arial"/>
          <w:lang w:val="ro-RO"/>
        </w:rPr>
        <w:t>ă</w:t>
      </w:r>
      <w:r w:rsidRPr="0059532F">
        <w:rPr>
          <w:rFonts w:ascii="Arial" w:hAnsi="Arial" w:cs="Arial"/>
          <w:lang w:val="ro-RO"/>
        </w:rPr>
        <w:t xml:space="preserve"> afecteze prezentul Acord, </w:t>
      </w:r>
      <w:r w:rsidR="00641723" w:rsidRPr="0059532F">
        <w:rPr>
          <w:rFonts w:ascii="Arial" w:hAnsi="Arial" w:cs="Arial"/>
          <w:lang w:val="ro-RO"/>
        </w:rPr>
        <w:t>în ceea ce prive</w:t>
      </w:r>
      <w:r w:rsidR="009455F0" w:rsidRPr="0059532F">
        <w:rPr>
          <w:rFonts w:ascii="Arial" w:hAnsi="Arial" w:cs="Arial"/>
          <w:lang w:val="ro-RO"/>
        </w:rPr>
        <w:t xml:space="preserve">şte </w:t>
      </w:r>
      <w:r w:rsidRPr="0059532F">
        <w:rPr>
          <w:rFonts w:ascii="Arial" w:hAnsi="Arial" w:cs="Arial"/>
          <w:lang w:val="ro-RO"/>
        </w:rPr>
        <w:t xml:space="preserve">drepturile </w:t>
      </w:r>
      <w:r w:rsidR="00004106" w:rsidRPr="0059532F">
        <w:rPr>
          <w:rFonts w:ascii="Arial" w:hAnsi="Arial" w:cs="Arial"/>
          <w:lang w:val="ro-RO"/>
        </w:rPr>
        <w:t>ş</w:t>
      </w:r>
      <w:r w:rsidRPr="0059532F">
        <w:rPr>
          <w:rFonts w:ascii="Arial" w:hAnsi="Arial" w:cs="Arial"/>
          <w:lang w:val="ro-RO"/>
        </w:rPr>
        <w:t>i obliga</w:t>
      </w:r>
      <w:r w:rsidR="00004106" w:rsidRPr="0059532F">
        <w:rPr>
          <w:rFonts w:ascii="Arial" w:hAnsi="Arial" w:cs="Arial"/>
          <w:lang w:val="ro-RO"/>
        </w:rPr>
        <w:t>ţ</w:t>
      </w:r>
      <w:r w:rsidRPr="0059532F">
        <w:rPr>
          <w:rFonts w:ascii="Arial" w:hAnsi="Arial" w:cs="Arial"/>
          <w:lang w:val="ro-RO"/>
        </w:rPr>
        <w:t>iile P</w:t>
      </w:r>
      <w:r w:rsidR="00004106" w:rsidRPr="0059532F">
        <w:rPr>
          <w:rFonts w:ascii="Arial" w:hAnsi="Arial" w:cs="Arial"/>
          <w:lang w:val="ro-RO"/>
        </w:rPr>
        <w:t>ă</w:t>
      </w:r>
      <w:r w:rsidRPr="0059532F">
        <w:rPr>
          <w:rFonts w:ascii="Arial" w:hAnsi="Arial" w:cs="Arial"/>
          <w:lang w:val="ro-RO"/>
        </w:rPr>
        <w:t>rtilor</w:t>
      </w:r>
      <w:r w:rsidR="009455F0" w:rsidRPr="0059532F">
        <w:rPr>
          <w:rFonts w:ascii="Arial" w:hAnsi="Arial" w:cs="Arial"/>
          <w:lang w:val="ro-RO"/>
        </w:rPr>
        <w:t xml:space="preserve"> sau alte </w:t>
      </w:r>
      <w:r w:rsidR="00680D90" w:rsidRPr="0059532F">
        <w:rPr>
          <w:rFonts w:ascii="Arial" w:hAnsi="Arial" w:cs="Arial"/>
          <w:lang w:val="ro-RO"/>
        </w:rPr>
        <w:t>elemente în legătură cu acesta</w:t>
      </w:r>
      <w:r w:rsidRPr="0059532F">
        <w:rPr>
          <w:rFonts w:ascii="Arial" w:hAnsi="Arial" w:cs="Arial"/>
          <w:lang w:val="ro-RO"/>
        </w:rPr>
        <w:t xml:space="preserve">, va trimite celeilalte </w:t>
      </w:r>
      <w:r w:rsidR="00004106" w:rsidRPr="0059532F">
        <w:rPr>
          <w:rFonts w:ascii="Arial" w:hAnsi="Arial" w:cs="Arial"/>
          <w:lang w:val="ro-RO"/>
        </w:rPr>
        <w:t>Părţi</w:t>
      </w:r>
      <w:r w:rsidRPr="0059532F">
        <w:rPr>
          <w:rFonts w:ascii="Arial" w:hAnsi="Arial" w:cs="Arial"/>
          <w:lang w:val="ro-RO"/>
        </w:rPr>
        <w:t xml:space="preserve"> o notificare scris</w:t>
      </w:r>
      <w:r w:rsidR="00004106" w:rsidRPr="0059532F">
        <w:rPr>
          <w:rFonts w:ascii="Arial" w:hAnsi="Arial" w:cs="Arial"/>
          <w:lang w:val="ro-RO"/>
        </w:rPr>
        <w:t>ă</w:t>
      </w:r>
      <w:r w:rsidRPr="0059532F">
        <w:rPr>
          <w:rFonts w:ascii="Arial" w:hAnsi="Arial" w:cs="Arial"/>
          <w:lang w:val="ro-RO"/>
        </w:rPr>
        <w:t xml:space="preserve"> cu cel pu</w:t>
      </w:r>
      <w:r w:rsidR="00004106" w:rsidRPr="0059532F">
        <w:rPr>
          <w:rFonts w:ascii="Arial" w:hAnsi="Arial" w:cs="Arial"/>
          <w:lang w:val="ro-RO"/>
        </w:rPr>
        <w:t>ţ</w:t>
      </w:r>
      <w:r w:rsidRPr="0059532F">
        <w:rPr>
          <w:rFonts w:ascii="Arial" w:hAnsi="Arial" w:cs="Arial"/>
          <w:lang w:val="ro-RO"/>
        </w:rPr>
        <w:t xml:space="preserve">in </w:t>
      </w:r>
      <w:r w:rsidR="00193810" w:rsidRPr="0059532F">
        <w:rPr>
          <w:rFonts w:ascii="Arial" w:hAnsi="Arial" w:cs="Arial"/>
          <w:lang w:val="ro-RO"/>
        </w:rPr>
        <w:t>65 de zile lucrătoare</w:t>
      </w:r>
      <w:r w:rsidRPr="0059532F">
        <w:rPr>
          <w:rFonts w:ascii="Arial" w:hAnsi="Arial" w:cs="Arial"/>
          <w:lang w:val="ro-RO"/>
        </w:rPr>
        <w:t xml:space="preserve"> </w:t>
      </w:r>
      <w:r w:rsidR="00004106" w:rsidRPr="0059532F">
        <w:rPr>
          <w:rFonts w:ascii="Arial" w:hAnsi="Arial" w:cs="Arial"/>
          <w:lang w:val="ro-RO"/>
        </w:rPr>
        <w:t>î</w:t>
      </w:r>
      <w:r w:rsidRPr="0059532F">
        <w:rPr>
          <w:rFonts w:ascii="Arial" w:hAnsi="Arial" w:cs="Arial"/>
          <w:lang w:val="ro-RO"/>
        </w:rPr>
        <w:t>nainte de data la care se dore</w:t>
      </w:r>
      <w:r w:rsidR="00004106" w:rsidRPr="0059532F">
        <w:rPr>
          <w:rFonts w:ascii="Arial" w:hAnsi="Arial" w:cs="Arial"/>
          <w:lang w:val="ro-RO"/>
        </w:rPr>
        <w:t>ş</w:t>
      </w:r>
      <w:r w:rsidRPr="0059532F">
        <w:rPr>
          <w:rFonts w:ascii="Arial" w:hAnsi="Arial" w:cs="Arial"/>
          <w:lang w:val="ro-RO"/>
        </w:rPr>
        <w:t xml:space="preserve">te realizarea ei. </w:t>
      </w:r>
      <w:r w:rsidR="00004106" w:rsidRPr="0059532F">
        <w:rPr>
          <w:rFonts w:ascii="Arial" w:hAnsi="Arial" w:cs="Arial"/>
          <w:lang w:val="ro-RO"/>
        </w:rPr>
        <w:t>Î</w:t>
      </w:r>
      <w:r w:rsidRPr="0059532F">
        <w:rPr>
          <w:rFonts w:ascii="Arial" w:hAnsi="Arial" w:cs="Arial"/>
          <w:lang w:val="ro-RO"/>
        </w:rPr>
        <w:t>n notificare trebuie s</w:t>
      </w:r>
      <w:r w:rsidR="00004106" w:rsidRPr="0059532F">
        <w:rPr>
          <w:rFonts w:ascii="Arial" w:hAnsi="Arial" w:cs="Arial"/>
          <w:lang w:val="ro-RO"/>
        </w:rPr>
        <w:t>ă</w:t>
      </w:r>
      <w:r w:rsidRPr="0059532F">
        <w:rPr>
          <w:rFonts w:ascii="Arial" w:hAnsi="Arial" w:cs="Arial"/>
          <w:lang w:val="ro-RO"/>
        </w:rPr>
        <w:t xml:space="preserve"> se men</w:t>
      </w:r>
      <w:r w:rsidR="00004106" w:rsidRPr="0059532F">
        <w:rPr>
          <w:rFonts w:ascii="Arial" w:hAnsi="Arial" w:cs="Arial"/>
          <w:lang w:val="ro-RO"/>
        </w:rPr>
        <w:t>ţ</w:t>
      </w:r>
      <w:r w:rsidRPr="0059532F">
        <w:rPr>
          <w:rFonts w:ascii="Arial" w:hAnsi="Arial" w:cs="Arial"/>
          <w:lang w:val="ro-RO"/>
        </w:rPr>
        <w:t>ioneze motivul modific</w:t>
      </w:r>
      <w:r w:rsidR="00004106" w:rsidRPr="0059532F">
        <w:rPr>
          <w:rFonts w:ascii="Arial" w:hAnsi="Arial" w:cs="Arial"/>
          <w:lang w:val="ro-RO"/>
        </w:rPr>
        <w:t>ă</w:t>
      </w:r>
      <w:r w:rsidRPr="0059532F">
        <w:rPr>
          <w:rFonts w:ascii="Arial" w:hAnsi="Arial" w:cs="Arial"/>
          <w:lang w:val="ro-RO"/>
        </w:rPr>
        <w:t>rii re</w:t>
      </w:r>
      <w:r w:rsidR="00004106" w:rsidRPr="0059532F">
        <w:rPr>
          <w:rFonts w:ascii="Arial" w:hAnsi="Arial" w:cs="Arial"/>
          <w:lang w:val="ro-RO"/>
        </w:rPr>
        <w:t>ţ</w:t>
      </w:r>
      <w:r w:rsidRPr="0059532F">
        <w:rPr>
          <w:rFonts w:ascii="Arial" w:hAnsi="Arial" w:cs="Arial"/>
          <w:lang w:val="ro-RO"/>
        </w:rPr>
        <w:t>elei, informa</w:t>
      </w:r>
      <w:r w:rsidR="00004106" w:rsidRPr="0059532F">
        <w:rPr>
          <w:rFonts w:ascii="Arial" w:hAnsi="Arial" w:cs="Arial"/>
          <w:lang w:val="ro-RO"/>
        </w:rPr>
        <w:t>ţ</w:t>
      </w:r>
      <w:r w:rsidRPr="0059532F">
        <w:rPr>
          <w:rFonts w:ascii="Arial" w:hAnsi="Arial" w:cs="Arial"/>
          <w:lang w:val="ro-RO"/>
        </w:rPr>
        <w:t xml:space="preserve">ii tehnice suficiente pentru a permite celeilalte </w:t>
      </w:r>
      <w:r w:rsidR="00004106" w:rsidRPr="0059532F">
        <w:rPr>
          <w:rFonts w:ascii="Arial" w:hAnsi="Arial" w:cs="Arial"/>
          <w:lang w:val="ro-RO"/>
        </w:rPr>
        <w:t>Părţi</w:t>
      </w:r>
      <w:r w:rsidRPr="0059532F">
        <w:rPr>
          <w:rFonts w:ascii="Arial" w:hAnsi="Arial" w:cs="Arial"/>
          <w:lang w:val="ro-RO"/>
        </w:rPr>
        <w:t xml:space="preserve"> s</w:t>
      </w:r>
      <w:r w:rsidR="00004106" w:rsidRPr="0059532F">
        <w:rPr>
          <w:rFonts w:ascii="Arial" w:hAnsi="Arial" w:cs="Arial"/>
          <w:lang w:val="ro-RO"/>
        </w:rPr>
        <w:t>ă</w:t>
      </w:r>
      <w:r w:rsidRPr="0059532F">
        <w:rPr>
          <w:rFonts w:ascii="Arial" w:hAnsi="Arial" w:cs="Arial"/>
          <w:lang w:val="ro-RO"/>
        </w:rPr>
        <w:t xml:space="preserve"> evalueze impactul asupra propriei re</w:t>
      </w:r>
      <w:r w:rsidR="00004106" w:rsidRPr="0059532F">
        <w:rPr>
          <w:rFonts w:ascii="Arial" w:hAnsi="Arial" w:cs="Arial"/>
          <w:lang w:val="ro-RO"/>
        </w:rPr>
        <w:t>ţ</w:t>
      </w:r>
      <w:r w:rsidRPr="0059532F">
        <w:rPr>
          <w:rFonts w:ascii="Arial" w:hAnsi="Arial" w:cs="Arial"/>
          <w:lang w:val="ro-RO"/>
        </w:rPr>
        <w:t>ele, amploarea modific</w:t>
      </w:r>
      <w:r w:rsidR="00004106" w:rsidRPr="0059532F">
        <w:rPr>
          <w:rFonts w:ascii="Arial" w:hAnsi="Arial" w:cs="Arial"/>
          <w:lang w:val="ro-RO"/>
        </w:rPr>
        <w:t>ă</w:t>
      </w:r>
      <w:r w:rsidRPr="0059532F">
        <w:rPr>
          <w:rFonts w:ascii="Arial" w:hAnsi="Arial" w:cs="Arial"/>
          <w:lang w:val="ro-RO"/>
        </w:rPr>
        <w:t>rilor re</w:t>
      </w:r>
      <w:r w:rsidR="00004106" w:rsidRPr="0059532F">
        <w:rPr>
          <w:rFonts w:ascii="Arial" w:hAnsi="Arial" w:cs="Arial"/>
          <w:lang w:val="ro-RO"/>
        </w:rPr>
        <w:t>ţ</w:t>
      </w:r>
      <w:r w:rsidRPr="0059532F">
        <w:rPr>
          <w:rFonts w:ascii="Arial" w:hAnsi="Arial" w:cs="Arial"/>
          <w:lang w:val="ro-RO"/>
        </w:rPr>
        <w:t xml:space="preserve">elei sale </w:t>
      </w:r>
      <w:r w:rsidR="00004106" w:rsidRPr="0059532F">
        <w:rPr>
          <w:rFonts w:ascii="Arial" w:hAnsi="Arial" w:cs="Arial"/>
          <w:lang w:val="ro-RO"/>
        </w:rPr>
        <w:t>ş</w:t>
      </w:r>
      <w:r w:rsidRPr="0059532F">
        <w:rPr>
          <w:rFonts w:ascii="Arial" w:hAnsi="Arial" w:cs="Arial"/>
          <w:lang w:val="ro-RO"/>
        </w:rPr>
        <w:t>i implica</w:t>
      </w:r>
      <w:r w:rsidR="00004106" w:rsidRPr="0059532F">
        <w:rPr>
          <w:rFonts w:ascii="Arial" w:hAnsi="Arial" w:cs="Arial"/>
          <w:lang w:val="ro-RO"/>
        </w:rPr>
        <w:t>ţ</w:t>
      </w:r>
      <w:r w:rsidRPr="0059532F">
        <w:rPr>
          <w:rFonts w:ascii="Arial" w:hAnsi="Arial" w:cs="Arial"/>
          <w:lang w:val="ro-RO"/>
        </w:rPr>
        <w:t>iile ce decurg din aceasta,</w:t>
      </w:r>
      <w:r w:rsidR="00F14FC8" w:rsidRPr="0059532F">
        <w:rPr>
          <w:rFonts w:ascii="Arial" w:hAnsi="Arial" w:cs="Arial"/>
          <w:lang w:val="ro-RO"/>
        </w:rPr>
        <w:t xml:space="preserve"> </w:t>
      </w:r>
      <w:r w:rsidR="00004106" w:rsidRPr="0059532F">
        <w:rPr>
          <w:rFonts w:ascii="Arial" w:hAnsi="Arial" w:cs="Arial"/>
          <w:lang w:val="ro-RO"/>
        </w:rPr>
        <w:t>ş</w:t>
      </w:r>
      <w:r w:rsidRPr="0059532F">
        <w:rPr>
          <w:rFonts w:ascii="Arial" w:hAnsi="Arial" w:cs="Arial"/>
          <w:lang w:val="ro-RO"/>
        </w:rPr>
        <w:t>i s</w:t>
      </w:r>
      <w:r w:rsidR="00004106" w:rsidRPr="0059532F">
        <w:rPr>
          <w:rFonts w:ascii="Arial" w:hAnsi="Arial" w:cs="Arial"/>
          <w:lang w:val="ro-RO"/>
        </w:rPr>
        <w:t>ă</w:t>
      </w:r>
      <w:r w:rsidRPr="0059532F">
        <w:rPr>
          <w:rFonts w:ascii="Arial" w:hAnsi="Arial" w:cs="Arial"/>
          <w:lang w:val="ro-RO"/>
        </w:rPr>
        <w:t xml:space="preserve"> opereze schimb</w:t>
      </w:r>
      <w:r w:rsidR="00004106" w:rsidRPr="0059532F">
        <w:rPr>
          <w:rFonts w:ascii="Arial" w:hAnsi="Arial" w:cs="Arial"/>
          <w:lang w:val="ro-RO"/>
        </w:rPr>
        <w:t>ă</w:t>
      </w:r>
      <w:r w:rsidRPr="0059532F">
        <w:rPr>
          <w:rFonts w:ascii="Arial" w:hAnsi="Arial" w:cs="Arial"/>
          <w:lang w:val="ro-RO"/>
        </w:rPr>
        <w:t xml:space="preserve">rile necesare. </w:t>
      </w:r>
      <w:r w:rsidR="00193810" w:rsidRPr="0059532F">
        <w:rPr>
          <w:rFonts w:ascii="Arial" w:hAnsi="Arial" w:cs="Arial"/>
          <w:lang w:val="ro-RO"/>
        </w:rPr>
        <w:t xml:space="preserve">Părţile pot solicita Autorităţii de Reglementare prelungirea sau reducerea </w:t>
      </w:r>
      <w:r w:rsidR="00220B64" w:rsidRPr="0059532F">
        <w:rPr>
          <w:rFonts w:ascii="Arial" w:hAnsi="Arial" w:cs="Arial"/>
          <w:lang w:val="ro-RO"/>
        </w:rPr>
        <w:t xml:space="preserve"> </w:t>
      </w:r>
      <w:r w:rsidR="00193810" w:rsidRPr="0059532F">
        <w:rPr>
          <w:rFonts w:ascii="Arial" w:hAnsi="Arial" w:cs="Arial"/>
          <w:lang w:val="ro-RO"/>
        </w:rPr>
        <w:t xml:space="preserve">termenului menţionat anterior, în funcţie de circumstanţele concrete ale cazului şi în conformitate cu deciziile Autorităţii de Reglementare. </w:t>
      </w:r>
      <w:r w:rsidR="00095321" w:rsidRPr="0059532F">
        <w:rPr>
          <w:rFonts w:ascii="Arial" w:hAnsi="Arial" w:cs="Arial"/>
          <w:lang w:val="ro-RO"/>
        </w:rPr>
        <w:t xml:space="preserve">In toate cazurile, termenul de notificare nu poate fi mai scurt de 25 de zile lucratoare si nu poate depasi 6 luni. </w:t>
      </w:r>
      <w:r w:rsidR="00193810" w:rsidRPr="0059532F">
        <w:rPr>
          <w:rFonts w:ascii="Arial" w:hAnsi="Arial" w:cs="Arial"/>
          <w:lang w:val="ro-RO"/>
        </w:rPr>
        <w:t>Părţile înţeleg să respecte orice astfel de termen diferit aprobat de Autoritatea de Reglementare, care se aplică în mod corespunzător în ceea ce priveşte Acordul.</w:t>
      </w:r>
    </w:p>
    <w:p w14:paraId="46F651D0" w14:textId="77777777" w:rsidR="00220B64" w:rsidRPr="0059532F" w:rsidRDefault="00220B64" w:rsidP="00220B64">
      <w:pPr>
        <w:jc w:val="both"/>
        <w:rPr>
          <w:rFonts w:ascii="Arial" w:hAnsi="Arial" w:cs="Arial"/>
          <w:lang w:val="ro-RO"/>
        </w:rPr>
      </w:pPr>
    </w:p>
    <w:p w14:paraId="72AD767B" w14:textId="77777777" w:rsidR="00220B64" w:rsidRPr="0059532F" w:rsidRDefault="00220B64" w:rsidP="00085DCA">
      <w:pPr>
        <w:numPr>
          <w:ilvl w:val="1"/>
          <w:numId w:val="16"/>
        </w:numPr>
        <w:tabs>
          <w:tab w:val="clear" w:pos="502"/>
          <w:tab w:val="num" w:pos="709"/>
        </w:tabs>
        <w:ind w:left="709" w:hanging="709"/>
        <w:jc w:val="both"/>
        <w:rPr>
          <w:rFonts w:ascii="Arial" w:hAnsi="Arial" w:cs="Arial"/>
          <w:lang w:val="ro-RO"/>
        </w:rPr>
      </w:pPr>
      <w:r w:rsidRPr="0059532F">
        <w:rPr>
          <w:rFonts w:ascii="Arial" w:hAnsi="Arial" w:cs="Arial"/>
          <w:lang w:val="ro-RO"/>
        </w:rPr>
        <w:t xml:space="preserve">In situatia in care </w:t>
      </w:r>
      <w:r w:rsidR="00C752D9" w:rsidRPr="0059532F">
        <w:rPr>
          <w:rFonts w:ascii="Arial" w:hAnsi="Arial" w:cs="Arial"/>
          <w:lang w:val="ro-RO"/>
        </w:rPr>
        <w:t>Telekom Romania Mobile</w:t>
      </w:r>
      <w:r w:rsidRPr="0059532F">
        <w:rPr>
          <w:rFonts w:ascii="Arial" w:hAnsi="Arial" w:cs="Arial"/>
          <w:lang w:val="ro-RO"/>
        </w:rPr>
        <w:t xml:space="preserve"> intentioneaza desfiintarea unui comutator, acest lucru va fi notificat Operatorului cel putin cu 12 luni inainte de data avuta in vedere pentru desfiintare.</w:t>
      </w:r>
    </w:p>
    <w:p w14:paraId="03A75402" w14:textId="77777777" w:rsidR="004F2817" w:rsidRPr="0059532F" w:rsidRDefault="004F2817" w:rsidP="004F2817">
      <w:pPr>
        <w:jc w:val="both"/>
        <w:rPr>
          <w:rFonts w:ascii="Arial" w:hAnsi="Arial" w:cs="Arial"/>
          <w:lang w:val="ro-RO"/>
        </w:rPr>
      </w:pPr>
    </w:p>
    <w:p w14:paraId="454E8600" w14:textId="77777777" w:rsidR="004F2817" w:rsidRPr="0059532F" w:rsidRDefault="004F2817" w:rsidP="004F2817">
      <w:pPr>
        <w:numPr>
          <w:ilvl w:val="1"/>
          <w:numId w:val="16"/>
        </w:numPr>
        <w:tabs>
          <w:tab w:val="clear" w:pos="502"/>
          <w:tab w:val="num" w:pos="709"/>
        </w:tabs>
        <w:ind w:left="709" w:hanging="709"/>
        <w:jc w:val="both"/>
        <w:rPr>
          <w:rFonts w:ascii="Arial" w:hAnsi="Arial" w:cs="Arial"/>
          <w:lang w:val="ro-RO"/>
        </w:rPr>
      </w:pPr>
      <w:r w:rsidRPr="0059532F">
        <w:rPr>
          <w:rFonts w:ascii="Arial" w:hAnsi="Arial" w:cs="Arial"/>
          <w:lang w:val="ro-RO"/>
        </w:rPr>
        <w:t xml:space="preserve">In situatia in care Operatorul intentioneaza desfiintarea unui comutator, acest lucru va fi notificat </w:t>
      </w:r>
      <w:r w:rsidR="00C752D9" w:rsidRPr="0059532F">
        <w:rPr>
          <w:rFonts w:ascii="Arial" w:hAnsi="Arial" w:cs="Arial"/>
          <w:lang w:val="ro-RO"/>
        </w:rPr>
        <w:t>Telekom Romania Mobile</w:t>
      </w:r>
      <w:r w:rsidRPr="0059532F">
        <w:rPr>
          <w:rFonts w:ascii="Arial" w:hAnsi="Arial" w:cs="Arial"/>
          <w:lang w:val="ro-RO"/>
        </w:rPr>
        <w:t xml:space="preserve"> cel putin cu 12 luni inainte de data avuta in vedere pentru desfiintare.</w:t>
      </w:r>
    </w:p>
    <w:p w14:paraId="70778D75" w14:textId="77777777" w:rsidR="003A2E2A" w:rsidRPr="0059532F" w:rsidRDefault="003A2E2A" w:rsidP="00D27514">
      <w:pPr>
        <w:pStyle w:val="Para0-2"/>
        <w:ind w:left="0" w:firstLine="0"/>
        <w:rPr>
          <w:rFonts w:ascii="Arial" w:hAnsi="Arial" w:cs="Arial"/>
          <w:sz w:val="20"/>
          <w:lang w:val="ro-RO"/>
        </w:rPr>
      </w:pPr>
    </w:p>
    <w:p w14:paraId="357AAB14" w14:textId="77777777" w:rsidR="003A2E2A" w:rsidRPr="0059532F" w:rsidRDefault="003A2E2A" w:rsidP="00085DCA">
      <w:pPr>
        <w:numPr>
          <w:ilvl w:val="1"/>
          <w:numId w:val="16"/>
        </w:numPr>
        <w:tabs>
          <w:tab w:val="clear" w:pos="502"/>
          <w:tab w:val="num" w:pos="709"/>
        </w:tabs>
        <w:ind w:left="709" w:hanging="709"/>
        <w:jc w:val="both"/>
        <w:rPr>
          <w:rFonts w:ascii="Arial" w:hAnsi="Arial" w:cs="Arial"/>
          <w:lang w:val="ro-RO"/>
        </w:rPr>
      </w:pPr>
      <w:r w:rsidRPr="0059532F">
        <w:rPr>
          <w:rFonts w:ascii="Arial" w:hAnsi="Arial" w:cs="Arial"/>
          <w:lang w:val="ro-RO"/>
        </w:rPr>
        <w:t>Fiecare Parte va suporta costurile modific</w:t>
      </w:r>
      <w:r w:rsidR="00004106" w:rsidRPr="0059532F">
        <w:rPr>
          <w:rFonts w:ascii="Arial" w:hAnsi="Arial" w:cs="Arial"/>
          <w:lang w:val="ro-RO"/>
        </w:rPr>
        <w:t>ă</w:t>
      </w:r>
      <w:r w:rsidRPr="0059532F">
        <w:rPr>
          <w:rFonts w:ascii="Arial" w:hAnsi="Arial" w:cs="Arial"/>
          <w:lang w:val="ro-RO"/>
        </w:rPr>
        <w:t>rilor din re</w:t>
      </w:r>
      <w:r w:rsidR="00004106" w:rsidRPr="0059532F">
        <w:rPr>
          <w:rFonts w:ascii="Arial" w:hAnsi="Arial" w:cs="Arial"/>
          <w:lang w:val="ro-RO"/>
        </w:rPr>
        <w:t>ţ</w:t>
      </w:r>
      <w:r w:rsidRPr="0059532F">
        <w:rPr>
          <w:rFonts w:ascii="Arial" w:hAnsi="Arial" w:cs="Arial"/>
          <w:lang w:val="ro-RO"/>
        </w:rPr>
        <w:t>eaua proprie care decurg din modific</w:t>
      </w:r>
      <w:r w:rsidR="00004106" w:rsidRPr="0059532F">
        <w:rPr>
          <w:rFonts w:ascii="Arial" w:hAnsi="Arial" w:cs="Arial"/>
          <w:lang w:val="ro-RO"/>
        </w:rPr>
        <w:t>ă</w:t>
      </w:r>
      <w:r w:rsidRPr="0059532F">
        <w:rPr>
          <w:rFonts w:ascii="Arial" w:hAnsi="Arial" w:cs="Arial"/>
          <w:lang w:val="ro-RO"/>
        </w:rPr>
        <w:t xml:space="preserve">rile notificate </w:t>
      </w:r>
      <w:r w:rsidR="00004106" w:rsidRPr="0059532F">
        <w:rPr>
          <w:rFonts w:ascii="Arial" w:hAnsi="Arial" w:cs="Arial"/>
          <w:lang w:val="ro-RO"/>
        </w:rPr>
        <w:t>î</w:t>
      </w:r>
      <w:r w:rsidR="004F2817" w:rsidRPr="0059532F">
        <w:rPr>
          <w:rFonts w:ascii="Arial" w:hAnsi="Arial" w:cs="Arial"/>
          <w:lang w:val="ro-RO"/>
        </w:rPr>
        <w:t>n conformitate cu paragrafele</w:t>
      </w:r>
      <w:r w:rsidRPr="0059532F">
        <w:rPr>
          <w:rFonts w:ascii="Arial" w:hAnsi="Arial" w:cs="Arial"/>
          <w:lang w:val="ro-RO"/>
        </w:rPr>
        <w:t xml:space="preserve"> de mai sus. </w:t>
      </w:r>
      <w:r w:rsidR="00004106" w:rsidRPr="0059532F">
        <w:rPr>
          <w:rFonts w:ascii="Arial" w:hAnsi="Arial" w:cs="Arial"/>
          <w:lang w:val="ro-RO"/>
        </w:rPr>
        <w:t>Î</w:t>
      </w:r>
      <w:r w:rsidRPr="0059532F">
        <w:rPr>
          <w:rFonts w:ascii="Arial" w:hAnsi="Arial" w:cs="Arial"/>
          <w:lang w:val="ro-RO"/>
        </w:rPr>
        <w:t xml:space="preserve">n cazul </w:t>
      </w:r>
      <w:r w:rsidR="00004106" w:rsidRPr="0059532F">
        <w:rPr>
          <w:rFonts w:ascii="Arial" w:hAnsi="Arial" w:cs="Arial"/>
          <w:lang w:val="ro-RO"/>
        </w:rPr>
        <w:t>î</w:t>
      </w:r>
      <w:r w:rsidRPr="0059532F">
        <w:rPr>
          <w:rFonts w:ascii="Arial" w:hAnsi="Arial" w:cs="Arial"/>
          <w:lang w:val="ro-RO"/>
        </w:rPr>
        <w:t>n care Partea care prime</w:t>
      </w:r>
      <w:r w:rsidR="00004106" w:rsidRPr="0059532F">
        <w:rPr>
          <w:rFonts w:ascii="Arial" w:hAnsi="Arial" w:cs="Arial"/>
          <w:lang w:val="ro-RO"/>
        </w:rPr>
        <w:t>ş</w:t>
      </w:r>
      <w:r w:rsidRPr="0059532F">
        <w:rPr>
          <w:rFonts w:ascii="Arial" w:hAnsi="Arial" w:cs="Arial"/>
          <w:lang w:val="ro-RO"/>
        </w:rPr>
        <w:t>te notificarea nu este de acord cu modific</w:t>
      </w:r>
      <w:r w:rsidR="00004106" w:rsidRPr="0059532F">
        <w:rPr>
          <w:rFonts w:ascii="Arial" w:hAnsi="Arial" w:cs="Arial"/>
          <w:lang w:val="ro-RO"/>
        </w:rPr>
        <w:t>ă</w:t>
      </w:r>
      <w:r w:rsidRPr="0059532F">
        <w:rPr>
          <w:rFonts w:ascii="Arial" w:hAnsi="Arial" w:cs="Arial"/>
          <w:lang w:val="ro-RO"/>
        </w:rPr>
        <w:t>rile solicitate de Partea care a trimis notificarea, consider</w:t>
      </w:r>
      <w:r w:rsidR="00004106" w:rsidRPr="0059532F">
        <w:rPr>
          <w:rFonts w:ascii="Arial" w:hAnsi="Arial" w:cs="Arial"/>
          <w:lang w:val="ro-RO"/>
        </w:rPr>
        <w:t>â</w:t>
      </w:r>
      <w:r w:rsidRPr="0059532F">
        <w:rPr>
          <w:rFonts w:ascii="Arial" w:hAnsi="Arial" w:cs="Arial"/>
          <w:lang w:val="ro-RO"/>
        </w:rPr>
        <w:t>nd c</w:t>
      </w:r>
      <w:r w:rsidR="00004106" w:rsidRPr="0059532F">
        <w:rPr>
          <w:rFonts w:ascii="Arial" w:hAnsi="Arial" w:cs="Arial"/>
          <w:lang w:val="ro-RO"/>
        </w:rPr>
        <w:t>ă</w:t>
      </w:r>
      <w:r w:rsidRPr="0059532F">
        <w:rPr>
          <w:rFonts w:ascii="Arial" w:hAnsi="Arial" w:cs="Arial"/>
          <w:lang w:val="ro-RO"/>
        </w:rPr>
        <w:t xml:space="preserve"> acestea nu sunt justificate </w:t>
      </w:r>
      <w:r w:rsidR="00004106" w:rsidRPr="0059532F">
        <w:rPr>
          <w:rFonts w:ascii="Arial" w:hAnsi="Arial" w:cs="Arial"/>
          <w:lang w:val="ro-RO"/>
        </w:rPr>
        <w:t>î</w:t>
      </w:r>
      <w:r w:rsidRPr="0059532F">
        <w:rPr>
          <w:rFonts w:ascii="Arial" w:hAnsi="Arial" w:cs="Arial"/>
          <w:lang w:val="ro-RO"/>
        </w:rPr>
        <w:t>n mod obiectiv, Partea care p</w:t>
      </w:r>
      <w:r w:rsidR="006A6EE8" w:rsidRPr="0059532F">
        <w:rPr>
          <w:rFonts w:ascii="Arial" w:hAnsi="Arial" w:cs="Arial"/>
          <w:lang w:val="ro-RO"/>
        </w:rPr>
        <w:t>rime</w:t>
      </w:r>
      <w:r w:rsidR="00004106" w:rsidRPr="0059532F">
        <w:rPr>
          <w:rFonts w:ascii="Arial" w:hAnsi="Arial" w:cs="Arial"/>
          <w:lang w:val="ro-RO"/>
        </w:rPr>
        <w:t>ş</w:t>
      </w:r>
      <w:r w:rsidR="006A6EE8" w:rsidRPr="0059532F">
        <w:rPr>
          <w:rFonts w:ascii="Arial" w:hAnsi="Arial" w:cs="Arial"/>
          <w:lang w:val="ro-RO"/>
        </w:rPr>
        <w:t>te notificarea va notifica</w:t>
      </w:r>
      <w:r w:rsidRPr="0059532F">
        <w:rPr>
          <w:rFonts w:ascii="Arial" w:hAnsi="Arial" w:cs="Arial"/>
          <w:lang w:val="ro-RO"/>
        </w:rPr>
        <w:t>,</w:t>
      </w:r>
      <w:r w:rsidR="006A6EE8" w:rsidRPr="0059532F">
        <w:rPr>
          <w:rFonts w:ascii="Arial" w:hAnsi="Arial" w:cs="Arial"/>
          <w:lang w:val="ro-RO"/>
        </w:rPr>
        <w:t xml:space="preserve"> </w:t>
      </w:r>
      <w:r w:rsidR="00004106" w:rsidRPr="0059532F">
        <w:rPr>
          <w:rFonts w:ascii="Arial" w:hAnsi="Arial" w:cs="Arial"/>
          <w:lang w:val="ro-RO"/>
        </w:rPr>
        <w:t>î</w:t>
      </w:r>
      <w:r w:rsidRPr="0059532F">
        <w:rPr>
          <w:rFonts w:ascii="Arial" w:hAnsi="Arial" w:cs="Arial"/>
          <w:lang w:val="ro-RO"/>
        </w:rPr>
        <w:t>n acest sens,</w:t>
      </w:r>
      <w:r w:rsidR="002B49CD" w:rsidRPr="0059532F">
        <w:rPr>
          <w:rFonts w:ascii="Arial" w:hAnsi="Arial" w:cs="Arial"/>
          <w:lang w:val="ro-RO"/>
        </w:rPr>
        <w:t xml:space="preserve"> </w:t>
      </w:r>
      <w:r w:rsidRPr="0059532F">
        <w:rPr>
          <w:rFonts w:ascii="Arial" w:hAnsi="Arial" w:cs="Arial"/>
          <w:lang w:val="ro-RO"/>
        </w:rPr>
        <w:t>cealalt</w:t>
      </w:r>
      <w:r w:rsidR="00004106" w:rsidRPr="0059532F">
        <w:rPr>
          <w:rFonts w:ascii="Arial" w:hAnsi="Arial" w:cs="Arial"/>
          <w:lang w:val="ro-RO"/>
        </w:rPr>
        <w:t>ă</w:t>
      </w:r>
      <w:r w:rsidRPr="0059532F">
        <w:rPr>
          <w:rFonts w:ascii="Arial" w:hAnsi="Arial" w:cs="Arial"/>
          <w:lang w:val="ro-RO"/>
        </w:rPr>
        <w:t xml:space="preserve"> Parte </w:t>
      </w:r>
      <w:r w:rsidR="00004106" w:rsidRPr="0059532F">
        <w:rPr>
          <w:rFonts w:ascii="Arial" w:hAnsi="Arial" w:cs="Arial"/>
          <w:lang w:val="ro-RO"/>
        </w:rPr>
        <w:t>î</w:t>
      </w:r>
      <w:r w:rsidRPr="0059532F">
        <w:rPr>
          <w:rFonts w:ascii="Arial" w:hAnsi="Arial" w:cs="Arial"/>
          <w:lang w:val="ro-RO"/>
        </w:rPr>
        <w:t>n termen de 30 zile de la primirea solicit</w:t>
      </w:r>
      <w:r w:rsidR="00004106" w:rsidRPr="0059532F">
        <w:rPr>
          <w:rFonts w:ascii="Arial" w:hAnsi="Arial" w:cs="Arial"/>
          <w:lang w:val="ro-RO"/>
        </w:rPr>
        <w:t>ă</w:t>
      </w:r>
      <w:r w:rsidRPr="0059532F">
        <w:rPr>
          <w:rFonts w:ascii="Arial" w:hAnsi="Arial" w:cs="Arial"/>
          <w:lang w:val="ro-RO"/>
        </w:rPr>
        <w:t>rii, Par</w:t>
      </w:r>
      <w:r w:rsidR="00004106" w:rsidRPr="0059532F">
        <w:rPr>
          <w:rFonts w:ascii="Arial" w:hAnsi="Arial" w:cs="Arial"/>
          <w:lang w:val="ro-RO"/>
        </w:rPr>
        <w:t>ţ</w:t>
      </w:r>
      <w:r w:rsidRPr="0059532F">
        <w:rPr>
          <w:rFonts w:ascii="Arial" w:hAnsi="Arial" w:cs="Arial"/>
          <w:lang w:val="ro-RO"/>
        </w:rPr>
        <w:t>ile convenind s</w:t>
      </w:r>
      <w:r w:rsidR="00004106" w:rsidRPr="0059532F">
        <w:rPr>
          <w:rFonts w:ascii="Arial" w:hAnsi="Arial" w:cs="Arial"/>
          <w:lang w:val="ro-RO"/>
        </w:rPr>
        <w:t>ă</w:t>
      </w:r>
      <w:r w:rsidRPr="0059532F">
        <w:rPr>
          <w:rFonts w:ascii="Arial" w:hAnsi="Arial" w:cs="Arial"/>
          <w:lang w:val="ro-RO"/>
        </w:rPr>
        <w:t xml:space="preserve"> trateze situa</w:t>
      </w:r>
      <w:r w:rsidR="00004106" w:rsidRPr="0059532F">
        <w:rPr>
          <w:rFonts w:ascii="Arial" w:hAnsi="Arial" w:cs="Arial"/>
          <w:lang w:val="ro-RO"/>
        </w:rPr>
        <w:t>ţ</w:t>
      </w:r>
      <w:r w:rsidRPr="0059532F">
        <w:rPr>
          <w:rFonts w:ascii="Arial" w:hAnsi="Arial" w:cs="Arial"/>
          <w:lang w:val="ro-RO"/>
        </w:rPr>
        <w:t xml:space="preserve">ia ca pe un </w:t>
      </w:r>
      <w:r w:rsidR="00680D90" w:rsidRPr="0059532F">
        <w:rPr>
          <w:rFonts w:ascii="Arial" w:hAnsi="Arial" w:cs="Arial"/>
          <w:lang w:val="ro-RO"/>
        </w:rPr>
        <w:t>l</w:t>
      </w:r>
      <w:r w:rsidRPr="0059532F">
        <w:rPr>
          <w:rFonts w:ascii="Arial" w:hAnsi="Arial" w:cs="Arial"/>
          <w:lang w:val="ro-RO"/>
        </w:rPr>
        <w:t>itigiu</w:t>
      </w:r>
      <w:r w:rsidR="00A10836" w:rsidRPr="0059532F">
        <w:rPr>
          <w:rFonts w:ascii="Arial" w:hAnsi="Arial" w:cs="Arial"/>
          <w:lang w:val="ro-RO"/>
        </w:rPr>
        <w:t>, fără ca acest lucru să împiedice</w:t>
      </w:r>
      <w:r w:rsidRPr="0059532F">
        <w:rPr>
          <w:rFonts w:ascii="Arial" w:hAnsi="Arial" w:cs="Arial"/>
          <w:lang w:val="ro-RO"/>
        </w:rPr>
        <w:t xml:space="preserve"> Partea care dore</w:t>
      </w:r>
      <w:r w:rsidR="00004106" w:rsidRPr="0059532F">
        <w:rPr>
          <w:rFonts w:ascii="Arial" w:hAnsi="Arial" w:cs="Arial"/>
          <w:lang w:val="ro-RO"/>
        </w:rPr>
        <w:t>ş</w:t>
      </w:r>
      <w:r w:rsidRPr="0059532F">
        <w:rPr>
          <w:rFonts w:ascii="Arial" w:hAnsi="Arial" w:cs="Arial"/>
          <w:lang w:val="ro-RO"/>
        </w:rPr>
        <w:t>te s</w:t>
      </w:r>
      <w:r w:rsidR="002B140D" w:rsidRPr="0059532F">
        <w:rPr>
          <w:rFonts w:ascii="Arial" w:hAnsi="Arial" w:cs="Arial"/>
          <w:lang w:val="ro-RO"/>
        </w:rPr>
        <w:t>ă</w:t>
      </w:r>
      <w:r w:rsidRPr="0059532F">
        <w:rPr>
          <w:rFonts w:ascii="Arial" w:hAnsi="Arial" w:cs="Arial"/>
          <w:lang w:val="ro-RO"/>
        </w:rPr>
        <w:t xml:space="preserve"> efectueze mod</w:t>
      </w:r>
      <w:r w:rsidR="006A6EE8" w:rsidRPr="0059532F">
        <w:rPr>
          <w:rFonts w:ascii="Arial" w:hAnsi="Arial" w:cs="Arial"/>
          <w:lang w:val="ro-RO"/>
        </w:rPr>
        <w:t>ific</w:t>
      </w:r>
      <w:r w:rsidR="002B140D" w:rsidRPr="0059532F">
        <w:rPr>
          <w:rFonts w:ascii="Arial" w:hAnsi="Arial" w:cs="Arial"/>
          <w:lang w:val="ro-RO"/>
        </w:rPr>
        <w:t>ă</w:t>
      </w:r>
      <w:r w:rsidR="006A6EE8" w:rsidRPr="0059532F">
        <w:rPr>
          <w:rFonts w:ascii="Arial" w:hAnsi="Arial" w:cs="Arial"/>
          <w:lang w:val="ro-RO"/>
        </w:rPr>
        <w:t xml:space="preserve">ri </w:t>
      </w:r>
      <w:r w:rsidR="00A10836" w:rsidRPr="0059532F">
        <w:rPr>
          <w:rFonts w:ascii="Arial" w:hAnsi="Arial" w:cs="Arial"/>
          <w:lang w:val="ro-RO"/>
        </w:rPr>
        <w:t>să</w:t>
      </w:r>
      <w:r w:rsidR="006A6EE8" w:rsidRPr="0059532F">
        <w:rPr>
          <w:rFonts w:ascii="Arial" w:hAnsi="Arial" w:cs="Arial"/>
          <w:lang w:val="ro-RO"/>
        </w:rPr>
        <w:t xml:space="preserve"> oper</w:t>
      </w:r>
      <w:r w:rsidR="00A10836" w:rsidRPr="0059532F">
        <w:rPr>
          <w:rFonts w:ascii="Arial" w:hAnsi="Arial" w:cs="Arial"/>
          <w:lang w:val="ro-RO"/>
        </w:rPr>
        <w:t>eze</w:t>
      </w:r>
      <w:r w:rsidR="006A6EE8" w:rsidRPr="0059532F">
        <w:rPr>
          <w:rFonts w:ascii="Arial" w:hAnsi="Arial" w:cs="Arial"/>
          <w:lang w:val="ro-RO"/>
        </w:rPr>
        <w:t xml:space="preserve"> modificarea </w:t>
      </w:r>
      <w:r w:rsidR="00A10836" w:rsidRPr="0059532F">
        <w:rPr>
          <w:rFonts w:ascii="Arial" w:hAnsi="Arial" w:cs="Arial"/>
          <w:lang w:val="ro-RO"/>
        </w:rPr>
        <w:t>r</w:t>
      </w:r>
      <w:r w:rsidR="006A6EE8" w:rsidRPr="0059532F">
        <w:rPr>
          <w:rFonts w:ascii="Arial" w:hAnsi="Arial" w:cs="Arial"/>
          <w:lang w:val="ro-RO"/>
        </w:rPr>
        <w:t>e</w:t>
      </w:r>
      <w:r w:rsidR="002B140D" w:rsidRPr="0059532F">
        <w:rPr>
          <w:rFonts w:ascii="Arial" w:hAnsi="Arial" w:cs="Arial"/>
          <w:lang w:val="ro-RO"/>
        </w:rPr>
        <w:t>ţ</w:t>
      </w:r>
      <w:r w:rsidR="006A6EE8" w:rsidRPr="0059532F">
        <w:rPr>
          <w:rFonts w:ascii="Arial" w:hAnsi="Arial" w:cs="Arial"/>
          <w:lang w:val="ro-RO"/>
        </w:rPr>
        <w:t>elei p</w:t>
      </w:r>
      <w:r w:rsidR="002B140D" w:rsidRPr="0059532F">
        <w:rPr>
          <w:rFonts w:ascii="Arial" w:hAnsi="Arial" w:cs="Arial"/>
          <w:lang w:val="ro-RO"/>
        </w:rPr>
        <w:t>â</w:t>
      </w:r>
      <w:r w:rsidR="006A6EE8" w:rsidRPr="0059532F">
        <w:rPr>
          <w:rFonts w:ascii="Arial" w:hAnsi="Arial" w:cs="Arial"/>
          <w:lang w:val="ro-RO"/>
        </w:rPr>
        <w:t>n</w:t>
      </w:r>
      <w:r w:rsidR="002B140D" w:rsidRPr="0059532F">
        <w:rPr>
          <w:rFonts w:ascii="Arial" w:hAnsi="Arial" w:cs="Arial"/>
          <w:lang w:val="ro-RO"/>
        </w:rPr>
        <w:t>ă</w:t>
      </w:r>
      <w:r w:rsidR="006A6EE8" w:rsidRPr="0059532F">
        <w:rPr>
          <w:rFonts w:ascii="Arial" w:hAnsi="Arial" w:cs="Arial"/>
          <w:lang w:val="ro-RO"/>
        </w:rPr>
        <w:t xml:space="preserve"> </w:t>
      </w:r>
      <w:r w:rsidR="00A10836" w:rsidRPr="0059532F">
        <w:rPr>
          <w:rFonts w:ascii="Arial" w:hAnsi="Arial" w:cs="Arial"/>
          <w:lang w:val="ro-RO"/>
        </w:rPr>
        <w:t>la soluţionarea</w:t>
      </w:r>
      <w:r w:rsidRPr="0059532F">
        <w:rPr>
          <w:rFonts w:ascii="Arial" w:hAnsi="Arial" w:cs="Arial"/>
          <w:lang w:val="ro-RO"/>
        </w:rPr>
        <w:t xml:space="preserve"> </w:t>
      </w:r>
      <w:r w:rsidR="00680D90" w:rsidRPr="0059532F">
        <w:rPr>
          <w:rFonts w:ascii="Arial" w:hAnsi="Arial" w:cs="Arial"/>
          <w:lang w:val="ro-RO"/>
        </w:rPr>
        <w:t>l</w:t>
      </w:r>
      <w:r w:rsidRPr="0059532F">
        <w:rPr>
          <w:rFonts w:ascii="Arial" w:hAnsi="Arial" w:cs="Arial"/>
          <w:lang w:val="ro-RO"/>
        </w:rPr>
        <w:t>itigiul</w:t>
      </w:r>
      <w:r w:rsidR="00A10836" w:rsidRPr="0059532F">
        <w:rPr>
          <w:rFonts w:ascii="Arial" w:hAnsi="Arial" w:cs="Arial"/>
          <w:lang w:val="ro-RO"/>
        </w:rPr>
        <w:t>ui</w:t>
      </w:r>
      <w:r w:rsidRPr="0059532F">
        <w:rPr>
          <w:rFonts w:ascii="Arial" w:hAnsi="Arial" w:cs="Arial"/>
          <w:lang w:val="ro-RO"/>
        </w:rPr>
        <w:t>.</w:t>
      </w:r>
    </w:p>
    <w:p w14:paraId="3E01F58F" w14:textId="77777777" w:rsidR="003A2E2A" w:rsidRPr="0059532F" w:rsidRDefault="003A2E2A" w:rsidP="00D27514">
      <w:pPr>
        <w:pStyle w:val="Para0-2"/>
        <w:ind w:left="0" w:firstLine="0"/>
        <w:rPr>
          <w:rFonts w:ascii="Arial" w:hAnsi="Arial" w:cs="Arial"/>
          <w:sz w:val="20"/>
          <w:lang w:val="ro-RO"/>
        </w:rPr>
      </w:pPr>
    </w:p>
    <w:p w14:paraId="6C3639E0" w14:textId="1FBD1E12" w:rsidR="00C66609" w:rsidRPr="0059532F" w:rsidRDefault="001827EE" w:rsidP="00085DCA">
      <w:pPr>
        <w:numPr>
          <w:ilvl w:val="1"/>
          <w:numId w:val="16"/>
        </w:numPr>
        <w:tabs>
          <w:tab w:val="clear" w:pos="502"/>
          <w:tab w:val="num" w:pos="709"/>
        </w:tabs>
        <w:ind w:left="709" w:hanging="709"/>
        <w:jc w:val="both"/>
        <w:rPr>
          <w:rFonts w:ascii="Arial" w:hAnsi="Arial" w:cs="Arial"/>
          <w:lang w:val="ro-RO"/>
        </w:rPr>
      </w:pPr>
      <w:r w:rsidRPr="0059532F">
        <w:rPr>
          <w:rFonts w:ascii="Arial" w:hAnsi="Arial" w:cs="Arial"/>
          <w:lang w:val="ro-RO"/>
        </w:rPr>
        <w:lastRenderedPageBreak/>
        <w:t xml:space="preserve">Pentru </w:t>
      </w:r>
      <w:r w:rsidR="00095321" w:rsidRPr="0059532F">
        <w:rPr>
          <w:rFonts w:ascii="Arial" w:hAnsi="Arial" w:cs="Arial"/>
          <w:lang w:val="ro-RO"/>
        </w:rPr>
        <w:t xml:space="preserve">legaturile de interconectare </w:t>
      </w:r>
      <w:r w:rsidRPr="0059532F">
        <w:rPr>
          <w:rFonts w:ascii="Arial" w:hAnsi="Arial" w:cs="Arial"/>
          <w:lang w:val="ro-RO"/>
        </w:rPr>
        <w:t>configurate bidirectional, f</w:t>
      </w:r>
      <w:r w:rsidR="003A2E2A" w:rsidRPr="0059532F">
        <w:rPr>
          <w:rFonts w:ascii="Arial" w:hAnsi="Arial" w:cs="Arial"/>
          <w:lang w:val="ro-RO"/>
        </w:rPr>
        <w:t>iecare Parte va suporta propriile costuri decurg</w:t>
      </w:r>
      <w:r w:rsidR="002B140D" w:rsidRPr="0059532F">
        <w:rPr>
          <w:rFonts w:ascii="Arial" w:hAnsi="Arial" w:cs="Arial"/>
          <w:lang w:val="ro-RO"/>
        </w:rPr>
        <w:t>â</w:t>
      </w:r>
      <w:r w:rsidR="003A2E2A" w:rsidRPr="0059532F">
        <w:rPr>
          <w:rFonts w:ascii="Arial" w:hAnsi="Arial" w:cs="Arial"/>
          <w:lang w:val="ro-RO"/>
        </w:rPr>
        <w:t>nd din</w:t>
      </w:r>
      <w:r w:rsidR="006A6EE8" w:rsidRPr="0059532F">
        <w:rPr>
          <w:rFonts w:ascii="Arial" w:hAnsi="Arial" w:cs="Arial"/>
          <w:lang w:val="ro-RO"/>
        </w:rPr>
        <w:t xml:space="preserve"> modificarea re</w:t>
      </w:r>
      <w:r w:rsidR="002B140D" w:rsidRPr="0059532F">
        <w:rPr>
          <w:rFonts w:ascii="Arial" w:hAnsi="Arial" w:cs="Arial"/>
          <w:lang w:val="ro-RO"/>
        </w:rPr>
        <w:t>ţ</w:t>
      </w:r>
      <w:r w:rsidR="006A6EE8" w:rsidRPr="0059532F">
        <w:rPr>
          <w:rFonts w:ascii="Arial" w:hAnsi="Arial" w:cs="Arial"/>
          <w:lang w:val="ro-RO"/>
        </w:rPr>
        <w:t xml:space="preserve">elei, </w:t>
      </w:r>
      <w:r w:rsidRPr="0059532F">
        <w:rPr>
          <w:rFonts w:ascii="Arial" w:hAnsi="Arial" w:cs="Arial"/>
          <w:lang w:val="ro-RO"/>
        </w:rPr>
        <w:t>si anume costurile aferente serviciilor de implementare, instalare / conectare / configurare, reconfigurare şi desfiintare a capacităţii de interconectare şi a liniilor inchiriate, Partile urmand sa nu isi factureze taxele aferente acestor lucrari</w:t>
      </w:r>
      <w:r w:rsidR="006A6EE8" w:rsidRPr="0059532F">
        <w:rPr>
          <w:rFonts w:ascii="Arial" w:hAnsi="Arial" w:cs="Arial"/>
          <w:lang w:val="ro-RO"/>
        </w:rPr>
        <w:t xml:space="preserve"> </w:t>
      </w:r>
      <w:r w:rsidR="003A2E2A" w:rsidRPr="0059532F">
        <w:rPr>
          <w:rFonts w:ascii="Arial" w:hAnsi="Arial" w:cs="Arial"/>
          <w:lang w:val="ro-RO"/>
        </w:rPr>
        <w:t>dac</w:t>
      </w:r>
      <w:r w:rsidR="002B140D" w:rsidRPr="0059532F">
        <w:rPr>
          <w:rFonts w:ascii="Arial" w:hAnsi="Arial" w:cs="Arial"/>
          <w:lang w:val="ro-RO"/>
        </w:rPr>
        <w:t>ă</w:t>
      </w:r>
      <w:r w:rsidR="003A2E2A" w:rsidRPr="0059532F">
        <w:rPr>
          <w:rFonts w:ascii="Arial" w:hAnsi="Arial" w:cs="Arial"/>
          <w:lang w:val="ro-RO"/>
        </w:rPr>
        <w:t xml:space="preserve"> modificarea re</w:t>
      </w:r>
      <w:r w:rsidR="002B140D" w:rsidRPr="0059532F">
        <w:rPr>
          <w:rFonts w:ascii="Arial" w:hAnsi="Arial" w:cs="Arial"/>
          <w:lang w:val="ro-RO"/>
        </w:rPr>
        <w:t>ţ</w:t>
      </w:r>
      <w:r w:rsidR="003A2E2A" w:rsidRPr="0059532F">
        <w:rPr>
          <w:rFonts w:ascii="Arial" w:hAnsi="Arial" w:cs="Arial"/>
          <w:lang w:val="ro-RO"/>
        </w:rPr>
        <w:t xml:space="preserve">elelor se face </w:t>
      </w:r>
      <w:r w:rsidR="002B140D" w:rsidRPr="0059532F">
        <w:rPr>
          <w:rFonts w:ascii="Arial" w:hAnsi="Arial" w:cs="Arial"/>
          <w:lang w:val="ro-RO"/>
        </w:rPr>
        <w:t>î</w:t>
      </w:r>
      <w:r w:rsidR="003A2E2A" w:rsidRPr="0059532F">
        <w:rPr>
          <w:rFonts w:ascii="Arial" w:hAnsi="Arial" w:cs="Arial"/>
          <w:lang w:val="ro-RO"/>
        </w:rPr>
        <w:t xml:space="preserve">n beneficiul ambelor </w:t>
      </w:r>
      <w:r w:rsidR="00004106" w:rsidRPr="0059532F">
        <w:rPr>
          <w:rFonts w:ascii="Arial" w:hAnsi="Arial" w:cs="Arial"/>
          <w:lang w:val="ro-RO"/>
        </w:rPr>
        <w:t>Părţi</w:t>
      </w:r>
      <w:r w:rsidR="003A2E2A" w:rsidRPr="0059532F">
        <w:rPr>
          <w:rFonts w:ascii="Arial" w:hAnsi="Arial" w:cs="Arial"/>
          <w:lang w:val="ro-RO"/>
        </w:rPr>
        <w:t xml:space="preserve"> </w:t>
      </w:r>
      <w:r w:rsidR="002B140D" w:rsidRPr="0059532F">
        <w:rPr>
          <w:rFonts w:ascii="Arial" w:hAnsi="Arial" w:cs="Arial"/>
          <w:lang w:val="ro-RO"/>
        </w:rPr>
        <w:t>ş</w:t>
      </w:r>
      <w:r w:rsidR="003A2E2A" w:rsidRPr="0059532F">
        <w:rPr>
          <w:rFonts w:ascii="Arial" w:hAnsi="Arial" w:cs="Arial"/>
          <w:lang w:val="ro-RO"/>
        </w:rPr>
        <w:t>i exist</w:t>
      </w:r>
      <w:r w:rsidR="002B140D" w:rsidRPr="0059532F">
        <w:rPr>
          <w:rFonts w:ascii="Arial" w:hAnsi="Arial" w:cs="Arial"/>
          <w:lang w:val="ro-RO"/>
        </w:rPr>
        <w:t>ă</w:t>
      </w:r>
      <w:r w:rsidR="003A2E2A" w:rsidRPr="0059532F">
        <w:rPr>
          <w:rFonts w:ascii="Arial" w:hAnsi="Arial" w:cs="Arial"/>
          <w:lang w:val="ro-RO"/>
        </w:rPr>
        <w:t xml:space="preserve"> acordul lor </w:t>
      </w:r>
      <w:r w:rsidR="002B140D" w:rsidRPr="0059532F">
        <w:rPr>
          <w:rFonts w:ascii="Arial" w:hAnsi="Arial" w:cs="Arial"/>
          <w:lang w:val="ro-RO"/>
        </w:rPr>
        <w:t>î</w:t>
      </w:r>
      <w:r w:rsidR="003A2E2A" w:rsidRPr="0059532F">
        <w:rPr>
          <w:rFonts w:ascii="Arial" w:hAnsi="Arial" w:cs="Arial"/>
          <w:lang w:val="ro-RO"/>
        </w:rPr>
        <w:t>n acest sens</w:t>
      </w:r>
      <w:r w:rsidRPr="0059532F">
        <w:rPr>
          <w:rFonts w:ascii="Arial" w:hAnsi="Arial" w:cs="Arial"/>
          <w:lang w:val="ro-RO"/>
        </w:rPr>
        <w:t xml:space="preserve"> sau</w:t>
      </w:r>
      <w:r w:rsidR="003A2E2A" w:rsidRPr="0059532F">
        <w:rPr>
          <w:rFonts w:ascii="Arial" w:hAnsi="Arial" w:cs="Arial"/>
          <w:lang w:val="ro-RO"/>
        </w:rPr>
        <w:t xml:space="preserve"> dac</w:t>
      </w:r>
      <w:r w:rsidR="002B140D" w:rsidRPr="0059532F">
        <w:rPr>
          <w:rFonts w:ascii="Arial" w:hAnsi="Arial" w:cs="Arial"/>
          <w:lang w:val="ro-RO"/>
        </w:rPr>
        <w:t>ă</w:t>
      </w:r>
      <w:r w:rsidR="003A2E2A" w:rsidRPr="0059532F">
        <w:rPr>
          <w:rFonts w:ascii="Arial" w:hAnsi="Arial" w:cs="Arial"/>
          <w:lang w:val="ro-RO"/>
        </w:rPr>
        <w:t xml:space="preserve"> modificarea re</w:t>
      </w:r>
      <w:r w:rsidR="002B140D" w:rsidRPr="0059532F">
        <w:rPr>
          <w:rFonts w:ascii="Arial" w:hAnsi="Arial" w:cs="Arial"/>
          <w:lang w:val="ro-RO"/>
        </w:rPr>
        <w:t>ţ</w:t>
      </w:r>
      <w:r w:rsidR="003A2E2A" w:rsidRPr="0059532F">
        <w:rPr>
          <w:rFonts w:ascii="Arial" w:hAnsi="Arial" w:cs="Arial"/>
          <w:lang w:val="ro-RO"/>
        </w:rPr>
        <w:t xml:space="preserve">elei are loc ca urmare a </w:t>
      </w:r>
      <w:r w:rsidR="006A6EE8" w:rsidRPr="0059532F">
        <w:rPr>
          <w:rFonts w:ascii="Arial" w:hAnsi="Arial" w:cs="Arial"/>
          <w:lang w:val="ro-RO"/>
        </w:rPr>
        <w:t xml:space="preserve">unei </w:t>
      </w:r>
      <w:r w:rsidR="00191694" w:rsidRPr="0059532F">
        <w:rPr>
          <w:rFonts w:ascii="Arial" w:hAnsi="Arial" w:cs="Arial"/>
          <w:lang w:val="ro-RO"/>
        </w:rPr>
        <w:t>d</w:t>
      </w:r>
      <w:r w:rsidR="006A6EE8" w:rsidRPr="0059532F">
        <w:rPr>
          <w:rFonts w:ascii="Arial" w:hAnsi="Arial" w:cs="Arial"/>
          <w:lang w:val="ro-RO"/>
        </w:rPr>
        <w:t xml:space="preserve">ecizii a </w:t>
      </w:r>
      <w:r w:rsidR="00B65EB7" w:rsidRPr="0059532F">
        <w:rPr>
          <w:rFonts w:ascii="Arial" w:hAnsi="Arial" w:cs="Arial"/>
          <w:lang w:val="ro-RO"/>
        </w:rPr>
        <w:t>A</w:t>
      </w:r>
      <w:r w:rsidR="003A2E2A" w:rsidRPr="0059532F">
        <w:rPr>
          <w:rFonts w:ascii="Arial" w:hAnsi="Arial" w:cs="Arial"/>
          <w:lang w:val="ro-RO"/>
        </w:rPr>
        <w:t>utorit</w:t>
      </w:r>
      <w:r w:rsidR="002B140D" w:rsidRPr="0059532F">
        <w:rPr>
          <w:rFonts w:ascii="Arial" w:hAnsi="Arial" w:cs="Arial"/>
          <w:lang w:val="ro-RO"/>
        </w:rPr>
        <w:t>ăţ</w:t>
      </w:r>
      <w:r w:rsidR="003A2E2A" w:rsidRPr="0059532F">
        <w:rPr>
          <w:rFonts w:ascii="Arial" w:hAnsi="Arial" w:cs="Arial"/>
          <w:lang w:val="ro-RO"/>
        </w:rPr>
        <w:t>i</w:t>
      </w:r>
      <w:r w:rsidR="00191694" w:rsidRPr="0059532F">
        <w:rPr>
          <w:rFonts w:ascii="Arial" w:hAnsi="Arial" w:cs="Arial"/>
          <w:lang w:val="ro-RO"/>
        </w:rPr>
        <w:t>i</w:t>
      </w:r>
      <w:r w:rsidR="003A2E2A" w:rsidRPr="0059532F">
        <w:rPr>
          <w:rFonts w:ascii="Arial" w:hAnsi="Arial" w:cs="Arial"/>
          <w:lang w:val="ro-RO"/>
        </w:rPr>
        <w:t xml:space="preserve"> de </w:t>
      </w:r>
      <w:r w:rsidR="00B65EB7" w:rsidRPr="0059532F">
        <w:rPr>
          <w:rFonts w:ascii="Arial" w:hAnsi="Arial" w:cs="Arial"/>
          <w:lang w:val="ro-RO"/>
        </w:rPr>
        <w:t>R</w:t>
      </w:r>
      <w:r w:rsidR="003A2E2A" w:rsidRPr="0059532F">
        <w:rPr>
          <w:rFonts w:ascii="Arial" w:hAnsi="Arial" w:cs="Arial"/>
          <w:lang w:val="ro-RO"/>
        </w:rPr>
        <w:t>eglementare</w:t>
      </w:r>
      <w:r w:rsidR="00191694" w:rsidRPr="0059532F">
        <w:rPr>
          <w:rFonts w:ascii="Arial" w:hAnsi="Arial" w:cs="Arial"/>
          <w:lang w:val="ro-RO"/>
        </w:rPr>
        <w:t xml:space="preserve"> sau </w:t>
      </w:r>
      <w:r w:rsidR="00B65EB7" w:rsidRPr="0059532F">
        <w:rPr>
          <w:rFonts w:ascii="Arial" w:hAnsi="Arial" w:cs="Arial"/>
          <w:lang w:val="ro-RO"/>
        </w:rPr>
        <w:t xml:space="preserve">a </w:t>
      </w:r>
      <w:r w:rsidR="00191694" w:rsidRPr="0059532F">
        <w:rPr>
          <w:rFonts w:ascii="Arial" w:hAnsi="Arial" w:cs="Arial"/>
          <w:lang w:val="ro-RO"/>
        </w:rPr>
        <w:t xml:space="preserve">altei </w:t>
      </w:r>
      <w:r w:rsidR="00B65EB7" w:rsidRPr="0059532F">
        <w:rPr>
          <w:rFonts w:ascii="Arial" w:hAnsi="Arial" w:cs="Arial"/>
          <w:lang w:val="ro-RO"/>
        </w:rPr>
        <w:t>A</w:t>
      </w:r>
      <w:r w:rsidR="00191694" w:rsidRPr="0059532F">
        <w:rPr>
          <w:rFonts w:ascii="Arial" w:hAnsi="Arial" w:cs="Arial"/>
          <w:lang w:val="ro-RO"/>
        </w:rPr>
        <w:t xml:space="preserve">utorităţi </w:t>
      </w:r>
      <w:r w:rsidR="00B65EB7" w:rsidRPr="0059532F">
        <w:rPr>
          <w:rFonts w:ascii="Arial" w:hAnsi="Arial" w:cs="Arial"/>
          <w:lang w:val="ro-RO"/>
        </w:rPr>
        <w:t>R</w:t>
      </w:r>
      <w:r w:rsidR="00191694" w:rsidRPr="0059532F">
        <w:rPr>
          <w:rFonts w:ascii="Arial" w:hAnsi="Arial" w:cs="Arial"/>
          <w:lang w:val="ro-RO"/>
        </w:rPr>
        <w:t>elevante</w:t>
      </w:r>
      <w:r w:rsidR="003A2E2A" w:rsidRPr="0059532F">
        <w:rPr>
          <w:rFonts w:ascii="Arial" w:hAnsi="Arial" w:cs="Arial"/>
          <w:lang w:val="ro-RO"/>
        </w:rPr>
        <w:t xml:space="preserve"> care solicit</w:t>
      </w:r>
      <w:r w:rsidR="002B140D" w:rsidRPr="0059532F">
        <w:rPr>
          <w:rFonts w:ascii="Arial" w:hAnsi="Arial" w:cs="Arial"/>
          <w:lang w:val="ro-RO"/>
        </w:rPr>
        <w:t>ă</w:t>
      </w:r>
      <w:r w:rsidR="003A2E2A" w:rsidRPr="0059532F">
        <w:rPr>
          <w:rFonts w:ascii="Arial" w:hAnsi="Arial" w:cs="Arial"/>
          <w:lang w:val="ro-RO"/>
        </w:rPr>
        <w:t xml:space="preserve"> fiec</w:t>
      </w:r>
      <w:r w:rsidR="002B140D" w:rsidRPr="0059532F">
        <w:rPr>
          <w:rFonts w:ascii="Arial" w:hAnsi="Arial" w:cs="Arial"/>
          <w:lang w:val="ro-RO"/>
        </w:rPr>
        <w:t>ă</w:t>
      </w:r>
      <w:r w:rsidR="003A2E2A" w:rsidRPr="0059532F">
        <w:rPr>
          <w:rFonts w:ascii="Arial" w:hAnsi="Arial" w:cs="Arial"/>
          <w:lang w:val="ro-RO"/>
        </w:rPr>
        <w:t xml:space="preserve">rei </w:t>
      </w:r>
      <w:r w:rsidR="00004106" w:rsidRPr="0059532F">
        <w:rPr>
          <w:rFonts w:ascii="Arial" w:hAnsi="Arial" w:cs="Arial"/>
          <w:lang w:val="ro-RO"/>
        </w:rPr>
        <w:t>Părţi</w:t>
      </w:r>
      <w:r w:rsidR="003A2E2A" w:rsidRPr="0059532F">
        <w:rPr>
          <w:rFonts w:ascii="Arial" w:hAnsi="Arial" w:cs="Arial"/>
          <w:lang w:val="ro-RO"/>
        </w:rPr>
        <w:t xml:space="preserve"> s</w:t>
      </w:r>
      <w:r w:rsidR="002B140D" w:rsidRPr="0059532F">
        <w:rPr>
          <w:rFonts w:ascii="Arial" w:hAnsi="Arial" w:cs="Arial"/>
          <w:lang w:val="ro-RO"/>
        </w:rPr>
        <w:t>ă</w:t>
      </w:r>
      <w:r w:rsidR="003A2E2A" w:rsidRPr="0059532F">
        <w:rPr>
          <w:rFonts w:ascii="Arial" w:hAnsi="Arial" w:cs="Arial"/>
          <w:lang w:val="ro-RO"/>
        </w:rPr>
        <w:t>-</w:t>
      </w:r>
      <w:r w:rsidR="002B140D" w:rsidRPr="0059532F">
        <w:rPr>
          <w:rFonts w:ascii="Arial" w:hAnsi="Arial" w:cs="Arial"/>
          <w:lang w:val="ro-RO"/>
        </w:rPr>
        <w:t>ş</w:t>
      </w:r>
      <w:r w:rsidR="003A2E2A" w:rsidRPr="0059532F">
        <w:rPr>
          <w:rFonts w:ascii="Arial" w:hAnsi="Arial" w:cs="Arial"/>
          <w:lang w:val="ro-RO"/>
        </w:rPr>
        <w:t>i pl</w:t>
      </w:r>
      <w:r w:rsidR="002B140D" w:rsidRPr="0059532F">
        <w:rPr>
          <w:rFonts w:ascii="Arial" w:hAnsi="Arial" w:cs="Arial"/>
          <w:lang w:val="ro-RO"/>
        </w:rPr>
        <w:t>ă</w:t>
      </w:r>
      <w:r w:rsidR="003A2E2A" w:rsidRPr="0059532F">
        <w:rPr>
          <w:rFonts w:ascii="Arial" w:hAnsi="Arial" w:cs="Arial"/>
          <w:lang w:val="ro-RO"/>
        </w:rPr>
        <w:t>teasc</w:t>
      </w:r>
      <w:r w:rsidR="002B140D" w:rsidRPr="0059532F">
        <w:rPr>
          <w:rFonts w:ascii="Arial" w:hAnsi="Arial" w:cs="Arial"/>
          <w:lang w:val="ro-RO"/>
        </w:rPr>
        <w:t>ă</w:t>
      </w:r>
      <w:r w:rsidR="003A2E2A" w:rsidRPr="0059532F">
        <w:rPr>
          <w:rFonts w:ascii="Arial" w:hAnsi="Arial" w:cs="Arial"/>
          <w:lang w:val="ro-RO"/>
        </w:rPr>
        <w:t xml:space="preserve"> costurile.</w:t>
      </w:r>
      <w:r w:rsidRPr="0059532F">
        <w:rPr>
          <w:rFonts w:ascii="Arial" w:hAnsi="Arial" w:cs="Arial"/>
          <w:lang w:val="ro-RO"/>
        </w:rPr>
        <w:t xml:space="preserve"> De asemenea, Partile pot agrea ca facturarea serviciillor asociate interconectarii sa se efectueze in considerarea arhitecturii existente la momentul demararii lucrarilor de modificare a retelei, pana la finalizarea lucrarilor, atunci cand Partile semneaza Actul Aditional care consfinteste schimbarile, urmand ca, ulterior, Partile sa factureze luand in considerare noua arhitectura de interconectare.</w:t>
      </w:r>
    </w:p>
    <w:p w14:paraId="775738CA" w14:textId="77777777" w:rsidR="00C752D9" w:rsidRPr="0059532F" w:rsidRDefault="00C752D9" w:rsidP="00D27514">
      <w:pPr>
        <w:pStyle w:val="Para0-2"/>
        <w:ind w:left="0" w:firstLine="0"/>
        <w:rPr>
          <w:rFonts w:ascii="Arial" w:hAnsi="Arial" w:cs="Arial"/>
          <w:b/>
          <w:sz w:val="20"/>
          <w:lang w:val="ro-RO"/>
        </w:rPr>
      </w:pPr>
    </w:p>
    <w:p w14:paraId="682A854E" w14:textId="77777777" w:rsidR="003A2E2A" w:rsidRPr="0059532F" w:rsidRDefault="003A2E2A" w:rsidP="00D27514">
      <w:pPr>
        <w:pStyle w:val="Para0-2"/>
        <w:ind w:left="0" w:firstLine="0"/>
        <w:rPr>
          <w:rFonts w:ascii="Arial" w:hAnsi="Arial" w:cs="Arial"/>
          <w:b/>
          <w:sz w:val="20"/>
          <w:lang w:val="ro-RO"/>
        </w:rPr>
      </w:pPr>
      <w:r w:rsidRPr="0059532F">
        <w:rPr>
          <w:rFonts w:ascii="Arial" w:hAnsi="Arial" w:cs="Arial"/>
          <w:b/>
          <w:sz w:val="20"/>
          <w:lang w:val="ro-RO"/>
        </w:rPr>
        <w:t xml:space="preserve">Articolul </w:t>
      </w:r>
      <w:r w:rsidR="009B0CEC" w:rsidRPr="0059532F">
        <w:rPr>
          <w:rFonts w:ascii="Arial" w:hAnsi="Arial" w:cs="Arial"/>
          <w:b/>
          <w:sz w:val="20"/>
          <w:lang w:val="ro-RO"/>
        </w:rPr>
        <w:t>7</w:t>
      </w:r>
      <w:r w:rsidRPr="0059532F">
        <w:rPr>
          <w:rFonts w:ascii="Arial" w:hAnsi="Arial" w:cs="Arial"/>
          <w:b/>
          <w:sz w:val="20"/>
          <w:lang w:val="ro-RO"/>
        </w:rPr>
        <w:t xml:space="preserve"> </w:t>
      </w:r>
      <w:r w:rsidRPr="0059532F">
        <w:rPr>
          <w:rFonts w:ascii="Arial" w:hAnsi="Arial" w:cs="Arial"/>
          <w:b/>
          <w:sz w:val="20"/>
          <w:lang w:val="ro-RO"/>
        </w:rPr>
        <w:tab/>
      </w:r>
      <w:r w:rsidR="00D45E48" w:rsidRPr="0059532F">
        <w:rPr>
          <w:rFonts w:ascii="Arial" w:hAnsi="Arial" w:cs="Arial"/>
          <w:b/>
          <w:sz w:val="20"/>
          <w:lang w:val="ro-RO"/>
        </w:rPr>
        <w:tab/>
      </w:r>
      <w:r w:rsidRPr="0059532F">
        <w:rPr>
          <w:rFonts w:ascii="Arial" w:hAnsi="Arial" w:cs="Arial"/>
          <w:b/>
          <w:sz w:val="20"/>
          <w:lang w:val="ro-RO"/>
        </w:rPr>
        <w:t>ECHIPAMENTE DE INTERCONECTARE</w:t>
      </w:r>
    </w:p>
    <w:p w14:paraId="4248FF24" w14:textId="77777777" w:rsidR="003A2E2A" w:rsidRPr="0059532F" w:rsidRDefault="003A2E2A" w:rsidP="00D27514">
      <w:pPr>
        <w:pStyle w:val="Para0-2"/>
        <w:rPr>
          <w:rFonts w:ascii="Arial" w:hAnsi="Arial" w:cs="Arial"/>
          <w:b/>
          <w:sz w:val="20"/>
          <w:lang w:val="ro-RO"/>
        </w:rPr>
      </w:pPr>
    </w:p>
    <w:p w14:paraId="0570E0F2" w14:textId="77777777" w:rsidR="003A2E2A" w:rsidRPr="0059532F" w:rsidRDefault="003A2E2A" w:rsidP="00085DCA">
      <w:pPr>
        <w:pStyle w:val="Para0-2"/>
        <w:numPr>
          <w:ilvl w:val="1"/>
          <w:numId w:val="4"/>
        </w:numPr>
        <w:tabs>
          <w:tab w:val="clear" w:pos="792"/>
          <w:tab w:val="num" w:pos="709"/>
        </w:tabs>
        <w:ind w:left="709" w:hanging="709"/>
        <w:rPr>
          <w:rFonts w:ascii="Arial" w:hAnsi="Arial" w:cs="Arial"/>
          <w:sz w:val="20"/>
          <w:lang w:val="ro-RO"/>
        </w:rPr>
      </w:pPr>
      <w:r w:rsidRPr="0059532F">
        <w:rPr>
          <w:rFonts w:ascii="Arial" w:hAnsi="Arial" w:cs="Arial"/>
          <w:sz w:val="20"/>
          <w:lang w:val="ro-RO"/>
        </w:rPr>
        <w:t xml:space="preserve">Niciuna dintre </w:t>
      </w:r>
      <w:r w:rsidR="00004106" w:rsidRPr="0059532F">
        <w:rPr>
          <w:rFonts w:ascii="Arial" w:hAnsi="Arial" w:cs="Arial"/>
          <w:sz w:val="20"/>
          <w:lang w:val="ro-RO"/>
        </w:rPr>
        <w:t>Părţi</w:t>
      </w:r>
      <w:r w:rsidRPr="0059532F">
        <w:rPr>
          <w:rFonts w:ascii="Arial" w:hAnsi="Arial" w:cs="Arial"/>
          <w:sz w:val="20"/>
          <w:lang w:val="ro-RO"/>
        </w:rPr>
        <w:t xml:space="preserve"> nu va conecta sau nu va permite conectarea la re</w:t>
      </w:r>
      <w:r w:rsidR="002B140D" w:rsidRPr="0059532F">
        <w:rPr>
          <w:rFonts w:ascii="Arial" w:hAnsi="Arial" w:cs="Arial"/>
          <w:sz w:val="20"/>
          <w:lang w:val="ro-RO"/>
        </w:rPr>
        <w:t>ţ</w:t>
      </w:r>
      <w:r w:rsidRPr="0059532F">
        <w:rPr>
          <w:rFonts w:ascii="Arial" w:hAnsi="Arial" w:cs="Arial"/>
          <w:sz w:val="20"/>
          <w:lang w:val="ro-RO"/>
        </w:rPr>
        <w:t xml:space="preserve">eaua proprie a unui echipament pentru care nu are aprobare de la </w:t>
      </w:r>
      <w:r w:rsidR="00B65EB7" w:rsidRPr="0059532F">
        <w:rPr>
          <w:rFonts w:ascii="Arial" w:hAnsi="Arial" w:cs="Arial"/>
          <w:sz w:val="20"/>
          <w:lang w:val="ro-RO"/>
        </w:rPr>
        <w:t>A</w:t>
      </w:r>
      <w:r w:rsidR="00191694" w:rsidRPr="0059532F">
        <w:rPr>
          <w:rFonts w:ascii="Arial" w:hAnsi="Arial" w:cs="Arial"/>
          <w:sz w:val="20"/>
          <w:lang w:val="ro-RO"/>
        </w:rPr>
        <w:t xml:space="preserve">utoritatea de </w:t>
      </w:r>
      <w:r w:rsidR="00B65EB7" w:rsidRPr="0059532F">
        <w:rPr>
          <w:rFonts w:ascii="Arial" w:hAnsi="Arial" w:cs="Arial"/>
          <w:sz w:val="20"/>
          <w:lang w:val="ro-RO"/>
        </w:rPr>
        <w:t>R</w:t>
      </w:r>
      <w:r w:rsidR="00191694" w:rsidRPr="0059532F">
        <w:rPr>
          <w:rFonts w:ascii="Arial" w:hAnsi="Arial" w:cs="Arial"/>
          <w:sz w:val="20"/>
          <w:lang w:val="ro-RO"/>
        </w:rPr>
        <w:t xml:space="preserve">eglementare sau de la </w:t>
      </w:r>
      <w:r w:rsidRPr="0059532F">
        <w:rPr>
          <w:rFonts w:ascii="Arial" w:hAnsi="Arial" w:cs="Arial"/>
          <w:sz w:val="20"/>
          <w:lang w:val="ro-RO"/>
        </w:rPr>
        <w:t xml:space="preserve">o </w:t>
      </w:r>
      <w:r w:rsidR="00B65EB7" w:rsidRPr="0059532F">
        <w:rPr>
          <w:rFonts w:ascii="Arial" w:hAnsi="Arial" w:cs="Arial"/>
          <w:sz w:val="20"/>
          <w:lang w:val="ro-RO"/>
        </w:rPr>
        <w:t>altă A</w:t>
      </w:r>
      <w:r w:rsidRPr="0059532F">
        <w:rPr>
          <w:rFonts w:ascii="Arial" w:hAnsi="Arial" w:cs="Arial"/>
          <w:sz w:val="20"/>
          <w:lang w:val="ro-RO"/>
        </w:rPr>
        <w:t xml:space="preserve">utoritate </w:t>
      </w:r>
      <w:r w:rsidR="00B65EB7" w:rsidRPr="0059532F">
        <w:rPr>
          <w:rFonts w:ascii="Arial" w:hAnsi="Arial" w:cs="Arial"/>
          <w:sz w:val="20"/>
          <w:lang w:val="ro-RO"/>
        </w:rPr>
        <w:t>R</w:t>
      </w:r>
      <w:r w:rsidRPr="0059532F">
        <w:rPr>
          <w:rFonts w:ascii="Arial" w:hAnsi="Arial" w:cs="Arial"/>
          <w:sz w:val="20"/>
          <w:lang w:val="ro-RO"/>
        </w:rPr>
        <w:t>elevant</w:t>
      </w:r>
      <w:r w:rsidR="002B140D" w:rsidRPr="0059532F">
        <w:rPr>
          <w:rFonts w:ascii="Arial" w:hAnsi="Arial" w:cs="Arial"/>
          <w:sz w:val="20"/>
          <w:lang w:val="ro-RO"/>
        </w:rPr>
        <w:t>ă</w:t>
      </w:r>
      <w:r w:rsidRPr="0059532F">
        <w:rPr>
          <w:rFonts w:ascii="Arial" w:hAnsi="Arial" w:cs="Arial"/>
          <w:sz w:val="20"/>
          <w:lang w:val="ro-RO"/>
        </w:rPr>
        <w:t xml:space="preserve">. </w:t>
      </w:r>
    </w:p>
    <w:p w14:paraId="567267B9" w14:textId="77777777" w:rsidR="003A2E2A" w:rsidRPr="0059532F" w:rsidRDefault="003A2E2A" w:rsidP="00D27514">
      <w:pPr>
        <w:pStyle w:val="BodyTextIndent2"/>
        <w:ind w:left="0" w:firstLine="0"/>
        <w:rPr>
          <w:rFonts w:cs="Arial"/>
          <w:sz w:val="20"/>
          <w:lang w:val="ro-RO"/>
        </w:rPr>
      </w:pPr>
    </w:p>
    <w:p w14:paraId="7E020CCE" w14:textId="77777777" w:rsidR="003A2E2A" w:rsidRPr="0059532F" w:rsidRDefault="003A2E2A" w:rsidP="00085DCA">
      <w:pPr>
        <w:pStyle w:val="Para0-2"/>
        <w:numPr>
          <w:ilvl w:val="1"/>
          <w:numId w:val="4"/>
        </w:numPr>
        <w:tabs>
          <w:tab w:val="clear" w:pos="792"/>
          <w:tab w:val="num" w:pos="709"/>
        </w:tabs>
        <w:ind w:left="709" w:hanging="709"/>
        <w:rPr>
          <w:rFonts w:ascii="Arial" w:hAnsi="Arial" w:cs="Arial"/>
          <w:sz w:val="20"/>
          <w:lang w:val="ro-RO"/>
        </w:rPr>
      </w:pPr>
      <w:r w:rsidRPr="0059532F">
        <w:rPr>
          <w:rFonts w:ascii="Arial" w:hAnsi="Arial" w:cs="Arial"/>
          <w:sz w:val="20"/>
          <w:lang w:val="ro-RO"/>
        </w:rPr>
        <w:t>Orice echipament conectat (direct sau indirect) sau utilizat pentru asigurarea Serviciilor de interconectare trebuie s</w:t>
      </w:r>
      <w:r w:rsidR="002B140D" w:rsidRPr="0059532F">
        <w:rPr>
          <w:rFonts w:ascii="Arial" w:hAnsi="Arial" w:cs="Arial"/>
          <w:sz w:val="20"/>
          <w:lang w:val="ro-RO"/>
        </w:rPr>
        <w:t>ă</w:t>
      </w:r>
      <w:r w:rsidRPr="0059532F">
        <w:rPr>
          <w:rFonts w:ascii="Arial" w:hAnsi="Arial" w:cs="Arial"/>
          <w:sz w:val="20"/>
          <w:lang w:val="ro-RO"/>
        </w:rPr>
        <w:t xml:space="preserve"> fie compatibil din punct de vedere tehnic cu aceste Servicii </w:t>
      </w:r>
      <w:r w:rsidR="002B140D" w:rsidRPr="0059532F">
        <w:rPr>
          <w:rFonts w:ascii="Arial" w:hAnsi="Arial" w:cs="Arial"/>
          <w:sz w:val="20"/>
          <w:lang w:val="ro-RO"/>
        </w:rPr>
        <w:t>ş</w:t>
      </w:r>
      <w:r w:rsidRPr="0059532F">
        <w:rPr>
          <w:rFonts w:ascii="Arial" w:hAnsi="Arial" w:cs="Arial"/>
          <w:sz w:val="20"/>
          <w:lang w:val="ro-RO"/>
        </w:rPr>
        <w:t>i nu trebuie s</w:t>
      </w:r>
      <w:r w:rsidR="002B140D" w:rsidRPr="0059532F">
        <w:rPr>
          <w:rFonts w:ascii="Arial" w:hAnsi="Arial" w:cs="Arial"/>
          <w:sz w:val="20"/>
          <w:lang w:val="ro-RO"/>
        </w:rPr>
        <w:t>ă</w:t>
      </w:r>
      <w:r w:rsidRPr="0059532F">
        <w:rPr>
          <w:rFonts w:ascii="Arial" w:hAnsi="Arial" w:cs="Arial"/>
          <w:sz w:val="20"/>
          <w:lang w:val="ro-RO"/>
        </w:rPr>
        <w:t xml:space="preserve"> afecteze </w:t>
      </w:r>
      <w:r w:rsidR="002B140D" w:rsidRPr="0059532F">
        <w:rPr>
          <w:rFonts w:ascii="Arial" w:hAnsi="Arial" w:cs="Arial"/>
          <w:sz w:val="20"/>
          <w:lang w:val="ro-RO"/>
        </w:rPr>
        <w:t>î</w:t>
      </w:r>
      <w:r w:rsidRPr="0059532F">
        <w:rPr>
          <w:rFonts w:ascii="Arial" w:hAnsi="Arial" w:cs="Arial"/>
          <w:sz w:val="20"/>
          <w:lang w:val="ro-RO"/>
        </w:rPr>
        <w:t>n niciun mod operarea re</w:t>
      </w:r>
      <w:r w:rsidR="002B140D" w:rsidRPr="0059532F">
        <w:rPr>
          <w:rFonts w:ascii="Arial" w:hAnsi="Arial" w:cs="Arial"/>
          <w:sz w:val="20"/>
          <w:lang w:val="ro-RO"/>
        </w:rPr>
        <w:t>ţ</w:t>
      </w:r>
      <w:r w:rsidRPr="0059532F">
        <w:rPr>
          <w:rFonts w:ascii="Arial" w:hAnsi="Arial" w:cs="Arial"/>
          <w:sz w:val="20"/>
          <w:lang w:val="ro-RO"/>
        </w:rPr>
        <w:t>elei celeilalte p</w:t>
      </w:r>
      <w:r w:rsidR="002B140D" w:rsidRPr="0059532F">
        <w:rPr>
          <w:rFonts w:ascii="Arial" w:hAnsi="Arial" w:cs="Arial"/>
          <w:sz w:val="20"/>
          <w:lang w:val="ro-RO"/>
        </w:rPr>
        <w:t>ă</w:t>
      </w:r>
      <w:r w:rsidRPr="0059532F">
        <w:rPr>
          <w:rFonts w:ascii="Arial" w:hAnsi="Arial" w:cs="Arial"/>
          <w:sz w:val="20"/>
          <w:lang w:val="ro-RO"/>
        </w:rPr>
        <w:t>r</w:t>
      </w:r>
      <w:r w:rsidR="002B140D" w:rsidRPr="0059532F">
        <w:rPr>
          <w:rFonts w:ascii="Arial" w:hAnsi="Arial" w:cs="Arial"/>
          <w:sz w:val="20"/>
          <w:lang w:val="ro-RO"/>
        </w:rPr>
        <w:t>ţ</w:t>
      </w:r>
      <w:r w:rsidRPr="0059532F">
        <w:rPr>
          <w:rFonts w:ascii="Arial" w:hAnsi="Arial" w:cs="Arial"/>
          <w:sz w:val="20"/>
          <w:lang w:val="ro-RO"/>
        </w:rPr>
        <w:t xml:space="preserve">i </w:t>
      </w:r>
      <w:r w:rsidR="002B140D" w:rsidRPr="0059532F">
        <w:rPr>
          <w:rFonts w:ascii="Arial" w:hAnsi="Arial" w:cs="Arial"/>
          <w:sz w:val="20"/>
          <w:lang w:val="ro-RO"/>
        </w:rPr>
        <w:t>ş</w:t>
      </w:r>
      <w:r w:rsidRPr="0059532F">
        <w:rPr>
          <w:rFonts w:ascii="Arial" w:hAnsi="Arial" w:cs="Arial"/>
          <w:sz w:val="20"/>
          <w:lang w:val="ro-RO"/>
        </w:rPr>
        <w:t>i/sau func</w:t>
      </w:r>
      <w:r w:rsidR="002B140D" w:rsidRPr="0059532F">
        <w:rPr>
          <w:rFonts w:ascii="Arial" w:hAnsi="Arial" w:cs="Arial"/>
          <w:sz w:val="20"/>
          <w:lang w:val="ro-RO"/>
        </w:rPr>
        <w:t>ţ</w:t>
      </w:r>
      <w:r w:rsidRPr="0059532F">
        <w:rPr>
          <w:rFonts w:ascii="Arial" w:hAnsi="Arial" w:cs="Arial"/>
          <w:sz w:val="20"/>
          <w:lang w:val="ro-RO"/>
        </w:rPr>
        <w:t>ionarea oric</w:t>
      </w:r>
      <w:r w:rsidR="002B140D" w:rsidRPr="0059532F">
        <w:rPr>
          <w:rFonts w:ascii="Arial" w:hAnsi="Arial" w:cs="Arial"/>
          <w:sz w:val="20"/>
          <w:lang w:val="ro-RO"/>
        </w:rPr>
        <w:t>ă</w:t>
      </w:r>
      <w:r w:rsidRPr="0059532F">
        <w:rPr>
          <w:rFonts w:ascii="Arial" w:hAnsi="Arial" w:cs="Arial"/>
          <w:sz w:val="20"/>
          <w:lang w:val="ro-RO"/>
        </w:rPr>
        <w:t xml:space="preserve">rui alt echipament aflat la Punctul de Interconectare. </w:t>
      </w:r>
    </w:p>
    <w:p w14:paraId="2FB22A8E" w14:textId="77777777" w:rsidR="003A2E2A" w:rsidRPr="0059532F" w:rsidRDefault="003A2E2A" w:rsidP="00D27514">
      <w:pPr>
        <w:pStyle w:val="BodyTextIndent2"/>
        <w:ind w:left="0" w:firstLine="0"/>
        <w:rPr>
          <w:rFonts w:cs="Arial"/>
          <w:sz w:val="20"/>
          <w:lang w:val="ro-RO"/>
        </w:rPr>
      </w:pPr>
    </w:p>
    <w:p w14:paraId="61175CD4" w14:textId="77777777" w:rsidR="003A2E2A" w:rsidRPr="0059532F" w:rsidRDefault="003A2E2A" w:rsidP="00085DCA">
      <w:pPr>
        <w:pStyle w:val="Para0-2"/>
        <w:numPr>
          <w:ilvl w:val="1"/>
          <w:numId w:val="4"/>
        </w:numPr>
        <w:tabs>
          <w:tab w:val="clear" w:pos="792"/>
          <w:tab w:val="num" w:pos="709"/>
        </w:tabs>
        <w:ind w:left="709" w:hanging="709"/>
        <w:rPr>
          <w:rFonts w:ascii="Arial" w:hAnsi="Arial" w:cs="Arial"/>
          <w:sz w:val="20"/>
          <w:lang w:val="ro-RO"/>
        </w:rPr>
      </w:pPr>
      <w:r w:rsidRPr="0059532F">
        <w:rPr>
          <w:rFonts w:ascii="Arial" w:hAnsi="Arial" w:cs="Arial"/>
          <w:sz w:val="20"/>
          <w:lang w:val="ro-RO"/>
        </w:rPr>
        <w:t>P</w:t>
      </w:r>
      <w:r w:rsidR="002B140D" w:rsidRPr="0059532F">
        <w:rPr>
          <w:rFonts w:ascii="Arial" w:hAnsi="Arial" w:cs="Arial"/>
          <w:sz w:val="20"/>
          <w:lang w:val="ro-RO"/>
        </w:rPr>
        <w:t>ă</w:t>
      </w:r>
      <w:r w:rsidRPr="0059532F">
        <w:rPr>
          <w:rFonts w:ascii="Arial" w:hAnsi="Arial" w:cs="Arial"/>
          <w:sz w:val="20"/>
          <w:lang w:val="ro-RO"/>
        </w:rPr>
        <w:t xml:space="preserve">rtile se vor informa reciproc referitor la </w:t>
      </w:r>
      <w:r w:rsidR="002B140D" w:rsidRPr="0059532F">
        <w:rPr>
          <w:rFonts w:ascii="Arial" w:hAnsi="Arial" w:cs="Arial"/>
          <w:sz w:val="20"/>
          <w:lang w:val="ro-RO"/>
        </w:rPr>
        <w:t>î</w:t>
      </w:r>
      <w:r w:rsidRPr="0059532F">
        <w:rPr>
          <w:rFonts w:ascii="Arial" w:hAnsi="Arial" w:cs="Arial"/>
          <w:sz w:val="20"/>
          <w:lang w:val="ro-RO"/>
        </w:rPr>
        <w:t>ntreruperi programate de trafic sau care au avut loc ca urmare a unor defec</w:t>
      </w:r>
      <w:r w:rsidR="002B140D" w:rsidRPr="0059532F">
        <w:rPr>
          <w:rFonts w:ascii="Arial" w:hAnsi="Arial" w:cs="Arial"/>
          <w:sz w:val="20"/>
          <w:lang w:val="ro-RO"/>
        </w:rPr>
        <w:t>ţ</w:t>
      </w:r>
      <w:r w:rsidRPr="0059532F">
        <w:rPr>
          <w:rFonts w:ascii="Arial" w:hAnsi="Arial" w:cs="Arial"/>
          <w:sz w:val="20"/>
          <w:lang w:val="ro-RO"/>
        </w:rPr>
        <w:t xml:space="preserve">iuni, precum </w:t>
      </w:r>
      <w:r w:rsidR="002B140D" w:rsidRPr="0059532F">
        <w:rPr>
          <w:rFonts w:ascii="Arial" w:hAnsi="Arial" w:cs="Arial"/>
          <w:sz w:val="20"/>
          <w:lang w:val="ro-RO"/>
        </w:rPr>
        <w:t>ş</w:t>
      </w:r>
      <w:r w:rsidRPr="0059532F">
        <w:rPr>
          <w:rFonts w:ascii="Arial" w:hAnsi="Arial" w:cs="Arial"/>
          <w:sz w:val="20"/>
          <w:lang w:val="ro-RO"/>
        </w:rPr>
        <w:t>i la modific</w:t>
      </w:r>
      <w:r w:rsidR="002B140D" w:rsidRPr="0059532F">
        <w:rPr>
          <w:rFonts w:ascii="Arial" w:hAnsi="Arial" w:cs="Arial"/>
          <w:sz w:val="20"/>
          <w:lang w:val="ro-RO"/>
        </w:rPr>
        <w:t>ă</w:t>
      </w:r>
      <w:r w:rsidRPr="0059532F">
        <w:rPr>
          <w:rFonts w:ascii="Arial" w:hAnsi="Arial" w:cs="Arial"/>
          <w:sz w:val="20"/>
          <w:lang w:val="ro-RO"/>
        </w:rPr>
        <w:t>ri care pot duce sau au dus la afectarea parametrilor de calitate ai serviciilor ce fac obiectul Acordului.</w:t>
      </w:r>
    </w:p>
    <w:p w14:paraId="585129A6" w14:textId="77777777" w:rsidR="00EB1395" w:rsidRPr="0059532F" w:rsidRDefault="00EB1395" w:rsidP="00EB1395">
      <w:pPr>
        <w:pStyle w:val="ListParagraph"/>
        <w:rPr>
          <w:rFonts w:ascii="Arial" w:hAnsi="Arial" w:cs="Arial"/>
          <w:lang w:val="ro-RO"/>
        </w:rPr>
      </w:pPr>
    </w:p>
    <w:p w14:paraId="3CB7B014" w14:textId="77777777" w:rsidR="00EB1395" w:rsidRPr="0059532F" w:rsidRDefault="00EB1395" w:rsidP="00EB1395">
      <w:pPr>
        <w:pStyle w:val="Para0-2"/>
        <w:rPr>
          <w:rFonts w:ascii="Arial" w:hAnsi="Arial" w:cs="Arial"/>
          <w:sz w:val="20"/>
          <w:lang w:val="ro-RO"/>
        </w:rPr>
      </w:pPr>
    </w:p>
    <w:p w14:paraId="6DEAC2E2" w14:textId="77777777" w:rsidR="00EB1395" w:rsidRPr="0059532F" w:rsidRDefault="00EB1395" w:rsidP="00EB1395">
      <w:pPr>
        <w:pStyle w:val="Para0-2"/>
        <w:rPr>
          <w:rFonts w:ascii="Arial" w:hAnsi="Arial" w:cs="Arial"/>
          <w:sz w:val="20"/>
          <w:lang w:val="ro-RO"/>
        </w:rPr>
      </w:pPr>
    </w:p>
    <w:p w14:paraId="62434D36" w14:textId="77777777" w:rsidR="00EB1395" w:rsidRPr="0059532F" w:rsidRDefault="00EB1395" w:rsidP="00EB1395">
      <w:pPr>
        <w:pStyle w:val="Para0-2"/>
        <w:rPr>
          <w:rFonts w:ascii="Arial" w:hAnsi="Arial" w:cs="Arial"/>
          <w:sz w:val="20"/>
          <w:lang w:val="ro-RO"/>
        </w:rPr>
      </w:pPr>
    </w:p>
    <w:p w14:paraId="4AF60D39" w14:textId="77777777" w:rsidR="003A2E2A" w:rsidRPr="0059532F" w:rsidRDefault="003A2E2A" w:rsidP="00D27514">
      <w:pPr>
        <w:pStyle w:val="BodyTextIndent2"/>
        <w:ind w:left="0" w:firstLine="0"/>
        <w:rPr>
          <w:rFonts w:cs="Arial"/>
          <w:sz w:val="20"/>
          <w:lang w:val="ro-RO"/>
        </w:rPr>
      </w:pPr>
    </w:p>
    <w:p w14:paraId="5C66202B" w14:textId="77777777" w:rsidR="003A2E2A" w:rsidRPr="0059532F" w:rsidRDefault="003A2E2A" w:rsidP="00D27514">
      <w:pPr>
        <w:pStyle w:val="Para0-2"/>
        <w:ind w:left="0" w:firstLine="0"/>
        <w:rPr>
          <w:rFonts w:ascii="Arial" w:hAnsi="Arial" w:cs="Arial"/>
          <w:b/>
          <w:sz w:val="20"/>
          <w:lang w:val="ro-RO"/>
        </w:rPr>
      </w:pPr>
      <w:r w:rsidRPr="0059532F">
        <w:rPr>
          <w:rFonts w:ascii="Arial" w:hAnsi="Arial" w:cs="Arial"/>
          <w:b/>
          <w:sz w:val="20"/>
          <w:lang w:val="ro-RO"/>
        </w:rPr>
        <w:t xml:space="preserve">Articolul </w:t>
      </w:r>
      <w:r w:rsidR="009B0CEC" w:rsidRPr="0059532F">
        <w:rPr>
          <w:rFonts w:ascii="Arial" w:hAnsi="Arial" w:cs="Arial"/>
          <w:b/>
          <w:sz w:val="20"/>
          <w:lang w:val="ro-RO"/>
        </w:rPr>
        <w:t>8</w:t>
      </w:r>
      <w:r w:rsidR="009B0CEC" w:rsidRPr="0059532F">
        <w:rPr>
          <w:rFonts w:ascii="Arial" w:hAnsi="Arial" w:cs="Arial"/>
          <w:b/>
          <w:sz w:val="20"/>
          <w:lang w:val="ro-RO"/>
        </w:rPr>
        <w:tab/>
      </w:r>
      <w:r w:rsidR="009B0CEC" w:rsidRPr="0059532F">
        <w:rPr>
          <w:rFonts w:ascii="Arial" w:hAnsi="Arial" w:cs="Arial"/>
          <w:b/>
          <w:sz w:val="20"/>
          <w:lang w:val="ro-RO"/>
        </w:rPr>
        <w:tab/>
      </w:r>
      <w:r w:rsidRPr="0059532F">
        <w:rPr>
          <w:rFonts w:ascii="Arial" w:hAnsi="Arial" w:cs="Arial"/>
          <w:b/>
          <w:sz w:val="20"/>
          <w:lang w:val="ro-RO"/>
        </w:rPr>
        <w:t>NUMEROTA</w:t>
      </w:r>
      <w:r w:rsidR="002B140D" w:rsidRPr="0059532F">
        <w:rPr>
          <w:rFonts w:ascii="Arial" w:hAnsi="Arial" w:cs="Arial"/>
          <w:b/>
          <w:sz w:val="20"/>
          <w:lang w:val="ro-RO"/>
        </w:rPr>
        <w:t>Ţ</w:t>
      </w:r>
      <w:r w:rsidRPr="0059532F">
        <w:rPr>
          <w:rFonts w:ascii="Arial" w:hAnsi="Arial" w:cs="Arial"/>
          <w:b/>
          <w:sz w:val="20"/>
          <w:lang w:val="ro-RO"/>
        </w:rPr>
        <w:t xml:space="preserve">IE </w:t>
      </w:r>
      <w:r w:rsidR="002B140D" w:rsidRPr="0059532F">
        <w:rPr>
          <w:rFonts w:ascii="Arial" w:hAnsi="Arial" w:cs="Arial"/>
          <w:b/>
          <w:sz w:val="20"/>
          <w:lang w:val="ro-RO"/>
        </w:rPr>
        <w:t>Ş</w:t>
      </w:r>
      <w:r w:rsidRPr="0059532F">
        <w:rPr>
          <w:rFonts w:ascii="Arial" w:hAnsi="Arial" w:cs="Arial"/>
          <w:b/>
          <w:sz w:val="20"/>
          <w:lang w:val="ro-RO"/>
        </w:rPr>
        <w:t>I RUTARE</w:t>
      </w:r>
    </w:p>
    <w:p w14:paraId="54ECF101" w14:textId="77777777" w:rsidR="003A2E2A" w:rsidRPr="0059532F" w:rsidRDefault="003A2E2A" w:rsidP="00D27514">
      <w:pPr>
        <w:jc w:val="both"/>
        <w:rPr>
          <w:rFonts w:ascii="Arial" w:hAnsi="Arial" w:cs="Arial"/>
          <w:lang w:val="ro-RO"/>
        </w:rPr>
      </w:pPr>
    </w:p>
    <w:p w14:paraId="20E695F9" w14:textId="77777777" w:rsidR="00D06B89" w:rsidRPr="0059532F" w:rsidRDefault="00F52812" w:rsidP="00085DCA">
      <w:pPr>
        <w:numPr>
          <w:ilvl w:val="1"/>
          <w:numId w:val="12"/>
        </w:numPr>
        <w:tabs>
          <w:tab w:val="clear" w:pos="540"/>
          <w:tab w:val="num" w:pos="709"/>
        </w:tabs>
        <w:ind w:left="709" w:hanging="709"/>
        <w:jc w:val="both"/>
        <w:rPr>
          <w:rFonts w:ascii="Arial" w:hAnsi="Arial" w:cs="Arial"/>
          <w:lang w:val="ro-RO"/>
        </w:rPr>
      </w:pPr>
      <w:r w:rsidRPr="0059532F">
        <w:rPr>
          <w:rFonts w:ascii="Arial" w:hAnsi="Arial" w:cs="Arial"/>
          <w:lang w:val="ro-RO"/>
        </w:rPr>
        <w:t xml:space="preserve">Fiecare Parte va </w:t>
      </w:r>
      <w:r w:rsidR="003A2E2A" w:rsidRPr="0059532F">
        <w:rPr>
          <w:rFonts w:ascii="Arial" w:hAnsi="Arial" w:cs="Arial"/>
          <w:lang w:val="ro-RO"/>
        </w:rPr>
        <w:t xml:space="preserve">utiliza </w:t>
      </w:r>
      <w:r w:rsidR="00B65EB7" w:rsidRPr="0059532F">
        <w:rPr>
          <w:rFonts w:ascii="Arial" w:hAnsi="Arial" w:cs="Arial"/>
          <w:lang w:val="ro-RO"/>
        </w:rPr>
        <w:t>numai resurse</w:t>
      </w:r>
      <w:r w:rsidR="003A2E2A" w:rsidRPr="0059532F">
        <w:rPr>
          <w:rFonts w:ascii="Arial" w:hAnsi="Arial" w:cs="Arial"/>
          <w:lang w:val="ro-RO"/>
        </w:rPr>
        <w:t xml:space="preserve"> de numerota</w:t>
      </w:r>
      <w:r w:rsidR="002B140D" w:rsidRPr="0059532F">
        <w:rPr>
          <w:rFonts w:ascii="Arial" w:hAnsi="Arial" w:cs="Arial"/>
          <w:lang w:val="ro-RO"/>
        </w:rPr>
        <w:t>ţ</w:t>
      </w:r>
      <w:r w:rsidR="003A2E2A" w:rsidRPr="0059532F">
        <w:rPr>
          <w:rFonts w:ascii="Arial" w:hAnsi="Arial" w:cs="Arial"/>
          <w:lang w:val="ro-RO"/>
        </w:rPr>
        <w:t xml:space="preserve">ie pentru care a primit de la </w:t>
      </w:r>
      <w:r w:rsidR="00B65EB7" w:rsidRPr="0059532F">
        <w:rPr>
          <w:rFonts w:ascii="Arial" w:hAnsi="Arial" w:cs="Arial"/>
          <w:lang w:val="ro-RO"/>
        </w:rPr>
        <w:t>Autoritatea de Reglementare</w:t>
      </w:r>
      <w:r w:rsidR="003A2E2A" w:rsidRPr="0059532F">
        <w:rPr>
          <w:rFonts w:ascii="Arial" w:hAnsi="Arial" w:cs="Arial"/>
          <w:lang w:val="ro-RO"/>
        </w:rPr>
        <w:t xml:space="preserve"> licen</w:t>
      </w:r>
      <w:r w:rsidR="002B140D" w:rsidRPr="0059532F">
        <w:rPr>
          <w:rFonts w:ascii="Arial" w:hAnsi="Arial" w:cs="Arial"/>
          <w:lang w:val="ro-RO"/>
        </w:rPr>
        <w:t>ţ</w:t>
      </w:r>
      <w:r w:rsidR="003A2E2A" w:rsidRPr="0059532F">
        <w:rPr>
          <w:rFonts w:ascii="Arial" w:hAnsi="Arial" w:cs="Arial"/>
          <w:lang w:val="ro-RO"/>
        </w:rPr>
        <w:t>a de utilizare a resurselor de numerota</w:t>
      </w:r>
      <w:r w:rsidR="002B140D" w:rsidRPr="0059532F">
        <w:rPr>
          <w:rFonts w:ascii="Arial" w:hAnsi="Arial" w:cs="Arial"/>
          <w:lang w:val="ro-RO"/>
        </w:rPr>
        <w:t>ţ</w:t>
      </w:r>
      <w:r w:rsidR="003A2E2A" w:rsidRPr="0059532F">
        <w:rPr>
          <w:rFonts w:ascii="Arial" w:hAnsi="Arial" w:cs="Arial"/>
          <w:lang w:val="ro-RO"/>
        </w:rPr>
        <w:t>ie</w:t>
      </w:r>
      <w:r w:rsidR="00B65EB7" w:rsidRPr="0059532F">
        <w:rPr>
          <w:rFonts w:ascii="Arial" w:hAnsi="Arial" w:cs="Arial"/>
          <w:lang w:val="ro-RO"/>
        </w:rPr>
        <w:t>, cu excepţia situaţiei numerelor portate</w:t>
      </w:r>
      <w:r w:rsidR="003E7665" w:rsidRPr="0059532F">
        <w:rPr>
          <w:rFonts w:ascii="Arial" w:hAnsi="Arial" w:cs="Arial"/>
          <w:lang w:val="ro-RO"/>
        </w:rPr>
        <w:t xml:space="preserve"> si a in-roamer-</w:t>
      </w:r>
      <w:r w:rsidR="009F4842" w:rsidRPr="0059532F">
        <w:rPr>
          <w:rFonts w:ascii="Arial" w:hAnsi="Arial" w:cs="Arial"/>
          <w:lang w:val="ro-RO"/>
        </w:rPr>
        <w:t xml:space="preserve">ilor in reteaua </w:t>
      </w:r>
      <w:r w:rsidR="00C752D9" w:rsidRPr="0059532F">
        <w:rPr>
          <w:rFonts w:ascii="Arial" w:hAnsi="Arial" w:cs="Arial"/>
          <w:lang w:val="ro-RO"/>
        </w:rPr>
        <w:t>Telekom Romania Mobile</w:t>
      </w:r>
      <w:r w:rsidR="00270BDD" w:rsidRPr="0059532F">
        <w:rPr>
          <w:rFonts w:ascii="Arial" w:hAnsi="Arial" w:cs="Arial"/>
          <w:lang w:val="ro-RO"/>
        </w:rPr>
        <w:t>.</w:t>
      </w:r>
    </w:p>
    <w:p w14:paraId="4914266E" w14:textId="77777777" w:rsidR="00D06B89" w:rsidRPr="0059532F" w:rsidRDefault="00D06B89" w:rsidP="00D27514">
      <w:pPr>
        <w:jc w:val="both"/>
        <w:rPr>
          <w:rFonts w:ascii="Arial" w:hAnsi="Arial" w:cs="Arial"/>
          <w:lang w:val="ro-RO"/>
        </w:rPr>
      </w:pPr>
    </w:p>
    <w:p w14:paraId="251333E9" w14:textId="77777777" w:rsidR="00D06B89" w:rsidRPr="0059532F" w:rsidRDefault="003308A5" w:rsidP="00085DCA">
      <w:pPr>
        <w:numPr>
          <w:ilvl w:val="1"/>
          <w:numId w:val="12"/>
        </w:numPr>
        <w:tabs>
          <w:tab w:val="clear" w:pos="540"/>
          <w:tab w:val="num" w:pos="709"/>
        </w:tabs>
        <w:ind w:left="709" w:hanging="709"/>
        <w:jc w:val="both"/>
        <w:rPr>
          <w:rFonts w:ascii="Arial" w:hAnsi="Arial" w:cs="Arial"/>
          <w:lang w:val="ro-RO"/>
        </w:rPr>
      </w:pPr>
      <w:r w:rsidRPr="0059532F">
        <w:rPr>
          <w:rFonts w:ascii="Arial" w:hAnsi="Arial" w:cs="Arial"/>
          <w:lang w:val="ro-RO"/>
        </w:rPr>
        <w:t xml:space="preserve">Partile inteleg ca in cazurile de portare numerotatia primita pe </w:t>
      </w:r>
      <w:r w:rsidR="008C0CBC" w:rsidRPr="0059532F">
        <w:rPr>
          <w:rFonts w:ascii="Arial" w:hAnsi="Arial" w:cs="Arial"/>
          <w:lang w:val="ro-RO"/>
        </w:rPr>
        <w:t>l</w:t>
      </w:r>
      <w:r w:rsidRPr="0059532F">
        <w:rPr>
          <w:rFonts w:ascii="Arial" w:hAnsi="Arial" w:cs="Arial"/>
          <w:lang w:val="ro-RO"/>
        </w:rPr>
        <w:t>egatura</w:t>
      </w:r>
      <w:r w:rsidR="00DB131E" w:rsidRPr="0059532F">
        <w:rPr>
          <w:rFonts w:ascii="Arial" w:hAnsi="Arial" w:cs="Arial"/>
          <w:lang w:val="ro-RO"/>
        </w:rPr>
        <w:t>(ile)</w:t>
      </w:r>
      <w:r w:rsidRPr="0059532F">
        <w:rPr>
          <w:rFonts w:ascii="Arial" w:hAnsi="Arial" w:cs="Arial"/>
          <w:lang w:val="ro-RO"/>
        </w:rPr>
        <w:t xml:space="preserve"> de </w:t>
      </w:r>
      <w:r w:rsidR="008C0CBC" w:rsidRPr="0059532F">
        <w:rPr>
          <w:rFonts w:ascii="Arial" w:hAnsi="Arial" w:cs="Arial"/>
          <w:lang w:val="ro-RO"/>
        </w:rPr>
        <w:t>i</w:t>
      </w:r>
      <w:r w:rsidRPr="0059532F">
        <w:rPr>
          <w:rFonts w:ascii="Arial" w:hAnsi="Arial" w:cs="Arial"/>
          <w:lang w:val="ro-RO"/>
        </w:rPr>
        <w:t xml:space="preserve">nterconectare ca Identitate a Liniei Apelante (CLI) va fi diferita de numerotatia initial alocata prin LURN de </w:t>
      </w:r>
      <w:r w:rsidR="00536CED" w:rsidRPr="0059532F">
        <w:rPr>
          <w:rFonts w:ascii="Arial" w:hAnsi="Arial" w:cs="Arial"/>
          <w:lang w:val="ro-RO"/>
        </w:rPr>
        <w:t>Autoritatea de Reglementare</w:t>
      </w:r>
      <w:r w:rsidRPr="0059532F">
        <w:rPr>
          <w:rFonts w:ascii="Arial" w:hAnsi="Arial" w:cs="Arial"/>
          <w:lang w:val="ro-RO"/>
        </w:rPr>
        <w:t xml:space="preserve"> furnizorului </w:t>
      </w:r>
      <w:r w:rsidR="00536CED" w:rsidRPr="0059532F">
        <w:rPr>
          <w:rFonts w:ascii="Arial" w:hAnsi="Arial" w:cs="Arial"/>
          <w:lang w:val="ro-RO"/>
        </w:rPr>
        <w:t xml:space="preserve">care </w:t>
      </w:r>
      <w:r w:rsidRPr="0059532F">
        <w:rPr>
          <w:rFonts w:ascii="Arial" w:hAnsi="Arial" w:cs="Arial"/>
          <w:lang w:val="ro-RO"/>
        </w:rPr>
        <w:t>origin</w:t>
      </w:r>
      <w:r w:rsidR="00536CED" w:rsidRPr="0059532F">
        <w:rPr>
          <w:rFonts w:ascii="Arial" w:hAnsi="Arial" w:cs="Arial"/>
          <w:lang w:val="ro-RO"/>
        </w:rPr>
        <w:t>ează apelul.</w:t>
      </w:r>
    </w:p>
    <w:p w14:paraId="6CBB4556" w14:textId="77777777" w:rsidR="00D06B89" w:rsidRPr="0059532F" w:rsidRDefault="00D06B89" w:rsidP="00D27514">
      <w:pPr>
        <w:jc w:val="both"/>
        <w:rPr>
          <w:rFonts w:ascii="Arial" w:hAnsi="Arial" w:cs="Arial"/>
          <w:lang w:val="ro-RO"/>
        </w:rPr>
      </w:pPr>
    </w:p>
    <w:p w14:paraId="675FF052" w14:textId="77777777" w:rsidR="00D06B89" w:rsidRPr="0059532F" w:rsidRDefault="003308A5" w:rsidP="00085DCA">
      <w:pPr>
        <w:numPr>
          <w:ilvl w:val="1"/>
          <w:numId w:val="12"/>
        </w:numPr>
        <w:tabs>
          <w:tab w:val="clear" w:pos="540"/>
          <w:tab w:val="num" w:pos="709"/>
        </w:tabs>
        <w:ind w:left="709" w:hanging="709"/>
        <w:jc w:val="both"/>
        <w:rPr>
          <w:rFonts w:ascii="Arial" w:hAnsi="Arial" w:cs="Arial"/>
          <w:lang w:val="ro-RO"/>
        </w:rPr>
      </w:pPr>
      <w:r w:rsidRPr="0059532F">
        <w:rPr>
          <w:rFonts w:ascii="Arial" w:hAnsi="Arial" w:cs="Arial"/>
          <w:lang w:val="ro-RO"/>
        </w:rPr>
        <w:t>In contextul portabilitatii numerelor,</w:t>
      </w:r>
      <w:r w:rsidR="00CC1194" w:rsidRPr="0059532F">
        <w:rPr>
          <w:rFonts w:ascii="Arial" w:hAnsi="Arial" w:cs="Arial"/>
          <w:lang w:val="ro-RO"/>
        </w:rPr>
        <w:t xml:space="preserve"> </w:t>
      </w:r>
      <w:r w:rsidRPr="0059532F">
        <w:rPr>
          <w:rFonts w:ascii="Arial" w:hAnsi="Arial" w:cs="Arial"/>
          <w:lang w:val="ro-RO"/>
        </w:rPr>
        <w:t>numerotatia primita pe legatura</w:t>
      </w:r>
      <w:r w:rsidR="00DB131E" w:rsidRPr="0059532F">
        <w:rPr>
          <w:rFonts w:ascii="Arial" w:hAnsi="Arial" w:cs="Arial"/>
          <w:lang w:val="ro-RO"/>
        </w:rPr>
        <w:t>(ile)</w:t>
      </w:r>
      <w:r w:rsidRPr="0059532F">
        <w:rPr>
          <w:rFonts w:ascii="Arial" w:hAnsi="Arial" w:cs="Arial"/>
          <w:lang w:val="ro-RO"/>
        </w:rPr>
        <w:t xml:space="preserve"> de interconectare ca „A number” trebuie sa fie numerotatie nationala si sa faca parte din aceleasi domenii ale planului national de numerotatie ca si numerotatia alocata de </w:t>
      </w:r>
      <w:r w:rsidR="00536CED" w:rsidRPr="0059532F">
        <w:rPr>
          <w:rFonts w:ascii="Arial" w:hAnsi="Arial" w:cs="Arial"/>
          <w:lang w:val="ro-RO"/>
        </w:rPr>
        <w:t>Autoritatea de Reglementare</w:t>
      </w:r>
      <w:r w:rsidRPr="0059532F">
        <w:rPr>
          <w:rFonts w:ascii="Arial" w:hAnsi="Arial" w:cs="Arial"/>
          <w:lang w:val="ro-RO"/>
        </w:rPr>
        <w:t xml:space="preserve"> Partilor si care se regasesc in Anexa 4. Exceptie fac apelurile provenite din international </w:t>
      </w:r>
      <w:r w:rsidR="008C52D0" w:rsidRPr="0059532F">
        <w:rPr>
          <w:rFonts w:ascii="Arial" w:hAnsi="Arial" w:cs="Arial"/>
          <w:lang w:val="ro-RO"/>
        </w:rPr>
        <w:t xml:space="preserve">şi </w:t>
      </w:r>
      <w:r w:rsidRPr="0059532F">
        <w:rPr>
          <w:rFonts w:ascii="Arial" w:hAnsi="Arial" w:cs="Arial"/>
          <w:lang w:val="ro-RO"/>
        </w:rPr>
        <w:t>destinate utilizatorilor Parti</w:t>
      </w:r>
      <w:r w:rsidR="00860D55" w:rsidRPr="0059532F">
        <w:rPr>
          <w:rFonts w:ascii="Arial" w:hAnsi="Arial" w:cs="Arial"/>
          <w:lang w:val="ro-RO"/>
        </w:rPr>
        <w:t>i care are calitatea de furnizor acceptor,</w:t>
      </w:r>
      <w:r w:rsidRPr="0059532F">
        <w:rPr>
          <w:rFonts w:ascii="Arial" w:hAnsi="Arial" w:cs="Arial"/>
          <w:lang w:val="ro-RO"/>
        </w:rPr>
        <w:t xml:space="preserve"> </w:t>
      </w:r>
      <w:r w:rsidR="00472BB1" w:rsidRPr="0059532F">
        <w:rPr>
          <w:rFonts w:ascii="Arial" w:hAnsi="Arial" w:cs="Arial"/>
          <w:lang w:val="ro-RO"/>
        </w:rPr>
        <w:t xml:space="preserve">pentru resursele de numerotaţie </w:t>
      </w:r>
      <w:r w:rsidRPr="0059532F">
        <w:rPr>
          <w:rFonts w:ascii="Arial" w:hAnsi="Arial" w:cs="Arial"/>
          <w:lang w:val="ro-RO"/>
        </w:rPr>
        <w:t>care au fost portat</w:t>
      </w:r>
      <w:r w:rsidR="00472BB1" w:rsidRPr="0059532F">
        <w:rPr>
          <w:rFonts w:ascii="Arial" w:hAnsi="Arial" w:cs="Arial"/>
          <w:lang w:val="ro-RO"/>
        </w:rPr>
        <w:t>e</w:t>
      </w:r>
      <w:r w:rsidRPr="0059532F">
        <w:rPr>
          <w:rFonts w:ascii="Arial" w:hAnsi="Arial" w:cs="Arial"/>
          <w:lang w:val="ro-RO"/>
        </w:rPr>
        <w:t xml:space="preserve"> </w:t>
      </w:r>
      <w:r w:rsidR="00860D55" w:rsidRPr="0059532F">
        <w:rPr>
          <w:rFonts w:ascii="Arial" w:hAnsi="Arial" w:cs="Arial"/>
          <w:lang w:val="ro-RO"/>
        </w:rPr>
        <w:t>d</w:t>
      </w:r>
      <w:r w:rsidRPr="0059532F">
        <w:rPr>
          <w:rFonts w:ascii="Arial" w:hAnsi="Arial" w:cs="Arial"/>
          <w:lang w:val="ro-RO"/>
        </w:rPr>
        <w:t>in reteaua celeilalte Parti</w:t>
      </w:r>
      <w:r w:rsidR="00662A0C" w:rsidRPr="0059532F">
        <w:rPr>
          <w:rFonts w:ascii="Arial" w:hAnsi="Arial" w:cs="Arial"/>
          <w:lang w:val="ro-RO"/>
        </w:rPr>
        <w:t>.</w:t>
      </w:r>
    </w:p>
    <w:p w14:paraId="4190E465" w14:textId="705D7247" w:rsidR="00220B64" w:rsidRPr="0059532F" w:rsidRDefault="00DF49AD" w:rsidP="00F42C5E">
      <w:pPr>
        <w:ind w:left="709"/>
        <w:jc w:val="both"/>
        <w:rPr>
          <w:rFonts w:ascii="Arial" w:hAnsi="Arial" w:cs="Arial"/>
          <w:lang w:val="ro-RO"/>
        </w:rPr>
      </w:pPr>
      <w:r w:rsidRPr="0059532F">
        <w:rPr>
          <w:rFonts w:ascii="Arial" w:hAnsi="Arial" w:cs="Arial"/>
          <w:lang w:val="ro-RO"/>
        </w:rPr>
        <w:t>.</w:t>
      </w:r>
    </w:p>
    <w:p w14:paraId="6E96D6AC" w14:textId="77777777" w:rsidR="00D06B89" w:rsidRPr="0059532F" w:rsidRDefault="00D06B89" w:rsidP="00D27514">
      <w:pPr>
        <w:jc w:val="both"/>
        <w:rPr>
          <w:rFonts w:ascii="Arial" w:hAnsi="Arial" w:cs="Arial"/>
          <w:lang w:val="ro-RO"/>
        </w:rPr>
      </w:pPr>
    </w:p>
    <w:p w14:paraId="2BB6787A" w14:textId="77777777" w:rsidR="00D06B89" w:rsidRPr="0059532F" w:rsidRDefault="00DF49AD" w:rsidP="00085DCA">
      <w:pPr>
        <w:numPr>
          <w:ilvl w:val="1"/>
          <w:numId w:val="12"/>
        </w:numPr>
        <w:tabs>
          <w:tab w:val="clear" w:pos="540"/>
          <w:tab w:val="num" w:pos="709"/>
        </w:tabs>
        <w:ind w:left="709" w:hanging="709"/>
        <w:jc w:val="both"/>
        <w:rPr>
          <w:rFonts w:ascii="Arial" w:hAnsi="Arial" w:cs="Arial"/>
          <w:lang w:val="ro-RO"/>
        </w:rPr>
      </w:pPr>
      <w:r w:rsidRPr="0059532F">
        <w:rPr>
          <w:rFonts w:ascii="Arial" w:hAnsi="Arial" w:cs="Arial"/>
          <w:lang w:val="ro-RO"/>
        </w:rPr>
        <w:t>Fiecare Parte va utiliza codul de selec</w:t>
      </w:r>
      <w:r w:rsidR="002B140D" w:rsidRPr="0059532F">
        <w:rPr>
          <w:rFonts w:ascii="Arial" w:hAnsi="Arial" w:cs="Arial"/>
          <w:lang w:val="ro-RO"/>
        </w:rPr>
        <w:t>ţ</w:t>
      </w:r>
      <w:r w:rsidRPr="0059532F">
        <w:rPr>
          <w:rFonts w:ascii="Arial" w:hAnsi="Arial" w:cs="Arial"/>
          <w:lang w:val="ro-RO"/>
        </w:rPr>
        <w:t xml:space="preserve">ie a transportatorului (CSC), pentru care a primit de la </w:t>
      </w:r>
      <w:r w:rsidR="00536CED" w:rsidRPr="0059532F">
        <w:rPr>
          <w:rFonts w:ascii="Arial" w:hAnsi="Arial" w:cs="Arial"/>
          <w:lang w:val="ro-RO"/>
        </w:rPr>
        <w:t>Autoritatea de Reglementare</w:t>
      </w:r>
      <w:r w:rsidRPr="0059532F">
        <w:rPr>
          <w:rFonts w:ascii="Arial" w:hAnsi="Arial" w:cs="Arial"/>
          <w:lang w:val="ro-RO"/>
        </w:rPr>
        <w:t xml:space="preserve"> licen</w:t>
      </w:r>
      <w:r w:rsidR="002B140D" w:rsidRPr="0059532F">
        <w:rPr>
          <w:rFonts w:ascii="Arial" w:hAnsi="Arial" w:cs="Arial"/>
          <w:lang w:val="ro-RO"/>
        </w:rPr>
        <w:t>ţ</w:t>
      </w:r>
      <w:r w:rsidRPr="0059532F">
        <w:rPr>
          <w:rFonts w:ascii="Arial" w:hAnsi="Arial" w:cs="Arial"/>
          <w:lang w:val="ro-RO"/>
        </w:rPr>
        <w:t>a de utilizare</w:t>
      </w:r>
      <w:r w:rsidR="00472BB1" w:rsidRPr="0059532F">
        <w:rPr>
          <w:rFonts w:ascii="Arial" w:hAnsi="Arial" w:cs="Arial"/>
          <w:lang w:val="ro-RO"/>
        </w:rPr>
        <w:t xml:space="preserve"> a resurselor de numerotaţie</w:t>
      </w:r>
      <w:r w:rsidR="009C0B95" w:rsidRPr="0059532F">
        <w:rPr>
          <w:rFonts w:ascii="Arial" w:hAnsi="Arial" w:cs="Arial"/>
          <w:lang w:val="ro-RO"/>
        </w:rPr>
        <w:t>, daca este cazul</w:t>
      </w:r>
      <w:r w:rsidRPr="0059532F">
        <w:rPr>
          <w:rFonts w:ascii="Arial" w:hAnsi="Arial" w:cs="Arial"/>
          <w:lang w:val="ro-RO"/>
        </w:rPr>
        <w:t>.</w:t>
      </w:r>
    </w:p>
    <w:p w14:paraId="12389AB1" w14:textId="77777777" w:rsidR="00D06B89" w:rsidRPr="0059532F" w:rsidRDefault="00D06B89" w:rsidP="00D27514">
      <w:pPr>
        <w:jc w:val="both"/>
        <w:rPr>
          <w:rFonts w:ascii="Arial" w:hAnsi="Arial" w:cs="Arial"/>
          <w:lang w:val="ro-RO"/>
        </w:rPr>
      </w:pPr>
    </w:p>
    <w:p w14:paraId="20933EE3" w14:textId="77777777" w:rsidR="003A2E2A" w:rsidRPr="0059532F" w:rsidRDefault="00536CED" w:rsidP="00085DCA">
      <w:pPr>
        <w:numPr>
          <w:ilvl w:val="1"/>
          <w:numId w:val="12"/>
        </w:numPr>
        <w:tabs>
          <w:tab w:val="clear" w:pos="540"/>
          <w:tab w:val="num" w:pos="709"/>
        </w:tabs>
        <w:ind w:left="709" w:hanging="709"/>
        <w:jc w:val="both"/>
        <w:rPr>
          <w:rFonts w:ascii="Arial" w:hAnsi="Arial" w:cs="Arial"/>
          <w:lang w:val="ro-RO"/>
        </w:rPr>
      </w:pPr>
      <w:r w:rsidRPr="0059532F">
        <w:rPr>
          <w:rFonts w:ascii="Arial" w:hAnsi="Arial" w:cs="Arial"/>
          <w:lang w:val="ro-RO"/>
        </w:rPr>
        <w:t>N</w:t>
      </w:r>
      <w:r w:rsidR="003A2E2A" w:rsidRPr="0059532F">
        <w:rPr>
          <w:rFonts w:ascii="Arial" w:hAnsi="Arial" w:cs="Arial"/>
          <w:lang w:val="ro-RO"/>
        </w:rPr>
        <w:t>umerota</w:t>
      </w:r>
      <w:r w:rsidR="002B140D" w:rsidRPr="0059532F">
        <w:rPr>
          <w:rFonts w:ascii="Arial" w:hAnsi="Arial" w:cs="Arial"/>
          <w:lang w:val="ro-RO"/>
        </w:rPr>
        <w:t>ţ</w:t>
      </w:r>
      <w:r w:rsidR="003A2E2A" w:rsidRPr="0059532F">
        <w:rPr>
          <w:rFonts w:ascii="Arial" w:hAnsi="Arial" w:cs="Arial"/>
          <w:lang w:val="ro-RO"/>
        </w:rPr>
        <w:t>ie – Obliga</w:t>
      </w:r>
      <w:r w:rsidR="002B140D" w:rsidRPr="0059532F">
        <w:rPr>
          <w:rFonts w:ascii="Arial" w:hAnsi="Arial" w:cs="Arial"/>
          <w:lang w:val="ro-RO"/>
        </w:rPr>
        <w:t>ţ</w:t>
      </w:r>
      <w:r w:rsidR="003A2E2A" w:rsidRPr="0059532F">
        <w:rPr>
          <w:rFonts w:ascii="Arial" w:hAnsi="Arial" w:cs="Arial"/>
          <w:lang w:val="ro-RO"/>
        </w:rPr>
        <w:t xml:space="preserve">ii </w:t>
      </w:r>
      <w:r w:rsidR="00C752D9" w:rsidRPr="0059532F">
        <w:rPr>
          <w:rFonts w:ascii="Arial" w:hAnsi="Arial" w:cs="Arial"/>
          <w:lang w:val="ro-RO"/>
        </w:rPr>
        <w:t>Telekom Romania Mobile</w:t>
      </w:r>
      <w:r w:rsidR="003A2E2A" w:rsidRPr="0059532F">
        <w:rPr>
          <w:rFonts w:ascii="Arial" w:hAnsi="Arial" w:cs="Arial"/>
          <w:lang w:val="ro-RO"/>
        </w:rPr>
        <w:t xml:space="preserve"> </w:t>
      </w:r>
    </w:p>
    <w:p w14:paraId="4BE041FC" w14:textId="77777777" w:rsidR="0097781A" w:rsidRPr="0059532F" w:rsidRDefault="0097781A" w:rsidP="0097781A">
      <w:pPr>
        <w:jc w:val="both"/>
        <w:rPr>
          <w:rFonts w:ascii="Arial" w:hAnsi="Arial" w:cs="Arial"/>
          <w:lang w:val="ro-RO"/>
        </w:rPr>
      </w:pPr>
    </w:p>
    <w:p w14:paraId="7550513C" w14:textId="77777777" w:rsidR="007C13AD" w:rsidRPr="0059532F" w:rsidRDefault="00C752D9" w:rsidP="00085DCA">
      <w:pPr>
        <w:numPr>
          <w:ilvl w:val="2"/>
          <w:numId w:val="12"/>
        </w:numPr>
        <w:tabs>
          <w:tab w:val="clear" w:pos="720"/>
          <w:tab w:val="num" w:pos="1418"/>
        </w:tabs>
        <w:ind w:left="1418" w:hanging="709"/>
        <w:jc w:val="both"/>
        <w:rPr>
          <w:rFonts w:ascii="Arial" w:hAnsi="Arial" w:cs="Arial"/>
          <w:lang w:val="ro-RO"/>
        </w:rPr>
      </w:pPr>
      <w:r w:rsidRPr="0059532F">
        <w:rPr>
          <w:rFonts w:ascii="Arial" w:hAnsi="Arial" w:cs="Arial"/>
          <w:lang w:val="ro-RO"/>
        </w:rPr>
        <w:t>Telekom Romania Mobile</w:t>
      </w:r>
      <w:r w:rsidR="003A2E2A" w:rsidRPr="0059532F">
        <w:rPr>
          <w:rFonts w:ascii="Arial" w:hAnsi="Arial" w:cs="Arial"/>
          <w:lang w:val="ro-RO"/>
        </w:rPr>
        <w:t xml:space="preserve"> va lua toate m</w:t>
      </w:r>
      <w:r w:rsidR="002B140D" w:rsidRPr="0059532F">
        <w:rPr>
          <w:rFonts w:ascii="Arial" w:hAnsi="Arial" w:cs="Arial"/>
          <w:lang w:val="ro-RO"/>
        </w:rPr>
        <w:t>ă</w:t>
      </w:r>
      <w:r w:rsidR="003A2E2A" w:rsidRPr="0059532F">
        <w:rPr>
          <w:rFonts w:ascii="Arial" w:hAnsi="Arial" w:cs="Arial"/>
          <w:lang w:val="ro-RO"/>
        </w:rPr>
        <w:t xml:space="preserve">surile necesare pentru </w:t>
      </w:r>
      <w:r w:rsidR="00712DD8" w:rsidRPr="0059532F">
        <w:rPr>
          <w:rFonts w:ascii="Arial" w:hAnsi="Arial" w:cs="Arial"/>
          <w:lang w:val="ro-RO"/>
        </w:rPr>
        <w:t>corecta</w:t>
      </w:r>
      <w:r w:rsidR="003A2E2A" w:rsidRPr="0059532F">
        <w:rPr>
          <w:rFonts w:ascii="Arial" w:hAnsi="Arial" w:cs="Arial"/>
          <w:lang w:val="ro-RO"/>
        </w:rPr>
        <w:t xml:space="preserve"> rutare a apelurilor din propri</w:t>
      </w:r>
      <w:r w:rsidR="00F52812" w:rsidRPr="0059532F">
        <w:rPr>
          <w:rFonts w:ascii="Arial" w:hAnsi="Arial" w:cs="Arial"/>
          <w:lang w:val="ro-RO"/>
        </w:rPr>
        <w:t xml:space="preserve">a </w:t>
      </w:r>
      <w:r w:rsidR="00F52812" w:rsidRPr="0059532F">
        <w:rPr>
          <w:rFonts w:ascii="Arial" w:hAnsi="Arial" w:cs="Arial"/>
          <w:lang w:val="ro-RO"/>
        </w:rPr>
        <w:tab/>
      </w:r>
      <w:r w:rsidR="00004106" w:rsidRPr="0059532F">
        <w:rPr>
          <w:rFonts w:ascii="Arial" w:hAnsi="Arial" w:cs="Arial"/>
          <w:lang w:val="ro-RO"/>
        </w:rPr>
        <w:t>reţea</w:t>
      </w:r>
      <w:r w:rsidR="00F52812" w:rsidRPr="0059532F">
        <w:rPr>
          <w:rFonts w:ascii="Arial" w:hAnsi="Arial" w:cs="Arial"/>
          <w:lang w:val="ro-RO"/>
        </w:rPr>
        <w:t xml:space="preserve"> c</w:t>
      </w:r>
      <w:r w:rsidR="002B140D" w:rsidRPr="0059532F">
        <w:rPr>
          <w:rFonts w:ascii="Arial" w:hAnsi="Arial" w:cs="Arial"/>
          <w:lang w:val="ro-RO"/>
        </w:rPr>
        <w:t>ă</w:t>
      </w:r>
      <w:r w:rsidR="00F52812" w:rsidRPr="0059532F">
        <w:rPr>
          <w:rFonts w:ascii="Arial" w:hAnsi="Arial" w:cs="Arial"/>
          <w:lang w:val="ro-RO"/>
        </w:rPr>
        <w:t>tre re</w:t>
      </w:r>
      <w:r w:rsidR="002B140D" w:rsidRPr="0059532F">
        <w:rPr>
          <w:rFonts w:ascii="Arial" w:hAnsi="Arial" w:cs="Arial"/>
          <w:lang w:val="ro-RO"/>
        </w:rPr>
        <w:t>ţ</w:t>
      </w:r>
      <w:r w:rsidR="00F52812" w:rsidRPr="0059532F">
        <w:rPr>
          <w:rFonts w:ascii="Arial" w:hAnsi="Arial" w:cs="Arial"/>
          <w:lang w:val="ro-RO"/>
        </w:rPr>
        <w:t>eaua Operator</w:t>
      </w:r>
      <w:r w:rsidR="00536CED" w:rsidRPr="0059532F">
        <w:rPr>
          <w:rFonts w:ascii="Arial" w:hAnsi="Arial" w:cs="Arial"/>
          <w:lang w:val="ro-RO"/>
        </w:rPr>
        <w:t>ului</w:t>
      </w:r>
      <w:r w:rsidR="003A2E2A" w:rsidRPr="0059532F">
        <w:rPr>
          <w:rFonts w:ascii="Arial" w:hAnsi="Arial" w:cs="Arial"/>
          <w:lang w:val="ro-RO"/>
        </w:rPr>
        <w:t xml:space="preserve">. Costurile implicate </w:t>
      </w:r>
      <w:r w:rsidR="00536CED" w:rsidRPr="0059532F">
        <w:rPr>
          <w:rFonts w:ascii="Arial" w:hAnsi="Arial" w:cs="Arial"/>
          <w:lang w:val="ro-RO"/>
        </w:rPr>
        <w:t>de</w:t>
      </w:r>
      <w:r w:rsidR="003A2E2A" w:rsidRPr="0059532F">
        <w:rPr>
          <w:rFonts w:ascii="Arial" w:hAnsi="Arial" w:cs="Arial"/>
          <w:lang w:val="ro-RO"/>
        </w:rPr>
        <w:t xml:space="preserve"> aceast</w:t>
      </w:r>
      <w:r w:rsidR="002B140D" w:rsidRPr="0059532F">
        <w:rPr>
          <w:rFonts w:ascii="Arial" w:hAnsi="Arial" w:cs="Arial"/>
          <w:lang w:val="ro-RO"/>
        </w:rPr>
        <w:t>ă</w:t>
      </w:r>
      <w:r w:rsidR="003A2E2A" w:rsidRPr="0059532F">
        <w:rPr>
          <w:rFonts w:ascii="Arial" w:hAnsi="Arial" w:cs="Arial"/>
          <w:lang w:val="ro-RO"/>
        </w:rPr>
        <w:t xml:space="preserve"> rutare vor fi suportate exclusiv de </w:t>
      </w:r>
      <w:r w:rsidRPr="0059532F">
        <w:rPr>
          <w:rFonts w:ascii="Arial" w:hAnsi="Arial" w:cs="Arial"/>
          <w:lang w:val="ro-RO"/>
        </w:rPr>
        <w:t>Telekom Romania Mobile</w:t>
      </w:r>
      <w:r w:rsidR="0045623E" w:rsidRPr="0059532F">
        <w:rPr>
          <w:rFonts w:ascii="Arial" w:hAnsi="Arial" w:cs="Arial"/>
          <w:lang w:val="ro-RO"/>
        </w:rPr>
        <w:t>.</w:t>
      </w:r>
      <w:r w:rsidR="003A2E2A" w:rsidRPr="0059532F">
        <w:rPr>
          <w:rFonts w:ascii="Arial" w:hAnsi="Arial" w:cs="Arial"/>
          <w:lang w:val="ro-RO"/>
        </w:rPr>
        <w:t xml:space="preserve"> </w:t>
      </w:r>
    </w:p>
    <w:p w14:paraId="25497232" w14:textId="77777777" w:rsidR="00386EC6" w:rsidRPr="0059532F" w:rsidRDefault="00C752D9" w:rsidP="00085DCA">
      <w:pPr>
        <w:numPr>
          <w:ilvl w:val="2"/>
          <w:numId w:val="12"/>
        </w:numPr>
        <w:tabs>
          <w:tab w:val="clear" w:pos="720"/>
          <w:tab w:val="num" w:pos="1418"/>
        </w:tabs>
        <w:ind w:left="1418" w:hanging="709"/>
        <w:jc w:val="both"/>
        <w:rPr>
          <w:rFonts w:ascii="Arial" w:hAnsi="Arial" w:cs="Arial"/>
          <w:lang w:val="ro-RO"/>
        </w:rPr>
      </w:pPr>
      <w:r w:rsidRPr="0059532F">
        <w:rPr>
          <w:rFonts w:ascii="Arial" w:hAnsi="Arial" w:cs="Arial"/>
          <w:lang w:val="ro-RO"/>
        </w:rPr>
        <w:t>Telekom Romania Mobile</w:t>
      </w:r>
      <w:r w:rsidR="00386EC6" w:rsidRPr="0059532F">
        <w:rPr>
          <w:rFonts w:ascii="Arial" w:hAnsi="Arial" w:cs="Arial"/>
          <w:lang w:val="ro-RO"/>
        </w:rPr>
        <w:t xml:space="preserve"> </w:t>
      </w:r>
      <w:r w:rsidR="00424D99" w:rsidRPr="0059532F">
        <w:rPr>
          <w:rFonts w:ascii="Arial" w:hAnsi="Arial" w:cs="Arial"/>
          <w:lang w:val="ro-RO"/>
        </w:rPr>
        <w:t xml:space="preserve">va lua toate masurile necesare pentru ca echipamentele proprii sa permita </w:t>
      </w:r>
      <w:r w:rsidR="00472BB1" w:rsidRPr="0059532F">
        <w:rPr>
          <w:rFonts w:ascii="Arial" w:hAnsi="Arial" w:cs="Arial"/>
          <w:lang w:val="ro-RO"/>
        </w:rPr>
        <w:t>utilizator</w:t>
      </w:r>
      <w:r w:rsidR="00424D99" w:rsidRPr="0059532F">
        <w:rPr>
          <w:rFonts w:ascii="Arial" w:hAnsi="Arial" w:cs="Arial"/>
          <w:lang w:val="ro-RO"/>
        </w:rPr>
        <w:t xml:space="preserve">ilor sai sa apeleze </w:t>
      </w:r>
      <w:r w:rsidR="00472BB1" w:rsidRPr="0059532F">
        <w:rPr>
          <w:rFonts w:ascii="Arial" w:hAnsi="Arial" w:cs="Arial"/>
          <w:lang w:val="ro-RO"/>
        </w:rPr>
        <w:t>utilizator</w:t>
      </w:r>
      <w:r w:rsidR="00424D99" w:rsidRPr="0059532F">
        <w:rPr>
          <w:rFonts w:ascii="Arial" w:hAnsi="Arial" w:cs="Arial"/>
          <w:lang w:val="ro-RO"/>
        </w:rPr>
        <w:t xml:space="preserve">ii </w:t>
      </w:r>
      <w:r w:rsidR="00536CED" w:rsidRPr="0059532F">
        <w:rPr>
          <w:rFonts w:ascii="Arial" w:hAnsi="Arial" w:cs="Arial"/>
          <w:lang w:val="ro-RO"/>
        </w:rPr>
        <w:t>Operatorului</w:t>
      </w:r>
      <w:r w:rsidR="00424D99" w:rsidRPr="0059532F">
        <w:rPr>
          <w:rFonts w:ascii="Arial" w:hAnsi="Arial" w:cs="Arial"/>
          <w:lang w:val="ro-RO"/>
        </w:rPr>
        <w:t>.</w:t>
      </w:r>
      <w:r w:rsidR="00424D99" w:rsidRPr="0059532F" w:rsidDel="00386EC6">
        <w:rPr>
          <w:rFonts w:ascii="Arial" w:hAnsi="Arial" w:cs="Arial"/>
          <w:lang w:val="ro-RO"/>
        </w:rPr>
        <w:t xml:space="preserve"> </w:t>
      </w:r>
    </w:p>
    <w:p w14:paraId="0DAEA456" w14:textId="77777777" w:rsidR="005A7797" w:rsidRPr="0059532F" w:rsidRDefault="00904232" w:rsidP="00085DCA">
      <w:pPr>
        <w:numPr>
          <w:ilvl w:val="2"/>
          <w:numId w:val="12"/>
        </w:numPr>
        <w:tabs>
          <w:tab w:val="clear" w:pos="720"/>
          <w:tab w:val="num" w:pos="1418"/>
        </w:tabs>
        <w:ind w:left="1418" w:hanging="709"/>
        <w:jc w:val="both"/>
        <w:rPr>
          <w:rFonts w:ascii="Arial" w:hAnsi="Arial" w:cs="Arial"/>
          <w:lang w:val="ro-RO"/>
        </w:rPr>
      </w:pPr>
      <w:r w:rsidRPr="0059532F">
        <w:rPr>
          <w:rFonts w:ascii="Arial" w:hAnsi="Arial" w:cs="Arial"/>
          <w:lang w:val="ro-RO"/>
        </w:rPr>
        <w:lastRenderedPageBreak/>
        <w:t xml:space="preserve">Planul de numerotaţie al </w:t>
      </w:r>
      <w:r w:rsidR="00C752D9" w:rsidRPr="0059532F">
        <w:rPr>
          <w:rFonts w:ascii="Arial" w:hAnsi="Arial" w:cs="Arial"/>
          <w:lang w:val="ro-RO"/>
        </w:rPr>
        <w:t>Telekom Romania Mobile</w:t>
      </w:r>
      <w:r w:rsidRPr="0059532F">
        <w:rPr>
          <w:rFonts w:ascii="Arial" w:hAnsi="Arial" w:cs="Arial"/>
          <w:lang w:val="ro-RO"/>
        </w:rPr>
        <w:t xml:space="preserve"> </w:t>
      </w:r>
      <w:r w:rsidRPr="0059532F" w:rsidDel="00536CED">
        <w:rPr>
          <w:rFonts w:ascii="Arial" w:hAnsi="Arial" w:cs="Arial"/>
          <w:lang w:val="ro-RO"/>
        </w:rPr>
        <w:t>e</w:t>
      </w:r>
      <w:r w:rsidR="00472BB1" w:rsidRPr="0059532F">
        <w:rPr>
          <w:rFonts w:ascii="Arial" w:hAnsi="Arial" w:cs="Arial"/>
          <w:lang w:val="ro-RO"/>
        </w:rPr>
        <w:t>ste</w:t>
      </w:r>
      <w:r w:rsidRPr="0059532F">
        <w:rPr>
          <w:rFonts w:ascii="Arial" w:hAnsi="Arial" w:cs="Arial"/>
          <w:lang w:val="ro-RO"/>
        </w:rPr>
        <w:t xml:space="preserve"> cuprins în Anexa 4</w:t>
      </w:r>
      <w:r w:rsidR="0045654E" w:rsidRPr="0059532F">
        <w:rPr>
          <w:rFonts w:ascii="Arial" w:hAnsi="Arial" w:cs="Arial"/>
          <w:lang w:val="ro-RO"/>
        </w:rPr>
        <w:t xml:space="preserve">. </w:t>
      </w:r>
      <w:r w:rsidR="00C752D9" w:rsidRPr="0059532F">
        <w:rPr>
          <w:rFonts w:ascii="Arial" w:hAnsi="Arial" w:cs="Arial"/>
          <w:lang w:val="ro-RO"/>
        </w:rPr>
        <w:t>Telekom Romania Mobile</w:t>
      </w:r>
      <w:r w:rsidR="003A2E2A" w:rsidRPr="0059532F">
        <w:rPr>
          <w:rFonts w:ascii="Arial" w:hAnsi="Arial" w:cs="Arial"/>
          <w:lang w:val="ro-RO"/>
        </w:rPr>
        <w:t xml:space="preserve"> nu va permite ca apelurile primit</w:t>
      </w:r>
      <w:r w:rsidR="00F52812" w:rsidRPr="0059532F">
        <w:rPr>
          <w:rFonts w:ascii="Arial" w:hAnsi="Arial" w:cs="Arial"/>
          <w:lang w:val="ro-RO"/>
        </w:rPr>
        <w:t>e de la utilizatorii Operator</w:t>
      </w:r>
      <w:r w:rsidR="00473BFC" w:rsidRPr="0059532F">
        <w:rPr>
          <w:rFonts w:ascii="Arial" w:hAnsi="Arial" w:cs="Arial"/>
          <w:lang w:val="ro-RO"/>
        </w:rPr>
        <w:t>ului</w:t>
      </w:r>
      <w:r w:rsidR="00F52812" w:rsidRPr="0059532F">
        <w:rPr>
          <w:rFonts w:ascii="Arial" w:hAnsi="Arial" w:cs="Arial"/>
          <w:lang w:val="ro-RO"/>
        </w:rPr>
        <w:t xml:space="preserve"> </w:t>
      </w:r>
      <w:r w:rsidR="003A2E2A" w:rsidRPr="0059532F">
        <w:rPr>
          <w:rFonts w:ascii="Arial" w:hAnsi="Arial" w:cs="Arial"/>
          <w:lang w:val="ro-RO"/>
        </w:rPr>
        <w:t>s</w:t>
      </w:r>
      <w:r w:rsidR="002B140D" w:rsidRPr="0059532F">
        <w:rPr>
          <w:rFonts w:ascii="Arial" w:hAnsi="Arial" w:cs="Arial"/>
          <w:lang w:val="ro-RO"/>
        </w:rPr>
        <w:t>ă</w:t>
      </w:r>
      <w:r w:rsidR="003A2E2A" w:rsidRPr="0059532F">
        <w:rPr>
          <w:rFonts w:ascii="Arial" w:hAnsi="Arial" w:cs="Arial"/>
          <w:lang w:val="ro-RO"/>
        </w:rPr>
        <w:t xml:space="preserve"> fie rutate prin </w:t>
      </w:r>
      <w:r w:rsidR="002B140D" w:rsidRPr="0059532F">
        <w:rPr>
          <w:rFonts w:ascii="Arial" w:hAnsi="Arial" w:cs="Arial"/>
          <w:lang w:val="ro-RO"/>
        </w:rPr>
        <w:t>reţeaua</w:t>
      </w:r>
      <w:r w:rsidR="003A2E2A" w:rsidRPr="0059532F">
        <w:rPr>
          <w:rFonts w:ascii="Arial" w:hAnsi="Arial" w:cs="Arial"/>
          <w:lang w:val="ro-RO"/>
        </w:rPr>
        <w:t xml:space="preserve"> </w:t>
      </w:r>
      <w:r w:rsidR="00C752D9" w:rsidRPr="0059532F">
        <w:rPr>
          <w:rFonts w:ascii="Arial" w:hAnsi="Arial" w:cs="Arial"/>
          <w:lang w:val="ro-RO"/>
        </w:rPr>
        <w:t>Telekom Romania Mobile</w:t>
      </w:r>
      <w:r w:rsidR="003A2E2A" w:rsidRPr="0059532F">
        <w:rPr>
          <w:rFonts w:ascii="Arial" w:hAnsi="Arial" w:cs="Arial"/>
          <w:lang w:val="ro-RO"/>
        </w:rPr>
        <w:t xml:space="preserve"> c</w:t>
      </w:r>
      <w:r w:rsidR="002B140D" w:rsidRPr="0059532F">
        <w:rPr>
          <w:rFonts w:ascii="Arial" w:hAnsi="Arial" w:cs="Arial"/>
          <w:lang w:val="ro-RO"/>
        </w:rPr>
        <w:t>ă</w:t>
      </w:r>
      <w:r w:rsidR="003A2E2A" w:rsidRPr="0059532F">
        <w:rPr>
          <w:rFonts w:ascii="Arial" w:hAnsi="Arial" w:cs="Arial"/>
          <w:lang w:val="ro-RO"/>
        </w:rPr>
        <w:t>tre alte re</w:t>
      </w:r>
      <w:r w:rsidR="002B140D" w:rsidRPr="0059532F">
        <w:rPr>
          <w:rFonts w:ascii="Arial" w:hAnsi="Arial" w:cs="Arial"/>
          <w:lang w:val="ro-RO"/>
        </w:rPr>
        <w:t>ţ</w:t>
      </w:r>
      <w:r w:rsidR="003A2E2A" w:rsidRPr="0059532F">
        <w:rPr>
          <w:rFonts w:ascii="Arial" w:hAnsi="Arial" w:cs="Arial"/>
          <w:lang w:val="ro-RO"/>
        </w:rPr>
        <w:t>ele de telefonie. Acest serviciu va face obiectul unui alt Contract sau al unui Act Adi</w:t>
      </w:r>
      <w:r w:rsidR="002B140D" w:rsidRPr="0059532F">
        <w:rPr>
          <w:rFonts w:ascii="Arial" w:hAnsi="Arial" w:cs="Arial"/>
          <w:lang w:val="ro-RO"/>
        </w:rPr>
        <w:t>ţ</w:t>
      </w:r>
      <w:r w:rsidR="003A2E2A" w:rsidRPr="0059532F">
        <w:rPr>
          <w:rFonts w:ascii="Arial" w:hAnsi="Arial" w:cs="Arial"/>
          <w:lang w:val="ro-RO"/>
        </w:rPr>
        <w:t>ional la prezentul Acord.</w:t>
      </w:r>
    </w:p>
    <w:p w14:paraId="7FE3253F" w14:textId="77777777" w:rsidR="00244853" w:rsidRPr="0059532F" w:rsidRDefault="00244853" w:rsidP="00D27514">
      <w:pPr>
        <w:jc w:val="both"/>
        <w:rPr>
          <w:rFonts w:ascii="Arial" w:hAnsi="Arial" w:cs="Arial"/>
          <w:lang w:val="ro-RO"/>
        </w:rPr>
      </w:pPr>
    </w:p>
    <w:p w14:paraId="4818CFF5" w14:textId="77777777" w:rsidR="003A2E2A" w:rsidRPr="0059532F" w:rsidRDefault="00244853" w:rsidP="00085DCA">
      <w:pPr>
        <w:numPr>
          <w:ilvl w:val="1"/>
          <w:numId w:val="12"/>
        </w:numPr>
        <w:tabs>
          <w:tab w:val="clear" w:pos="540"/>
          <w:tab w:val="num" w:pos="709"/>
        </w:tabs>
        <w:ind w:left="709" w:hanging="709"/>
        <w:jc w:val="both"/>
        <w:rPr>
          <w:rFonts w:ascii="Arial" w:hAnsi="Arial" w:cs="Arial"/>
          <w:lang w:val="ro-RO"/>
        </w:rPr>
      </w:pPr>
      <w:r w:rsidRPr="0059532F">
        <w:rPr>
          <w:rFonts w:ascii="Arial" w:hAnsi="Arial" w:cs="Arial"/>
          <w:lang w:val="ro-RO"/>
        </w:rPr>
        <w:t>Numerotatie – Obligatii Operator</w:t>
      </w:r>
    </w:p>
    <w:p w14:paraId="7AEEBD65" w14:textId="77777777" w:rsidR="00B1369F" w:rsidRPr="0059532F" w:rsidRDefault="00B1369F" w:rsidP="00B1369F">
      <w:pPr>
        <w:jc w:val="both"/>
        <w:rPr>
          <w:rFonts w:ascii="Arial" w:hAnsi="Arial" w:cs="Arial"/>
          <w:lang w:val="ro-RO"/>
        </w:rPr>
      </w:pPr>
    </w:p>
    <w:p w14:paraId="33E4D244" w14:textId="77777777" w:rsidR="001459B7" w:rsidRPr="0059532F" w:rsidRDefault="003A2E2A" w:rsidP="00085DCA">
      <w:pPr>
        <w:numPr>
          <w:ilvl w:val="2"/>
          <w:numId w:val="12"/>
        </w:numPr>
        <w:tabs>
          <w:tab w:val="clear" w:pos="720"/>
          <w:tab w:val="num" w:pos="1418"/>
        </w:tabs>
        <w:ind w:left="1418" w:hanging="709"/>
        <w:jc w:val="both"/>
        <w:rPr>
          <w:rFonts w:ascii="Arial" w:hAnsi="Arial" w:cs="Arial"/>
          <w:lang w:val="ro-RO"/>
        </w:rPr>
      </w:pPr>
      <w:r w:rsidRPr="0059532F">
        <w:rPr>
          <w:rFonts w:ascii="Arial" w:hAnsi="Arial" w:cs="Arial"/>
          <w:lang w:val="ro-RO"/>
        </w:rPr>
        <w:t>Operator</w:t>
      </w:r>
      <w:r w:rsidR="00536CED" w:rsidRPr="0059532F">
        <w:rPr>
          <w:rFonts w:ascii="Arial" w:hAnsi="Arial" w:cs="Arial"/>
          <w:lang w:val="ro-RO"/>
        </w:rPr>
        <w:t>ul</w:t>
      </w:r>
      <w:r w:rsidRPr="0059532F">
        <w:rPr>
          <w:rFonts w:ascii="Arial" w:hAnsi="Arial" w:cs="Arial"/>
          <w:lang w:val="ro-RO"/>
        </w:rPr>
        <w:t xml:space="preserve"> va lua toate m</w:t>
      </w:r>
      <w:r w:rsidR="000E4302" w:rsidRPr="0059532F">
        <w:rPr>
          <w:rFonts w:ascii="Arial" w:hAnsi="Arial" w:cs="Arial"/>
          <w:lang w:val="ro-RO"/>
        </w:rPr>
        <w:t>ă</w:t>
      </w:r>
      <w:r w:rsidRPr="0059532F">
        <w:rPr>
          <w:rFonts w:ascii="Arial" w:hAnsi="Arial" w:cs="Arial"/>
          <w:lang w:val="ro-RO"/>
        </w:rPr>
        <w:t xml:space="preserve">surile necesare pentru corecta rutare a apelurilor din propria </w:t>
      </w:r>
      <w:r w:rsidR="00004106" w:rsidRPr="0059532F">
        <w:rPr>
          <w:rFonts w:ascii="Arial" w:hAnsi="Arial" w:cs="Arial"/>
          <w:lang w:val="ro-RO"/>
        </w:rPr>
        <w:t>reţea</w:t>
      </w:r>
      <w:r w:rsidRPr="0059532F">
        <w:rPr>
          <w:rFonts w:ascii="Arial" w:hAnsi="Arial" w:cs="Arial"/>
          <w:lang w:val="ro-RO"/>
        </w:rPr>
        <w:t xml:space="preserve"> c</w:t>
      </w:r>
      <w:r w:rsidR="000E4302" w:rsidRPr="0059532F">
        <w:rPr>
          <w:rFonts w:ascii="Arial" w:hAnsi="Arial" w:cs="Arial"/>
          <w:lang w:val="ro-RO"/>
        </w:rPr>
        <w:t>ă</w:t>
      </w:r>
      <w:r w:rsidRPr="0059532F">
        <w:rPr>
          <w:rFonts w:ascii="Arial" w:hAnsi="Arial" w:cs="Arial"/>
          <w:lang w:val="ro-RO"/>
        </w:rPr>
        <w:t xml:space="preserve">tre </w:t>
      </w:r>
      <w:r w:rsidR="002B140D" w:rsidRPr="0059532F">
        <w:rPr>
          <w:rFonts w:ascii="Arial" w:hAnsi="Arial" w:cs="Arial"/>
          <w:lang w:val="ro-RO"/>
        </w:rPr>
        <w:t>reţeaua</w:t>
      </w:r>
      <w:r w:rsidRPr="0059532F">
        <w:rPr>
          <w:rFonts w:ascii="Arial" w:hAnsi="Arial" w:cs="Arial"/>
          <w:lang w:val="ro-RO"/>
        </w:rPr>
        <w:t xml:space="preserve"> </w:t>
      </w:r>
      <w:r w:rsidR="00C752D9" w:rsidRPr="0059532F">
        <w:rPr>
          <w:rFonts w:ascii="Arial" w:hAnsi="Arial" w:cs="Arial"/>
          <w:lang w:val="ro-RO"/>
        </w:rPr>
        <w:t>Telekom Romania Mobile</w:t>
      </w:r>
      <w:r w:rsidRPr="0059532F">
        <w:rPr>
          <w:rFonts w:ascii="Arial" w:hAnsi="Arial" w:cs="Arial"/>
          <w:lang w:val="ro-RO"/>
        </w:rPr>
        <w:t xml:space="preserve">. Costurile implicate </w:t>
      </w:r>
      <w:r w:rsidR="004A15E9" w:rsidRPr="0059532F">
        <w:rPr>
          <w:rFonts w:ascii="Arial" w:hAnsi="Arial" w:cs="Arial"/>
          <w:lang w:val="ro-RO"/>
        </w:rPr>
        <w:t>î</w:t>
      </w:r>
      <w:r w:rsidRPr="0059532F">
        <w:rPr>
          <w:rFonts w:ascii="Arial" w:hAnsi="Arial" w:cs="Arial"/>
          <w:lang w:val="ro-RO"/>
        </w:rPr>
        <w:t>n aceast</w:t>
      </w:r>
      <w:r w:rsidR="004A15E9" w:rsidRPr="0059532F">
        <w:rPr>
          <w:rFonts w:ascii="Arial" w:hAnsi="Arial" w:cs="Arial"/>
          <w:lang w:val="ro-RO"/>
        </w:rPr>
        <w:t>ă</w:t>
      </w:r>
      <w:r w:rsidRPr="0059532F">
        <w:rPr>
          <w:rFonts w:ascii="Arial" w:hAnsi="Arial" w:cs="Arial"/>
          <w:lang w:val="ro-RO"/>
        </w:rPr>
        <w:t xml:space="preserve"> rutare vor fi suportate exclusiv de Operator.</w:t>
      </w:r>
    </w:p>
    <w:p w14:paraId="6C6336DE" w14:textId="77777777" w:rsidR="001459B7" w:rsidRPr="0059532F" w:rsidRDefault="003A2E2A" w:rsidP="00085DCA">
      <w:pPr>
        <w:numPr>
          <w:ilvl w:val="2"/>
          <w:numId w:val="12"/>
        </w:numPr>
        <w:tabs>
          <w:tab w:val="clear" w:pos="720"/>
          <w:tab w:val="num" w:pos="1418"/>
        </w:tabs>
        <w:ind w:left="1418" w:hanging="709"/>
        <w:jc w:val="both"/>
        <w:rPr>
          <w:rFonts w:ascii="Arial" w:hAnsi="Arial" w:cs="Arial"/>
          <w:lang w:val="ro-RO"/>
        </w:rPr>
      </w:pPr>
      <w:r w:rsidRPr="0059532F">
        <w:rPr>
          <w:rFonts w:ascii="Arial" w:hAnsi="Arial" w:cs="Arial"/>
          <w:lang w:val="ro-RO"/>
        </w:rPr>
        <w:t>Operator</w:t>
      </w:r>
      <w:r w:rsidR="00536CED" w:rsidRPr="0059532F">
        <w:rPr>
          <w:rFonts w:ascii="Arial" w:hAnsi="Arial" w:cs="Arial"/>
          <w:lang w:val="ro-RO"/>
        </w:rPr>
        <w:t xml:space="preserve">ul </w:t>
      </w:r>
      <w:r w:rsidR="00342C28" w:rsidRPr="0059532F">
        <w:rPr>
          <w:rFonts w:ascii="Arial" w:hAnsi="Arial" w:cs="Arial"/>
          <w:lang w:val="ro-RO"/>
        </w:rPr>
        <w:t xml:space="preserve">va lua toate masurile necesare pentru ca echipamentele proprii sa permita </w:t>
      </w:r>
      <w:r w:rsidR="00472BB1" w:rsidRPr="0059532F">
        <w:rPr>
          <w:rFonts w:ascii="Arial" w:hAnsi="Arial" w:cs="Arial"/>
          <w:lang w:val="ro-RO"/>
        </w:rPr>
        <w:t>utilizator</w:t>
      </w:r>
      <w:r w:rsidR="00342C28" w:rsidRPr="0059532F">
        <w:rPr>
          <w:rFonts w:ascii="Arial" w:hAnsi="Arial" w:cs="Arial"/>
          <w:lang w:val="ro-RO"/>
        </w:rPr>
        <w:t xml:space="preserve">ilor sai sa apeleze </w:t>
      </w:r>
      <w:r w:rsidR="00472BB1" w:rsidRPr="0059532F">
        <w:rPr>
          <w:rFonts w:ascii="Arial" w:hAnsi="Arial" w:cs="Arial"/>
          <w:lang w:val="ro-RO"/>
        </w:rPr>
        <w:t>utilizator</w:t>
      </w:r>
      <w:r w:rsidR="00342C28" w:rsidRPr="0059532F">
        <w:rPr>
          <w:rFonts w:ascii="Arial" w:hAnsi="Arial" w:cs="Arial"/>
          <w:lang w:val="ro-RO"/>
        </w:rPr>
        <w:t xml:space="preserve">ii </w:t>
      </w:r>
      <w:r w:rsidR="00C752D9" w:rsidRPr="0059532F">
        <w:rPr>
          <w:rFonts w:ascii="Arial" w:hAnsi="Arial" w:cs="Arial"/>
          <w:lang w:val="ro-RO"/>
        </w:rPr>
        <w:t>Telekom Romania Mobile</w:t>
      </w:r>
      <w:r w:rsidR="00342C28" w:rsidRPr="0059532F">
        <w:rPr>
          <w:rFonts w:ascii="Arial" w:hAnsi="Arial" w:cs="Arial"/>
          <w:lang w:val="ro-RO"/>
        </w:rPr>
        <w:t>.</w:t>
      </w:r>
    </w:p>
    <w:p w14:paraId="353CDD62" w14:textId="77777777" w:rsidR="003A2E2A" w:rsidRPr="0059532F" w:rsidRDefault="00891470" w:rsidP="00085DCA">
      <w:pPr>
        <w:numPr>
          <w:ilvl w:val="2"/>
          <w:numId w:val="12"/>
        </w:numPr>
        <w:tabs>
          <w:tab w:val="clear" w:pos="720"/>
          <w:tab w:val="num" w:pos="1418"/>
        </w:tabs>
        <w:ind w:left="1418" w:hanging="709"/>
        <w:jc w:val="both"/>
        <w:rPr>
          <w:rFonts w:ascii="Arial" w:hAnsi="Arial" w:cs="Arial"/>
          <w:lang w:val="ro-RO"/>
        </w:rPr>
      </w:pPr>
      <w:r w:rsidRPr="0059532F">
        <w:rPr>
          <w:rFonts w:ascii="Arial" w:hAnsi="Arial" w:cs="Arial"/>
          <w:lang w:val="ro-RO"/>
        </w:rPr>
        <w:tab/>
      </w:r>
      <w:r w:rsidR="003A2E2A" w:rsidRPr="0059532F">
        <w:rPr>
          <w:rFonts w:ascii="Arial" w:hAnsi="Arial" w:cs="Arial"/>
          <w:lang w:val="ro-RO"/>
        </w:rPr>
        <w:t xml:space="preserve">Planul de </w:t>
      </w:r>
      <w:r w:rsidR="004A15E9" w:rsidRPr="0059532F">
        <w:rPr>
          <w:rFonts w:ascii="Arial" w:hAnsi="Arial" w:cs="Arial"/>
          <w:lang w:val="ro-RO"/>
        </w:rPr>
        <w:t>numerotaţie</w:t>
      </w:r>
      <w:r w:rsidR="003A2E2A" w:rsidRPr="0059532F">
        <w:rPr>
          <w:rFonts w:ascii="Arial" w:hAnsi="Arial" w:cs="Arial"/>
          <w:lang w:val="ro-RO"/>
        </w:rPr>
        <w:t xml:space="preserve"> al Operator</w:t>
      </w:r>
      <w:r w:rsidR="00536CED" w:rsidRPr="0059532F">
        <w:rPr>
          <w:rFonts w:ascii="Arial" w:hAnsi="Arial" w:cs="Arial"/>
          <w:lang w:val="ro-RO"/>
        </w:rPr>
        <w:t>ului</w:t>
      </w:r>
      <w:r w:rsidR="003A2E2A" w:rsidRPr="0059532F">
        <w:rPr>
          <w:rFonts w:ascii="Arial" w:hAnsi="Arial" w:cs="Arial"/>
          <w:lang w:val="ro-RO"/>
        </w:rPr>
        <w:t xml:space="preserve"> este cuprins </w:t>
      </w:r>
      <w:r w:rsidR="004A15E9" w:rsidRPr="0059532F">
        <w:rPr>
          <w:rFonts w:ascii="Arial" w:hAnsi="Arial" w:cs="Arial"/>
          <w:lang w:val="ro-RO"/>
        </w:rPr>
        <w:t>î</w:t>
      </w:r>
      <w:r w:rsidR="003A2E2A" w:rsidRPr="0059532F">
        <w:rPr>
          <w:rFonts w:ascii="Arial" w:hAnsi="Arial" w:cs="Arial"/>
          <w:lang w:val="ro-RO"/>
        </w:rPr>
        <w:t xml:space="preserve">n Anexa 4. </w:t>
      </w:r>
    </w:p>
    <w:p w14:paraId="7B05C074" w14:textId="77777777" w:rsidR="003A2E2A" w:rsidRPr="0059532F" w:rsidRDefault="003A2E2A" w:rsidP="00D27514">
      <w:pPr>
        <w:jc w:val="both"/>
        <w:rPr>
          <w:rFonts w:ascii="Arial" w:hAnsi="Arial" w:cs="Arial"/>
          <w:lang w:val="ro-RO"/>
        </w:rPr>
      </w:pPr>
    </w:p>
    <w:p w14:paraId="26B529C3" w14:textId="77777777" w:rsidR="003A2E2A" w:rsidRPr="0059532F" w:rsidRDefault="004A15E9" w:rsidP="00085DCA">
      <w:pPr>
        <w:numPr>
          <w:ilvl w:val="1"/>
          <w:numId w:val="12"/>
        </w:numPr>
        <w:tabs>
          <w:tab w:val="clear" w:pos="540"/>
          <w:tab w:val="num" w:pos="709"/>
        </w:tabs>
        <w:ind w:left="709" w:hanging="709"/>
        <w:jc w:val="both"/>
        <w:rPr>
          <w:rFonts w:ascii="Arial" w:hAnsi="Arial" w:cs="Arial"/>
          <w:lang w:val="ro-RO"/>
        </w:rPr>
      </w:pPr>
      <w:r w:rsidRPr="0059532F">
        <w:rPr>
          <w:rFonts w:ascii="Arial" w:hAnsi="Arial" w:cs="Arial"/>
          <w:lang w:val="ro-RO"/>
        </w:rPr>
        <w:t>Î</w:t>
      </w:r>
      <w:r w:rsidR="003A2E2A" w:rsidRPr="0059532F">
        <w:rPr>
          <w:rFonts w:ascii="Arial" w:hAnsi="Arial" w:cs="Arial"/>
          <w:lang w:val="ro-RO"/>
        </w:rPr>
        <w:t xml:space="preserve">n cazul </w:t>
      </w:r>
      <w:r w:rsidRPr="0059532F">
        <w:rPr>
          <w:rFonts w:ascii="Arial" w:hAnsi="Arial" w:cs="Arial"/>
          <w:lang w:val="ro-RO"/>
        </w:rPr>
        <w:t>î</w:t>
      </w:r>
      <w:r w:rsidR="003A2E2A" w:rsidRPr="0059532F">
        <w:rPr>
          <w:rFonts w:ascii="Arial" w:hAnsi="Arial" w:cs="Arial"/>
          <w:lang w:val="ro-RO"/>
        </w:rPr>
        <w:t xml:space="preserve">n care </w:t>
      </w:r>
      <w:r w:rsidR="00536CED" w:rsidRPr="0059532F">
        <w:rPr>
          <w:rFonts w:ascii="Arial" w:hAnsi="Arial" w:cs="Arial"/>
          <w:lang w:val="ro-RO"/>
        </w:rPr>
        <w:t>Autoritatea de Reglementare sau altă Autoritate Relevantă</w:t>
      </w:r>
      <w:r w:rsidR="003A2E2A" w:rsidRPr="0059532F">
        <w:rPr>
          <w:rFonts w:ascii="Arial" w:hAnsi="Arial" w:cs="Arial"/>
          <w:lang w:val="ro-RO"/>
        </w:rPr>
        <w:t xml:space="preserve"> decid</w:t>
      </w:r>
      <w:r w:rsidR="00536CED" w:rsidRPr="0059532F">
        <w:rPr>
          <w:rFonts w:ascii="Arial" w:hAnsi="Arial" w:cs="Arial"/>
          <w:lang w:val="ro-RO"/>
        </w:rPr>
        <w:t>e</w:t>
      </w:r>
      <w:r w:rsidR="003A2E2A" w:rsidRPr="0059532F">
        <w:rPr>
          <w:rFonts w:ascii="Arial" w:hAnsi="Arial" w:cs="Arial"/>
          <w:lang w:val="ro-RO"/>
        </w:rPr>
        <w:t xml:space="preserve"> asupra vreunei modific</w:t>
      </w:r>
      <w:r w:rsidRPr="0059532F">
        <w:rPr>
          <w:rFonts w:ascii="Arial" w:hAnsi="Arial" w:cs="Arial"/>
          <w:lang w:val="ro-RO"/>
        </w:rPr>
        <w:t>ă</w:t>
      </w:r>
      <w:r w:rsidR="003A2E2A" w:rsidRPr="0059532F">
        <w:rPr>
          <w:rFonts w:ascii="Arial" w:hAnsi="Arial" w:cs="Arial"/>
          <w:lang w:val="ro-RO"/>
        </w:rPr>
        <w:t xml:space="preserve">ri </w:t>
      </w:r>
      <w:r w:rsidRPr="0059532F">
        <w:rPr>
          <w:rFonts w:ascii="Arial" w:hAnsi="Arial" w:cs="Arial"/>
          <w:lang w:val="ro-RO"/>
        </w:rPr>
        <w:t>î</w:t>
      </w:r>
      <w:r w:rsidR="003A2E2A" w:rsidRPr="0059532F">
        <w:rPr>
          <w:rFonts w:ascii="Arial" w:hAnsi="Arial" w:cs="Arial"/>
          <w:lang w:val="ro-RO"/>
        </w:rPr>
        <w:t>n cadrul planului na</w:t>
      </w:r>
      <w:r w:rsidRPr="0059532F">
        <w:rPr>
          <w:rFonts w:ascii="Arial" w:hAnsi="Arial" w:cs="Arial"/>
          <w:lang w:val="ro-RO"/>
        </w:rPr>
        <w:t>ţ</w:t>
      </w:r>
      <w:r w:rsidR="003A2E2A" w:rsidRPr="0059532F">
        <w:rPr>
          <w:rFonts w:ascii="Arial" w:hAnsi="Arial" w:cs="Arial"/>
          <w:lang w:val="ro-RO"/>
        </w:rPr>
        <w:t xml:space="preserve">ional de </w:t>
      </w:r>
      <w:r w:rsidRPr="0059532F">
        <w:rPr>
          <w:rFonts w:ascii="Arial" w:hAnsi="Arial" w:cs="Arial"/>
          <w:lang w:val="ro-RO"/>
        </w:rPr>
        <w:t>numerotaţie</w:t>
      </w:r>
      <w:r w:rsidR="003A2E2A" w:rsidRPr="0059532F">
        <w:rPr>
          <w:rFonts w:ascii="Arial" w:hAnsi="Arial" w:cs="Arial"/>
          <w:lang w:val="ro-RO"/>
        </w:rPr>
        <w:t xml:space="preserve">, sau </w:t>
      </w:r>
      <w:r w:rsidRPr="0059532F">
        <w:rPr>
          <w:rFonts w:ascii="Arial" w:hAnsi="Arial" w:cs="Arial"/>
          <w:lang w:val="ro-RO"/>
        </w:rPr>
        <w:t>î</w:t>
      </w:r>
      <w:r w:rsidR="003A2E2A" w:rsidRPr="0059532F">
        <w:rPr>
          <w:rFonts w:ascii="Arial" w:hAnsi="Arial" w:cs="Arial"/>
          <w:lang w:val="ro-RO"/>
        </w:rPr>
        <w:t xml:space="preserve">n cazul </w:t>
      </w:r>
      <w:r w:rsidRPr="0059532F">
        <w:rPr>
          <w:rFonts w:ascii="Arial" w:hAnsi="Arial" w:cs="Arial"/>
          <w:lang w:val="ro-RO"/>
        </w:rPr>
        <w:t>î</w:t>
      </w:r>
      <w:r w:rsidR="003A2E2A" w:rsidRPr="0059532F">
        <w:rPr>
          <w:rFonts w:ascii="Arial" w:hAnsi="Arial" w:cs="Arial"/>
          <w:lang w:val="ro-RO"/>
        </w:rPr>
        <w:t xml:space="preserve">n care una dintre </w:t>
      </w:r>
      <w:r w:rsidR="00004106" w:rsidRPr="0059532F">
        <w:rPr>
          <w:rFonts w:ascii="Arial" w:hAnsi="Arial" w:cs="Arial"/>
          <w:lang w:val="ro-RO"/>
        </w:rPr>
        <w:t>Părţi</w:t>
      </w:r>
      <w:r w:rsidR="00020A79" w:rsidRPr="0059532F">
        <w:rPr>
          <w:rFonts w:ascii="Arial" w:hAnsi="Arial" w:cs="Arial"/>
          <w:lang w:val="ro-RO"/>
        </w:rPr>
        <w:t xml:space="preserve"> </w:t>
      </w:r>
      <w:r w:rsidRPr="0059532F">
        <w:rPr>
          <w:rFonts w:ascii="Arial" w:hAnsi="Arial" w:cs="Arial"/>
          <w:lang w:val="ro-RO"/>
        </w:rPr>
        <w:t>îş</w:t>
      </w:r>
      <w:r w:rsidR="00020A79" w:rsidRPr="0059532F">
        <w:rPr>
          <w:rFonts w:ascii="Arial" w:hAnsi="Arial" w:cs="Arial"/>
          <w:lang w:val="ro-RO"/>
        </w:rPr>
        <w:t>i schimb</w:t>
      </w:r>
      <w:r w:rsidRPr="0059532F">
        <w:rPr>
          <w:rFonts w:ascii="Arial" w:hAnsi="Arial" w:cs="Arial"/>
          <w:lang w:val="ro-RO"/>
        </w:rPr>
        <w:t>ă</w:t>
      </w:r>
      <w:r w:rsidR="00020A79" w:rsidRPr="0059532F">
        <w:rPr>
          <w:rFonts w:ascii="Arial" w:hAnsi="Arial" w:cs="Arial"/>
          <w:lang w:val="ro-RO"/>
        </w:rPr>
        <w:t xml:space="preserve"> planul propriu de</w:t>
      </w:r>
      <w:r w:rsidR="003A2E2A" w:rsidRPr="0059532F">
        <w:rPr>
          <w:rFonts w:ascii="Arial" w:hAnsi="Arial" w:cs="Arial"/>
          <w:lang w:val="ro-RO"/>
        </w:rPr>
        <w:t xml:space="preserve"> </w:t>
      </w:r>
      <w:r w:rsidRPr="0059532F">
        <w:rPr>
          <w:rFonts w:ascii="Arial" w:hAnsi="Arial" w:cs="Arial"/>
          <w:lang w:val="ro-RO"/>
        </w:rPr>
        <w:t>numerotaţie</w:t>
      </w:r>
      <w:r w:rsidR="00020A79" w:rsidRPr="0059532F">
        <w:rPr>
          <w:rFonts w:ascii="Arial" w:hAnsi="Arial" w:cs="Arial"/>
          <w:lang w:val="ro-RO"/>
        </w:rPr>
        <w:t xml:space="preserve">, fiecare dintre </w:t>
      </w:r>
      <w:r w:rsidR="00004106" w:rsidRPr="0059532F">
        <w:rPr>
          <w:rFonts w:ascii="Arial" w:hAnsi="Arial" w:cs="Arial"/>
          <w:lang w:val="ro-RO"/>
        </w:rPr>
        <w:t>Părţi</w:t>
      </w:r>
      <w:r w:rsidR="003A2E2A" w:rsidRPr="0059532F">
        <w:rPr>
          <w:rFonts w:ascii="Arial" w:hAnsi="Arial" w:cs="Arial"/>
          <w:lang w:val="ro-RO"/>
        </w:rPr>
        <w:t xml:space="preserve"> va suporta cheltuielile legate de adaptarea propriei </w:t>
      </w:r>
      <w:r w:rsidRPr="0059532F">
        <w:rPr>
          <w:rFonts w:ascii="Arial" w:hAnsi="Arial" w:cs="Arial"/>
          <w:lang w:val="ro-RO"/>
        </w:rPr>
        <w:t>reţele</w:t>
      </w:r>
      <w:r w:rsidR="003A2E2A" w:rsidRPr="0059532F">
        <w:rPr>
          <w:rFonts w:ascii="Arial" w:hAnsi="Arial" w:cs="Arial"/>
          <w:lang w:val="ro-RO"/>
        </w:rPr>
        <w:t>.</w:t>
      </w:r>
    </w:p>
    <w:p w14:paraId="0F0FEEFE" w14:textId="77777777" w:rsidR="003A2E2A" w:rsidRPr="0059532F" w:rsidRDefault="003A2E2A" w:rsidP="00D27514">
      <w:pPr>
        <w:jc w:val="both"/>
        <w:rPr>
          <w:rFonts w:ascii="Arial" w:hAnsi="Arial" w:cs="Arial"/>
          <w:lang w:val="ro-RO"/>
        </w:rPr>
      </w:pPr>
    </w:p>
    <w:p w14:paraId="71502EE2" w14:textId="77777777" w:rsidR="0025782C" w:rsidRPr="0059532F" w:rsidRDefault="00A94E85" w:rsidP="00085DCA">
      <w:pPr>
        <w:numPr>
          <w:ilvl w:val="1"/>
          <w:numId w:val="12"/>
        </w:numPr>
        <w:tabs>
          <w:tab w:val="clear" w:pos="540"/>
          <w:tab w:val="num" w:pos="709"/>
        </w:tabs>
        <w:ind w:left="709" w:hanging="709"/>
        <w:jc w:val="both"/>
        <w:rPr>
          <w:rFonts w:ascii="Arial" w:hAnsi="Arial" w:cs="Arial"/>
          <w:noProof/>
          <w:lang w:val="ro-RO"/>
        </w:rPr>
      </w:pPr>
      <w:r w:rsidRPr="0059532F">
        <w:rPr>
          <w:rFonts w:ascii="Arial" w:hAnsi="Arial" w:cs="Arial"/>
          <w:lang w:val="ro-RO"/>
        </w:rPr>
        <w:t>N</w:t>
      </w:r>
      <w:r w:rsidR="003A2E2A" w:rsidRPr="0059532F">
        <w:rPr>
          <w:rFonts w:ascii="Arial" w:hAnsi="Arial" w:cs="Arial"/>
          <w:lang w:val="ro-RO"/>
        </w:rPr>
        <w:t>umai p</w:t>
      </w:r>
      <w:r w:rsidR="00020A79" w:rsidRPr="0059532F">
        <w:rPr>
          <w:rFonts w:ascii="Arial" w:hAnsi="Arial" w:cs="Arial"/>
          <w:lang w:val="ro-RO"/>
        </w:rPr>
        <w:t xml:space="preserve">lajele de numere cuprinse </w:t>
      </w:r>
      <w:r w:rsidR="004A15E9" w:rsidRPr="0059532F">
        <w:rPr>
          <w:rFonts w:ascii="Arial" w:hAnsi="Arial" w:cs="Arial"/>
          <w:lang w:val="ro-RO"/>
        </w:rPr>
        <w:t>î</w:t>
      </w:r>
      <w:r w:rsidR="00020A79" w:rsidRPr="0059532F">
        <w:rPr>
          <w:rFonts w:ascii="Arial" w:hAnsi="Arial" w:cs="Arial"/>
          <w:lang w:val="ro-RO"/>
        </w:rPr>
        <w:t>n</w:t>
      </w:r>
      <w:r w:rsidR="003A2E2A" w:rsidRPr="0059532F">
        <w:rPr>
          <w:rFonts w:ascii="Arial" w:hAnsi="Arial" w:cs="Arial"/>
          <w:lang w:val="ro-RO"/>
        </w:rPr>
        <w:t xml:space="preserve"> Anexa 4 sunt reglementate de acest Acord</w:t>
      </w:r>
      <w:r w:rsidRPr="0059532F">
        <w:rPr>
          <w:rFonts w:ascii="Arial" w:hAnsi="Arial" w:cs="Arial"/>
          <w:lang w:val="ro-RO"/>
        </w:rPr>
        <w:t xml:space="preserve"> </w:t>
      </w:r>
      <w:r w:rsidRPr="0059532F">
        <w:rPr>
          <w:rFonts w:ascii="Arial" w:hAnsi="Arial" w:cs="Arial"/>
          <w:noProof/>
          <w:lang w:val="ro-RO"/>
        </w:rPr>
        <w:t>cu privire la traficul national de interconectare al Partilor</w:t>
      </w:r>
      <w:r w:rsidR="003A2E2A" w:rsidRPr="0059532F">
        <w:rPr>
          <w:rFonts w:ascii="Arial" w:hAnsi="Arial" w:cs="Arial"/>
          <w:lang w:val="ro-RO"/>
        </w:rPr>
        <w:t xml:space="preserve">. </w:t>
      </w:r>
      <w:r w:rsidRPr="0059532F">
        <w:rPr>
          <w:rFonts w:ascii="Arial" w:hAnsi="Arial" w:cs="Arial"/>
          <w:noProof/>
          <w:lang w:val="ro-RO"/>
        </w:rPr>
        <w:t xml:space="preserve">Pentru traficul national de interconectare, </w:t>
      </w:r>
      <w:r w:rsidRPr="0059532F">
        <w:rPr>
          <w:rFonts w:ascii="Arial" w:hAnsi="Arial" w:cs="Arial"/>
          <w:lang w:val="ro-RO"/>
        </w:rPr>
        <w:t>f</w:t>
      </w:r>
      <w:r w:rsidR="003A2E2A" w:rsidRPr="0059532F">
        <w:rPr>
          <w:rFonts w:ascii="Arial" w:hAnsi="Arial" w:cs="Arial"/>
          <w:lang w:val="ro-RO"/>
        </w:rPr>
        <w:t>iecare Parte se oblig</w:t>
      </w:r>
      <w:r w:rsidR="004A15E9" w:rsidRPr="0059532F">
        <w:rPr>
          <w:rFonts w:ascii="Arial" w:hAnsi="Arial" w:cs="Arial"/>
          <w:lang w:val="ro-RO"/>
        </w:rPr>
        <w:t>ă</w:t>
      </w:r>
      <w:r w:rsidR="003A2E2A" w:rsidRPr="0059532F">
        <w:rPr>
          <w:rFonts w:ascii="Arial" w:hAnsi="Arial" w:cs="Arial"/>
          <w:lang w:val="ro-RO"/>
        </w:rPr>
        <w:t xml:space="preserve"> s</w:t>
      </w:r>
      <w:r w:rsidR="004A15E9" w:rsidRPr="0059532F">
        <w:rPr>
          <w:rFonts w:ascii="Arial" w:hAnsi="Arial" w:cs="Arial"/>
          <w:lang w:val="ro-RO"/>
        </w:rPr>
        <w:t>ă</w:t>
      </w:r>
      <w:r w:rsidR="003A2E2A" w:rsidRPr="0059532F">
        <w:rPr>
          <w:rFonts w:ascii="Arial" w:hAnsi="Arial" w:cs="Arial"/>
          <w:lang w:val="ro-RO"/>
        </w:rPr>
        <w:t xml:space="preserve"> nu transmit</w:t>
      </w:r>
      <w:r w:rsidR="004A15E9" w:rsidRPr="0059532F">
        <w:rPr>
          <w:rFonts w:ascii="Arial" w:hAnsi="Arial" w:cs="Arial"/>
          <w:lang w:val="ro-RO"/>
        </w:rPr>
        <w:t>ă</w:t>
      </w:r>
      <w:r w:rsidR="003A2E2A" w:rsidRPr="0059532F">
        <w:rPr>
          <w:rFonts w:ascii="Arial" w:hAnsi="Arial" w:cs="Arial"/>
          <w:lang w:val="ro-RO"/>
        </w:rPr>
        <w:t xml:space="preserve"> </w:t>
      </w:r>
      <w:r w:rsidR="004A15E9" w:rsidRPr="0059532F">
        <w:rPr>
          <w:rFonts w:ascii="Arial" w:hAnsi="Arial" w:cs="Arial"/>
          <w:lang w:val="ro-RO"/>
        </w:rPr>
        <w:t>către</w:t>
      </w:r>
      <w:r w:rsidR="003A2E2A" w:rsidRPr="0059532F">
        <w:rPr>
          <w:rFonts w:ascii="Arial" w:hAnsi="Arial" w:cs="Arial"/>
          <w:lang w:val="ro-RO"/>
        </w:rPr>
        <w:t xml:space="preserve"> </w:t>
      </w:r>
      <w:r w:rsidR="002B140D" w:rsidRPr="0059532F">
        <w:rPr>
          <w:rFonts w:ascii="Arial" w:hAnsi="Arial" w:cs="Arial"/>
          <w:lang w:val="ro-RO"/>
        </w:rPr>
        <w:t>reţeaua</w:t>
      </w:r>
      <w:r w:rsidR="003A2E2A" w:rsidRPr="0059532F">
        <w:rPr>
          <w:rFonts w:ascii="Arial" w:hAnsi="Arial" w:cs="Arial"/>
          <w:lang w:val="ro-RO"/>
        </w:rPr>
        <w:t xml:space="preserve"> celeilalte </w:t>
      </w:r>
      <w:r w:rsidR="00004106" w:rsidRPr="0059532F">
        <w:rPr>
          <w:rFonts w:ascii="Arial" w:hAnsi="Arial" w:cs="Arial"/>
          <w:lang w:val="ro-RO"/>
        </w:rPr>
        <w:t>Părţi</w:t>
      </w:r>
      <w:r w:rsidR="003A2E2A" w:rsidRPr="0059532F">
        <w:rPr>
          <w:rFonts w:ascii="Arial" w:hAnsi="Arial" w:cs="Arial"/>
          <w:lang w:val="ro-RO"/>
        </w:rPr>
        <w:t xml:space="preserve"> apeluri provenind din alte plaje de numere dec</w:t>
      </w:r>
      <w:r w:rsidR="004A15E9" w:rsidRPr="0059532F">
        <w:rPr>
          <w:rFonts w:ascii="Arial" w:hAnsi="Arial" w:cs="Arial"/>
          <w:lang w:val="ro-RO"/>
        </w:rPr>
        <w:t>â</w:t>
      </w:r>
      <w:r w:rsidR="003A2E2A" w:rsidRPr="0059532F">
        <w:rPr>
          <w:rFonts w:ascii="Arial" w:hAnsi="Arial" w:cs="Arial"/>
          <w:lang w:val="ro-RO"/>
        </w:rPr>
        <w:t>t cele prev</w:t>
      </w:r>
      <w:r w:rsidR="004A15E9" w:rsidRPr="0059532F">
        <w:rPr>
          <w:rFonts w:ascii="Arial" w:hAnsi="Arial" w:cs="Arial"/>
          <w:lang w:val="ro-RO"/>
        </w:rPr>
        <w:t>ă</w:t>
      </w:r>
      <w:r w:rsidR="003A2E2A" w:rsidRPr="0059532F">
        <w:rPr>
          <w:rFonts w:ascii="Arial" w:hAnsi="Arial" w:cs="Arial"/>
          <w:lang w:val="ro-RO"/>
        </w:rPr>
        <w:t xml:space="preserve">zute </w:t>
      </w:r>
      <w:r w:rsidR="004A15E9" w:rsidRPr="0059532F">
        <w:rPr>
          <w:rFonts w:ascii="Arial" w:hAnsi="Arial" w:cs="Arial"/>
          <w:lang w:val="ro-RO"/>
        </w:rPr>
        <w:t>î</w:t>
      </w:r>
      <w:r w:rsidR="003A2E2A" w:rsidRPr="0059532F">
        <w:rPr>
          <w:rFonts w:ascii="Arial" w:hAnsi="Arial" w:cs="Arial"/>
          <w:lang w:val="ro-RO"/>
        </w:rPr>
        <w:t>n Anexa 4</w:t>
      </w:r>
      <w:r w:rsidR="00020A79" w:rsidRPr="0059532F">
        <w:rPr>
          <w:rFonts w:ascii="Arial" w:hAnsi="Arial" w:cs="Arial"/>
          <w:lang w:val="ro-RO"/>
        </w:rPr>
        <w:t>, chiar dac</w:t>
      </w:r>
      <w:r w:rsidR="004A15E9" w:rsidRPr="0059532F">
        <w:rPr>
          <w:rFonts w:ascii="Arial" w:hAnsi="Arial" w:cs="Arial"/>
          <w:lang w:val="ro-RO"/>
        </w:rPr>
        <w:t>ă</w:t>
      </w:r>
      <w:r w:rsidR="00020A79" w:rsidRPr="0059532F">
        <w:rPr>
          <w:rFonts w:ascii="Arial" w:hAnsi="Arial" w:cs="Arial"/>
          <w:lang w:val="ro-RO"/>
        </w:rPr>
        <w:t xml:space="preserve"> acestea ar fi </w:t>
      </w:r>
      <w:r w:rsidRPr="0059532F">
        <w:rPr>
          <w:rFonts w:ascii="Arial" w:hAnsi="Arial" w:cs="Arial"/>
          <w:lang w:val="ro-RO"/>
        </w:rPr>
        <w:t xml:space="preserve">prevazute </w:t>
      </w:r>
      <w:r w:rsidR="004A15E9" w:rsidRPr="0059532F">
        <w:rPr>
          <w:rFonts w:ascii="Arial" w:hAnsi="Arial" w:cs="Arial"/>
          <w:lang w:val="ro-RO"/>
        </w:rPr>
        <w:t>î</w:t>
      </w:r>
      <w:r w:rsidR="003A2E2A" w:rsidRPr="0059532F">
        <w:rPr>
          <w:rFonts w:ascii="Arial" w:hAnsi="Arial" w:cs="Arial"/>
          <w:lang w:val="ro-RO"/>
        </w:rPr>
        <w:t>n Licen</w:t>
      </w:r>
      <w:r w:rsidR="004A15E9" w:rsidRPr="0059532F">
        <w:rPr>
          <w:rFonts w:ascii="Arial" w:hAnsi="Arial" w:cs="Arial"/>
          <w:lang w:val="ro-RO"/>
        </w:rPr>
        <w:t>ţ</w:t>
      </w:r>
      <w:r w:rsidR="003A2E2A" w:rsidRPr="0059532F">
        <w:rPr>
          <w:rFonts w:ascii="Arial" w:hAnsi="Arial" w:cs="Arial"/>
          <w:lang w:val="ro-RO"/>
        </w:rPr>
        <w:t xml:space="preserve">a de </w:t>
      </w:r>
      <w:r w:rsidR="004A15E9" w:rsidRPr="0059532F">
        <w:rPr>
          <w:rFonts w:ascii="Arial" w:hAnsi="Arial" w:cs="Arial"/>
          <w:lang w:val="ro-RO"/>
        </w:rPr>
        <w:t>numerotaţie</w:t>
      </w:r>
      <w:r w:rsidR="003A2E2A" w:rsidRPr="0059532F">
        <w:rPr>
          <w:rFonts w:ascii="Arial" w:hAnsi="Arial" w:cs="Arial"/>
          <w:lang w:val="ro-RO"/>
        </w:rPr>
        <w:t xml:space="preserve"> de</w:t>
      </w:r>
      <w:r w:rsidR="004A15E9" w:rsidRPr="0059532F">
        <w:rPr>
          <w:rFonts w:ascii="Arial" w:hAnsi="Arial" w:cs="Arial"/>
          <w:lang w:val="ro-RO"/>
        </w:rPr>
        <w:t>ţ</w:t>
      </w:r>
      <w:r w:rsidR="003A2E2A" w:rsidRPr="0059532F">
        <w:rPr>
          <w:rFonts w:ascii="Arial" w:hAnsi="Arial" w:cs="Arial"/>
          <w:lang w:val="ro-RO"/>
        </w:rPr>
        <w:t>inut</w:t>
      </w:r>
      <w:r w:rsidR="004A15E9" w:rsidRPr="0059532F">
        <w:rPr>
          <w:rFonts w:ascii="Arial" w:hAnsi="Arial" w:cs="Arial"/>
          <w:lang w:val="ro-RO"/>
        </w:rPr>
        <w:t>ă</w:t>
      </w:r>
      <w:r w:rsidR="003A2E2A" w:rsidRPr="0059532F">
        <w:rPr>
          <w:rFonts w:ascii="Arial" w:hAnsi="Arial" w:cs="Arial"/>
          <w:lang w:val="ro-RO"/>
        </w:rPr>
        <w:t xml:space="preserve"> de respectiva Parte</w:t>
      </w:r>
      <w:r w:rsidR="003C15BF" w:rsidRPr="0059532F">
        <w:rPr>
          <w:rFonts w:ascii="Arial" w:hAnsi="Arial" w:cs="Arial"/>
          <w:lang w:val="ro-RO"/>
        </w:rPr>
        <w:t xml:space="preserve">. </w:t>
      </w:r>
      <w:r w:rsidRPr="0059532F">
        <w:rPr>
          <w:rFonts w:ascii="Arial" w:hAnsi="Arial" w:cs="Arial"/>
          <w:lang w:val="ro-RO"/>
        </w:rPr>
        <w:t>E</w:t>
      </w:r>
      <w:r w:rsidR="00AC5540" w:rsidRPr="0059532F">
        <w:rPr>
          <w:rFonts w:ascii="Arial" w:hAnsi="Arial" w:cs="Arial"/>
          <w:lang w:val="ro-RO"/>
        </w:rPr>
        <w:t>xcepţi</w:t>
      </w:r>
      <w:r w:rsidRPr="0059532F">
        <w:rPr>
          <w:rFonts w:ascii="Arial" w:hAnsi="Arial" w:cs="Arial"/>
          <w:lang w:val="ro-RO"/>
        </w:rPr>
        <w:t>e</w:t>
      </w:r>
      <w:r w:rsidR="00AC5540" w:rsidRPr="0059532F">
        <w:rPr>
          <w:rFonts w:ascii="Arial" w:hAnsi="Arial" w:cs="Arial"/>
          <w:lang w:val="ro-RO"/>
        </w:rPr>
        <w:t xml:space="preserve"> </w:t>
      </w:r>
      <w:r w:rsidRPr="0059532F">
        <w:rPr>
          <w:rFonts w:ascii="Arial" w:hAnsi="Arial" w:cs="Arial"/>
          <w:lang w:val="ro-RO"/>
        </w:rPr>
        <w:t xml:space="preserve">fac apelurile </w:t>
      </w:r>
      <w:r w:rsidR="00DC320C" w:rsidRPr="0059532F">
        <w:rPr>
          <w:rFonts w:ascii="Arial" w:hAnsi="Arial" w:cs="Arial"/>
          <w:lang w:val="ro-RO"/>
        </w:rPr>
        <w:t>în contextul</w:t>
      </w:r>
      <w:r w:rsidR="00407393" w:rsidRPr="0059532F">
        <w:rPr>
          <w:rFonts w:ascii="Arial" w:hAnsi="Arial" w:cs="Arial"/>
          <w:lang w:val="ro-RO"/>
        </w:rPr>
        <w:t xml:space="preserve"> portabilit</w:t>
      </w:r>
      <w:r w:rsidR="00DC320C" w:rsidRPr="0059532F">
        <w:rPr>
          <w:rFonts w:ascii="Arial" w:hAnsi="Arial" w:cs="Arial"/>
          <w:lang w:val="ro-RO"/>
        </w:rPr>
        <w:t>ăţii</w:t>
      </w:r>
      <w:r w:rsidR="00407393" w:rsidRPr="0059532F">
        <w:rPr>
          <w:rFonts w:ascii="Arial" w:hAnsi="Arial" w:cs="Arial"/>
          <w:lang w:val="ro-RO"/>
        </w:rPr>
        <w:t xml:space="preserve"> numerelor, reglementate ca atare prin prezentul Acord</w:t>
      </w:r>
      <w:r w:rsidR="002F0531" w:rsidRPr="0059532F">
        <w:rPr>
          <w:rFonts w:ascii="Arial" w:hAnsi="Arial" w:cs="Arial"/>
          <w:lang w:val="ro-RO"/>
        </w:rPr>
        <w:t>,</w:t>
      </w:r>
      <w:r w:rsidRPr="0059532F">
        <w:rPr>
          <w:rFonts w:ascii="Arial" w:hAnsi="Arial" w:cs="Arial"/>
          <w:lang w:val="ro-RO"/>
        </w:rPr>
        <w:t xml:space="preserve"> </w:t>
      </w:r>
      <w:r w:rsidR="00DC320C" w:rsidRPr="0059532F">
        <w:rPr>
          <w:rFonts w:ascii="Arial" w:hAnsi="Arial" w:cs="Arial"/>
          <w:lang w:val="ro-RO"/>
        </w:rPr>
        <w:t>apelurile</w:t>
      </w:r>
      <w:r w:rsidRPr="0059532F">
        <w:rPr>
          <w:rFonts w:ascii="Arial" w:hAnsi="Arial" w:cs="Arial"/>
          <w:lang w:val="ro-RO"/>
        </w:rPr>
        <w:t xml:space="preserve"> generate </w:t>
      </w:r>
      <w:r w:rsidR="003C15BF" w:rsidRPr="0059532F">
        <w:rPr>
          <w:rFonts w:ascii="Arial" w:hAnsi="Arial" w:cs="Arial"/>
          <w:lang w:val="ro-RO"/>
        </w:rPr>
        <w:t xml:space="preserve">de </w:t>
      </w:r>
      <w:r w:rsidRPr="0059532F">
        <w:rPr>
          <w:rFonts w:ascii="Arial" w:hAnsi="Arial" w:cs="Arial"/>
          <w:noProof/>
          <w:lang w:val="ro-RO"/>
        </w:rPr>
        <w:t xml:space="preserve">utilizatorii altor retele aflati in roaming in reteaua </w:t>
      </w:r>
      <w:r w:rsidR="00C752D9" w:rsidRPr="0059532F">
        <w:rPr>
          <w:rFonts w:ascii="Arial" w:hAnsi="Arial" w:cs="Arial"/>
          <w:noProof/>
          <w:lang w:val="ro-RO"/>
        </w:rPr>
        <w:t>Telekom Romania Mobile</w:t>
      </w:r>
      <w:r w:rsidRPr="0059532F">
        <w:rPr>
          <w:rFonts w:ascii="Arial" w:hAnsi="Arial" w:cs="Arial"/>
          <w:noProof/>
          <w:lang w:val="ro-RO"/>
        </w:rPr>
        <w:t xml:space="preserve"> si apelurile naţionale generate de utilizatorii </w:t>
      </w:r>
      <w:r w:rsidR="002F0531" w:rsidRPr="0059532F">
        <w:rPr>
          <w:rFonts w:ascii="Arial" w:hAnsi="Arial" w:cs="Arial"/>
          <w:noProof/>
          <w:lang w:val="ro-RO"/>
        </w:rPr>
        <w:t>Operatorului</w:t>
      </w:r>
      <w:r w:rsidRPr="0059532F">
        <w:rPr>
          <w:rFonts w:ascii="Arial" w:hAnsi="Arial" w:cs="Arial"/>
          <w:noProof/>
          <w:lang w:val="ro-RO"/>
        </w:rPr>
        <w:t xml:space="preserve"> care prin intermediul retele</w:t>
      </w:r>
      <w:r w:rsidR="007152C3" w:rsidRPr="0059532F">
        <w:rPr>
          <w:rFonts w:ascii="Arial" w:hAnsi="Arial" w:cs="Arial"/>
          <w:noProof/>
          <w:lang w:val="ro-RO"/>
        </w:rPr>
        <w:t>i unui alt operator</w:t>
      </w:r>
      <w:r w:rsidR="006F42D1" w:rsidRPr="0059532F">
        <w:rPr>
          <w:rFonts w:ascii="Arial" w:hAnsi="Arial" w:cs="Arial"/>
          <w:noProof/>
          <w:lang w:val="ro-RO"/>
        </w:rPr>
        <w:t xml:space="preserve">, cu care </w:t>
      </w:r>
      <w:r w:rsidR="00C752D9" w:rsidRPr="0059532F">
        <w:rPr>
          <w:rFonts w:ascii="Arial" w:hAnsi="Arial" w:cs="Arial"/>
          <w:noProof/>
          <w:lang w:val="ro-RO"/>
        </w:rPr>
        <w:t>Telekom Romania Mobile</w:t>
      </w:r>
      <w:r w:rsidR="006F42D1" w:rsidRPr="0059532F">
        <w:rPr>
          <w:rFonts w:ascii="Arial" w:hAnsi="Arial" w:cs="Arial"/>
          <w:noProof/>
          <w:lang w:val="ro-RO"/>
        </w:rPr>
        <w:t xml:space="preserve"> are in derulare un acord de interconectare,</w:t>
      </w:r>
      <w:r w:rsidR="00B10E29" w:rsidRPr="0059532F">
        <w:rPr>
          <w:rFonts w:ascii="Arial" w:hAnsi="Arial" w:cs="Arial"/>
          <w:noProof/>
          <w:lang w:val="ro-RO"/>
        </w:rPr>
        <w:t xml:space="preserve"> </w:t>
      </w:r>
      <w:r w:rsidRPr="0059532F">
        <w:rPr>
          <w:rFonts w:ascii="Arial" w:hAnsi="Arial" w:cs="Arial"/>
          <w:noProof/>
          <w:lang w:val="ro-RO"/>
        </w:rPr>
        <w:t>utilizeaza serviciul de Selectie</w:t>
      </w:r>
      <w:r w:rsidR="00712DD8" w:rsidRPr="0059532F">
        <w:rPr>
          <w:rFonts w:ascii="Arial" w:hAnsi="Arial" w:cs="Arial"/>
          <w:noProof/>
          <w:lang w:val="ro-RO"/>
        </w:rPr>
        <w:t>/preselecţie</w:t>
      </w:r>
      <w:r w:rsidRPr="0059532F">
        <w:rPr>
          <w:rFonts w:ascii="Arial" w:hAnsi="Arial" w:cs="Arial"/>
          <w:noProof/>
          <w:lang w:val="ro-RO"/>
        </w:rPr>
        <w:t xml:space="preserve"> a Transportatorului prin Codul de Selectie</w:t>
      </w:r>
      <w:r w:rsidR="00712DD8" w:rsidRPr="0059532F">
        <w:rPr>
          <w:rFonts w:ascii="Arial" w:hAnsi="Arial" w:cs="Arial"/>
          <w:noProof/>
          <w:lang w:val="ro-RO"/>
        </w:rPr>
        <w:t>/preselecţie</w:t>
      </w:r>
      <w:r w:rsidRPr="0059532F">
        <w:rPr>
          <w:rFonts w:ascii="Arial" w:hAnsi="Arial" w:cs="Arial"/>
          <w:noProof/>
          <w:lang w:val="ro-RO"/>
        </w:rPr>
        <w:t xml:space="preserve"> a Transportatorului al </w:t>
      </w:r>
      <w:r w:rsidR="002F0531" w:rsidRPr="0059532F">
        <w:rPr>
          <w:rFonts w:ascii="Arial" w:hAnsi="Arial" w:cs="Arial"/>
          <w:noProof/>
          <w:lang w:val="ro-RO"/>
        </w:rPr>
        <w:t>Operatorului</w:t>
      </w:r>
      <w:r w:rsidR="00DC320C" w:rsidRPr="0059532F">
        <w:rPr>
          <w:rFonts w:ascii="Arial" w:hAnsi="Arial" w:cs="Arial"/>
          <w:noProof/>
          <w:lang w:val="ro-RO"/>
        </w:rPr>
        <w:t xml:space="preserve">, precum şi apelurile originate în alte situaţii </w:t>
      </w:r>
      <w:r w:rsidR="002C0DD7" w:rsidRPr="0059532F">
        <w:rPr>
          <w:rFonts w:ascii="Arial" w:hAnsi="Arial" w:cs="Arial"/>
          <w:noProof/>
          <w:lang w:val="ro-RO"/>
        </w:rPr>
        <w:t>stabilite de parti</w:t>
      </w:r>
      <w:r w:rsidRPr="0059532F">
        <w:rPr>
          <w:rFonts w:ascii="Arial" w:hAnsi="Arial" w:cs="Arial"/>
          <w:noProof/>
          <w:lang w:val="ro-RO"/>
        </w:rPr>
        <w:t>.</w:t>
      </w:r>
    </w:p>
    <w:p w14:paraId="2C237F2D" w14:textId="77777777" w:rsidR="00A56046" w:rsidRPr="0059532F" w:rsidRDefault="00A56046" w:rsidP="00A56046">
      <w:pPr>
        <w:jc w:val="both"/>
        <w:rPr>
          <w:rFonts w:ascii="Arial" w:hAnsi="Arial" w:cs="Arial"/>
          <w:noProof/>
          <w:lang w:val="ro-RO"/>
        </w:rPr>
      </w:pPr>
    </w:p>
    <w:p w14:paraId="68D2AA8D" w14:textId="77777777" w:rsidR="003A2E2A" w:rsidRPr="0059532F" w:rsidRDefault="00DC320C" w:rsidP="00085DCA">
      <w:pPr>
        <w:numPr>
          <w:ilvl w:val="1"/>
          <w:numId w:val="12"/>
        </w:numPr>
        <w:tabs>
          <w:tab w:val="clear" w:pos="540"/>
          <w:tab w:val="num" w:pos="709"/>
        </w:tabs>
        <w:ind w:left="709" w:hanging="709"/>
        <w:jc w:val="both"/>
        <w:rPr>
          <w:rFonts w:ascii="Arial" w:hAnsi="Arial" w:cs="Arial"/>
          <w:i/>
          <w:lang w:val="ro-RO"/>
        </w:rPr>
      </w:pPr>
      <w:r w:rsidRPr="0059532F">
        <w:rPr>
          <w:rFonts w:ascii="Arial" w:hAnsi="Arial" w:cs="Arial"/>
          <w:noProof/>
          <w:lang w:val="ro-RO"/>
        </w:rPr>
        <w:t>In situatia apelurilor nationale colectate de catre o Parte de la alţi operatori si transmise catre plajele de numere din reteaua celeilalte Parti, numerotatia primita pe legatura</w:t>
      </w:r>
      <w:r w:rsidR="00DB131E" w:rsidRPr="0059532F">
        <w:rPr>
          <w:rFonts w:ascii="Arial" w:hAnsi="Arial" w:cs="Arial"/>
          <w:noProof/>
          <w:lang w:val="ro-RO"/>
        </w:rPr>
        <w:t>(ile)</w:t>
      </w:r>
      <w:r w:rsidRPr="0059532F">
        <w:rPr>
          <w:rFonts w:ascii="Arial" w:hAnsi="Arial" w:cs="Arial"/>
          <w:noProof/>
          <w:lang w:val="ro-RO"/>
        </w:rPr>
        <w:t xml:space="preserve"> de interconectare va diferi de numerotatia prevăzută în Anexa 4</w:t>
      </w:r>
      <w:r w:rsidR="000318AA" w:rsidRPr="0059532F">
        <w:rPr>
          <w:rFonts w:ascii="Arial" w:hAnsi="Arial" w:cs="Arial"/>
          <w:noProof/>
          <w:lang w:val="ro-RO"/>
        </w:rPr>
        <w:t xml:space="preserve"> dar va fi </w:t>
      </w:r>
      <w:r w:rsidRPr="0059532F">
        <w:rPr>
          <w:rFonts w:ascii="Arial" w:hAnsi="Arial" w:cs="Arial"/>
          <w:noProof/>
          <w:lang w:val="ro-RO"/>
        </w:rPr>
        <w:t>cuprinsa in Planul National de Numerotatie.</w:t>
      </w:r>
      <w:r w:rsidR="002462A0" w:rsidRPr="0059532F">
        <w:rPr>
          <w:rFonts w:ascii="Arial" w:hAnsi="Arial" w:cs="Arial"/>
          <w:noProof/>
          <w:lang w:val="ro-RO"/>
        </w:rPr>
        <w:t xml:space="preserve"> </w:t>
      </w:r>
      <w:r w:rsidR="00A94E85" w:rsidRPr="0059532F">
        <w:rPr>
          <w:rFonts w:ascii="Arial" w:hAnsi="Arial" w:cs="Arial"/>
          <w:noProof/>
          <w:lang w:val="ro-RO"/>
        </w:rPr>
        <w:t>In situatia apelurilor internationale colectate de catre o Parte de la alţi operatori si transmise catre plajele de numere din reteaua celeilalte Parti, numerotatia primita pe legatura</w:t>
      </w:r>
      <w:r w:rsidR="00DB131E" w:rsidRPr="0059532F">
        <w:rPr>
          <w:rFonts w:ascii="Arial" w:hAnsi="Arial" w:cs="Arial"/>
          <w:noProof/>
          <w:lang w:val="ro-RO"/>
        </w:rPr>
        <w:t>(ile)</w:t>
      </w:r>
      <w:r w:rsidR="00A94E85" w:rsidRPr="0059532F">
        <w:rPr>
          <w:rFonts w:ascii="Arial" w:hAnsi="Arial" w:cs="Arial"/>
          <w:noProof/>
          <w:lang w:val="ro-RO"/>
        </w:rPr>
        <w:t xml:space="preserve"> de interconectare va diferi de numerotatia cuprinsa in Planul National de Numerotatie.</w:t>
      </w:r>
    </w:p>
    <w:p w14:paraId="74E5CED1" w14:textId="77777777" w:rsidR="00A94E85" w:rsidRPr="0059532F" w:rsidRDefault="00A94E85" w:rsidP="00D27514">
      <w:pPr>
        <w:ind w:left="360" w:right="-180"/>
        <w:jc w:val="both"/>
        <w:rPr>
          <w:rFonts w:ascii="Arial" w:hAnsi="Arial" w:cs="Arial"/>
          <w:i/>
          <w:lang w:val="ro-RO"/>
        </w:rPr>
      </w:pPr>
    </w:p>
    <w:p w14:paraId="2F3C21D6" w14:textId="77777777" w:rsidR="003A2E2A" w:rsidRPr="0059532F" w:rsidRDefault="003A2E2A" w:rsidP="00085DCA">
      <w:pPr>
        <w:numPr>
          <w:ilvl w:val="1"/>
          <w:numId w:val="12"/>
        </w:numPr>
        <w:tabs>
          <w:tab w:val="clear" w:pos="540"/>
          <w:tab w:val="num" w:pos="709"/>
        </w:tabs>
        <w:ind w:left="709" w:hanging="709"/>
        <w:jc w:val="both"/>
        <w:rPr>
          <w:rFonts w:ascii="Arial" w:hAnsi="Arial" w:cs="Arial"/>
          <w:lang w:val="ro-RO"/>
        </w:rPr>
      </w:pPr>
      <w:bookmarkStart w:id="21" w:name="_Ref205828945"/>
      <w:r w:rsidRPr="0059532F">
        <w:rPr>
          <w:rFonts w:ascii="Arial" w:hAnsi="Arial" w:cs="Arial"/>
          <w:lang w:val="ro-RO"/>
        </w:rPr>
        <w:t>Pentru introducerea în Anexa 4 a Acordului</w:t>
      </w:r>
      <w:r w:rsidR="00020A79" w:rsidRPr="0059532F">
        <w:rPr>
          <w:rFonts w:ascii="Arial" w:hAnsi="Arial" w:cs="Arial"/>
          <w:lang w:val="ro-RO"/>
        </w:rPr>
        <w:t xml:space="preserve"> a unei noi plaje de </w:t>
      </w:r>
      <w:r w:rsidR="004A15E9" w:rsidRPr="0059532F">
        <w:rPr>
          <w:rFonts w:ascii="Arial" w:hAnsi="Arial" w:cs="Arial"/>
          <w:lang w:val="ro-RO"/>
        </w:rPr>
        <w:t>numerotaţie</w:t>
      </w:r>
      <w:r w:rsidRPr="0059532F">
        <w:rPr>
          <w:rFonts w:ascii="Arial" w:hAnsi="Arial" w:cs="Arial"/>
          <w:lang w:val="ro-RO"/>
        </w:rPr>
        <w:t xml:space="preserve"> </w:t>
      </w:r>
      <w:r w:rsidR="006F42D1" w:rsidRPr="0059532F">
        <w:rPr>
          <w:rFonts w:ascii="Arial" w:hAnsi="Arial" w:cs="Arial"/>
          <w:lang w:val="ro-RO"/>
        </w:rPr>
        <w:t xml:space="preserve">ce se supune serviciilor reglementate </w:t>
      </w:r>
      <w:r w:rsidRPr="0059532F">
        <w:rPr>
          <w:rFonts w:ascii="Arial" w:hAnsi="Arial" w:cs="Arial"/>
          <w:lang w:val="ro-RO"/>
        </w:rPr>
        <w:t>- fie pentru c</w:t>
      </w:r>
      <w:r w:rsidR="00FE6DB4" w:rsidRPr="0059532F">
        <w:rPr>
          <w:rFonts w:ascii="Arial" w:hAnsi="Arial" w:cs="Arial"/>
          <w:lang w:val="ro-RO"/>
        </w:rPr>
        <w:t>ă</w:t>
      </w:r>
      <w:r w:rsidRPr="0059532F">
        <w:rPr>
          <w:rFonts w:ascii="Arial" w:hAnsi="Arial" w:cs="Arial"/>
          <w:lang w:val="ro-RO"/>
        </w:rPr>
        <w:t xml:space="preserve"> s-a ob</w:t>
      </w:r>
      <w:r w:rsidR="00FE6DB4" w:rsidRPr="0059532F">
        <w:rPr>
          <w:rFonts w:ascii="Arial" w:hAnsi="Arial" w:cs="Arial"/>
          <w:lang w:val="ro-RO"/>
        </w:rPr>
        <w:t>ţ</w:t>
      </w:r>
      <w:r w:rsidRPr="0059532F">
        <w:rPr>
          <w:rFonts w:ascii="Arial" w:hAnsi="Arial" w:cs="Arial"/>
          <w:lang w:val="ro-RO"/>
        </w:rPr>
        <w:t>inut o nou</w:t>
      </w:r>
      <w:r w:rsidR="00FE6DB4" w:rsidRPr="0059532F">
        <w:rPr>
          <w:rFonts w:ascii="Arial" w:hAnsi="Arial" w:cs="Arial"/>
          <w:lang w:val="ro-RO"/>
        </w:rPr>
        <w:t>ă</w:t>
      </w:r>
      <w:r w:rsidRPr="0059532F">
        <w:rPr>
          <w:rFonts w:ascii="Arial" w:hAnsi="Arial" w:cs="Arial"/>
          <w:lang w:val="ro-RO"/>
        </w:rPr>
        <w:t xml:space="preserve"> plaj</w:t>
      </w:r>
      <w:r w:rsidR="00FE6DB4" w:rsidRPr="0059532F">
        <w:rPr>
          <w:rFonts w:ascii="Arial" w:hAnsi="Arial" w:cs="Arial"/>
          <w:lang w:val="ro-RO"/>
        </w:rPr>
        <w:t>ă</w:t>
      </w:r>
      <w:r w:rsidRPr="0059532F">
        <w:rPr>
          <w:rFonts w:ascii="Arial" w:hAnsi="Arial" w:cs="Arial"/>
          <w:lang w:val="ro-RO"/>
        </w:rPr>
        <w:t>, fie pentru c</w:t>
      </w:r>
      <w:r w:rsidR="00FE6DB4" w:rsidRPr="0059532F">
        <w:rPr>
          <w:rFonts w:ascii="Arial" w:hAnsi="Arial" w:cs="Arial"/>
          <w:lang w:val="ro-RO"/>
        </w:rPr>
        <w:t>ă</w:t>
      </w:r>
      <w:r w:rsidRPr="0059532F">
        <w:rPr>
          <w:rFonts w:ascii="Arial" w:hAnsi="Arial" w:cs="Arial"/>
          <w:lang w:val="ro-RO"/>
        </w:rPr>
        <w:t xml:space="preserve"> s-a decis s</w:t>
      </w:r>
      <w:r w:rsidR="00FE6DB4" w:rsidRPr="0059532F">
        <w:rPr>
          <w:rFonts w:ascii="Arial" w:hAnsi="Arial" w:cs="Arial"/>
          <w:lang w:val="ro-RO"/>
        </w:rPr>
        <w:t>ă</w:t>
      </w:r>
      <w:r w:rsidRPr="0059532F">
        <w:rPr>
          <w:rFonts w:ascii="Arial" w:hAnsi="Arial" w:cs="Arial"/>
          <w:lang w:val="ro-RO"/>
        </w:rPr>
        <w:t xml:space="preserve"> se </w:t>
      </w:r>
      <w:r w:rsidR="00FE6DB4" w:rsidRPr="0059532F">
        <w:rPr>
          <w:rFonts w:ascii="Arial" w:hAnsi="Arial" w:cs="Arial"/>
          <w:lang w:val="ro-RO"/>
        </w:rPr>
        <w:t>î</w:t>
      </w:r>
      <w:r w:rsidRPr="0059532F">
        <w:rPr>
          <w:rFonts w:ascii="Arial" w:hAnsi="Arial" w:cs="Arial"/>
          <w:lang w:val="ro-RO"/>
        </w:rPr>
        <w:t>nceap</w:t>
      </w:r>
      <w:r w:rsidR="00FE6DB4" w:rsidRPr="0059532F">
        <w:rPr>
          <w:rFonts w:ascii="Arial" w:hAnsi="Arial" w:cs="Arial"/>
          <w:lang w:val="ro-RO"/>
        </w:rPr>
        <w:t>ă</w:t>
      </w:r>
      <w:r w:rsidRPr="0059532F">
        <w:rPr>
          <w:rFonts w:ascii="Arial" w:hAnsi="Arial" w:cs="Arial"/>
          <w:lang w:val="ro-RO"/>
        </w:rPr>
        <w:t xml:space="preserve"> folosirea unei plaje deja ob</w:t>
      </w:r>
      <w:r w:rsidR="00FE6DB4" w:rsidRPr="0059532F">
        <w:rPr>
          <w:rFonts w:ascii="Arial" w:hAnsi="Arial" w:cs="Arial"/>
          <w:lang w:val="ro-RO"/>
        </w:rPr>
        <w:t>ţ</w:t>
      </w:r>
      <w:r w:rsidRPr="0059532F">
        <w:rPr>
          <w:rFonts w:ascii="Arial" w:hAnsi="Arial" w:cs="Arial"/>
          <w:lang w:val="ro-RO"/>
        </w:rPr>
        <w:t>inute - Partea care dore</w:t>
      </w:r>
      <w:r w:rsidR="00FE6DB4" w:rsidRPr="0059532F">
        <w:rPr>
          <w:rFonts w:ascii="Arial" w:hAnsi="Arial" w:cs="Arial"/>
          <w:lang w:val="ro-RO"/>
        </w:rPr>
        <w:t>ş</w:t>
      </w:r>
      <w:r w:rsidRPr="0059532F">
        <w:rPr>
          <w:rFonts w:ascii="Arial" w:hAnsi="Arial" w:cs="Arial"/>
          <w:lang w:val="ro-RO"/>
        </w:rPr>
        <w:t xml:space="preserve">te implementarea </w:t>
      </w:r>
      <w:r w:rsidR="00FE6DB4" w:rsidRPr="0059532F">
        <w:rPr>
          <w:rFonts w:ascii="Arial" w:hAnsi="Arial" w:cs="Arial"/>
          <w:lang w:val="ro-RO"/>
        </w:rPr>
        <w:t>î</w:t>
      </w:r>
      <w:r w:rsidRPr="0059532F">
        <w:rPr>
          <w:rFonts w:ascii="Arial" w:hAnsi="Arial" w:cs="Arial"/>
          <w:lang w:val="ro-RO"/>
        </w:rPr>
        <w:t xml:space="preserve">n Acord a unei plaje noi va solicita </w:t>
      </w:r>
      <w:r w:rsidR="00FE6DB4" w:rsidRPr="0059532F">
        <w:rPr>
          <w:rFonts w:ascii="Arial" w:hAnsi="Arial" w:cs="Arial"/>
          <w:lang w:val="ro-RO"/>
        </w:rPr>
        <w:t>î</w:t>
      </w:r>
      <w:r w:rsidRPr="0059532F">
        <w:rPr>
          <w:rFonts w:ascii="Arial" w:hAnsi="Arial" w:cs="Arial"/>
          <w:lang w:val="ro-RO"/>
        </w:rPr>
        <w:t xml:space="preserve">n scris celeilalte </w:t>
      </w:r>
      <w:r w:rsidR="00004106" w:rsidRPr="0059532F">
        <w:rPr>
          <w:rFonts w:ascii="Arial" w:hAnsi="Arial" w:cs="Arial"/>
          <w:lang w:val="ro-RO"/>
        </w:rPr>
        <w:t>Părţi</w:t>
      </w:r>
      <w:r w:rsidRPr="0059532F">
        <w:rPr>
          <w:rFonts w:ascii="Arial" w:hAnsi="Arial" w:cs="Arial"/>
          <w:lang w:val="ro-RO"/>
        </w:rPr>
        <w:t xml:space="preserve"> acest lucru, </w:t>
      </w:r>
      <w:r w:rsidR="00FE6DB4" w:rsidRPr="0059532F">
        <w:rPr>
          <w:rFonts w:ascii="Arial" w:hAnsi="Arial" w:cs="Arial"/>
          <w:lang w:val="ro-RO"/>
        </w:rPr>
        <w:t>î</w:t>
      </w:r>
      <w:r w:rsidRPr="0059532F">
        <w:rPr>
          <w:rFonts w:ascii="Arial" w:hAnsi="Arial" w:cs="Arial"/>
          <w:lang w:val="ro-RO"/>
        </w:rPr>
        <w:t>n conformitate cu prevederile art</w:t>
      </w:r>
      <w:r w:rsidR="006F42D1" w:rsidRPr="0059532F">
        <w:rPr>
          <w:rFonts w:ascii="Arial" w:hAnsi="Arial" w:cs="Arial"/>
          <w:lang w:val="ro-RO"/>
        </w:rPr>
        <w:t>.</w:t>
      </w:r>
      <w:r w:rsidRPr="0059532F">
        <w:rPr>
          <w:rFonts w:ascii="Arial" w:hAnsi="Arial" w:cs="Arial"/>
          <w:lang w:val="ro-RO"/>
        </w:rPr>
        <w:t xml:space="preserve"> 2</w:t>
      </w:r>
      <w:r w:rsidR="00E03C32" w:rsidRPr="0059532F">
        <w:rPr>
          <w:rFonts w:ascii="Arial" w:hAnsi="Arial" w:cs="Arial"/>
          <w:lang w:val="ro-RO"/>
        </w:rPr>
        <w:t>5</w:t>
      </w:r>
      <w:r w:rsidRPr="0059532F">
        <w:rPr>
          <w:rFonts w:ascii="Arial" w:hAnsi="Arial" w:cs="Arial"/>
          <w:lang w:val="ro-RO"/>
        </w:rPr>
        <w:t>, urm</w:t>
      </w:r>
      <w:r w:rsidR="00FE6DB4" w:rsidRPr="0059532F">
        <w:rPr>
          <w:rFonts w:ascii="Arial" w:hAnsi="Arial" w:cs="Arial"/>
          <w:lang w:val="ro-RO"/>
        </w:rPr>
        <w:t>â</w:t>
      </w:r>
      <w:r w:rsidRPr="0059532F">
        <w:rPr>
          <w:rFonts w:ascii="Arial" w:hAnsi="Arial" w:cs="Arial"/>
          <w:lang w:val="ro-RO"/>
        </w:rPr>
        <w:t>nd ca Acordul s</w:t>
      </w:r>
      <w:r w:rsidR="00FE6DB4" w:rsidRPr="0059532F">
        <w:rPr>
          <w:rFonts w:ascii="Arial" w:hAnsi="Arial" w:cs="Arial"/>
          <w:lang w:val="ro-RO"/>
        </w:rPr>
        <w:t>ă</w:t>
      </w:r>
      <w:r w:rsidRPr="0059532F">
        <w:rPr>
          <w:rFonts w:ascii="Arial" w:hAnsi="Arial" w:cs="Arial"/>
          <w:lang w:val="ro-RO"/>
        </w:rPr>
        <w:t xml:space="preserve"> fie modificat prin acordul scris al P</w:t>
      </w:r>
      <w:r w:rsidR="00FE6DB4" w:rsidRPr="0059532F">
        <w:rPr>
          <w:rFonts w:ascii="Arial" w:hAnsi="Arial" w:cs="Arial"/>
          <w:lang w:val="ro-RO"/>
        </w:rPr>
        <w:t>ă</w:t>
      </w:r>
      <w:r w:rsidRPr="0059532F">
        <w:rPr>
          <w:rFonts w:ascii="Arial" w:hAnsi="Arial" w:cs="Arial"/>
          <w:lang w:val="ro-RO"/>
        </w:rPr>
        <w:t>r</w:t>
      </w:r>
      <w:r w:rsidR="00FE6DB4" w:rsidRPr="0059532F">
        <w:rPr>
          <w:rFonts w:ascii="Arial" w:hAnsi="Arial" w:cs="Arial"/>
          <w:lang w:val="ro-RO"/>
        </w:rPr>
        <w:t>ţ</w:t>
      </w:r>
      <w:r w:rsidRPr="0059532F">
        <w:rPr>
          <w:rFonts w:ascii="Arial" w:hAnsi="Arial" w:cs="Arial"/>
          <w:lang w:val="ro-RO"/>
        </w:rPr>
        <w:t>ilor.</w:t>
      </w:r>
      <w:bookmarkEnd w:id="21"/>
    </w:p>
    <w:p w14:paraId="30EAD69A" w14:textId="77777777" w:rsidR="003A2E2A" w:rsidRPr="0059532F" w:rsidRDefault="003A2E2A" w:rsidP="00D27514">
      <w:pPr>
        <w:jc w:val="both"/>
        <w:rPr>
          <w:rFonts w:ascii="Arial" w:hAnsi="Arial" w:cs="Arial"/>
          <w:lang w:val="ro-RO"/>
        </w:rPr>
      </w:pPr>
    </w:p>
    <w:p w14:paraId="3C378CD7" w14:textId="77777777" w:rsidR="003A2E2A" w:rsidRPr="0059532F" w:rsidRDefault="003A2E2A" w:rsidP="00085DCA">
      <w:pPr>
        <w:numPr>
          <w:ilvl w:val="2"/>
          <w:numId w:val="12"/>
        </w:numPr>
        <w:tabs>
          <w:tab w:val="clear" w:pos="720"/>
          <w:tab w:val="num" w:pos="1418"/>
        </w:tabs>
        <w:ind w:left="1418" w:hanging="709"/>
        <w:jc w:val="both"/>
        <w:rPr>
          <w:rFonts w:ascii="Arial" w:hAnsi="Arial" w:cs="Arial"/>
          <w:lang w:val="ro-RO"/>
        </w:rPr>
      </w:pPr>
      <w:bookmarkStart w:id="22" w:name="_Ref205866027"/>
      <w:r w:rsidRPr="0059532F">
        <w:rPr>
          <w:rFonts w:ascii="Arial" w:hAnsi="Arial" w:cs="Arial"/>
          <w:lang w:val="ro-RO"/>
        </w:rPr>
        <w:t>Dac</w:t>
      </w:r>
      <w:r w:rsidR="00FE6DB4" w:rsidRPr="0059532F">
        <w:rPr>
          <w:rFonts w:ascii="Arial" w:hAnsi="Arial" w:cs="Arial"/>
          <w:lang w:val="ro-RO"/>
        </w:rPr>
        <w:t>ă</w:t>
      </w:r>
      <w:r w:rsidRPr="0059532F">
        <w:rPr>
          <w:rFonts w:ascii="Arial" w:hAnsi="Arial" w:cs="Arial"/>
          <w:lang w:val="ro-RO"/>
        </w:rPr>
        <w:t xml:space="preserve"> </w:t>
      </w:r>
      <w:r w:rsidR="00FE6DB4" w:rsidRPr="0059532F">
        <w:rPr>
          <w:rFonts w:ascii="Arial" w:hAnsi="Arial" w:cs="Arial"/>
          <w:lang w:val="ro-RO"/>
        </w:rPr>
        <w:t>Părţile</w:t>
      </w:r>
      <w:r w:rsidRPr="0059532F">
        <w:rPr>
          <w:rFonts w:ascii="Arial" w:hAnsi="Arial" w:cs="Arial"/>
          <w:lang w:val="ro-RO"/>
        </w:rPr>
        <w:t xml:space="preserve"> convin ca o plaj</w:t>
      </w:r>
      <w:r w:rsidR="00FE6DB4" w:rsidRPr="0059532F">
        <w:rPr>
          <w:rFonts w:ascii="Arial" w:hAnsi="Arial" w:cs="Arial"/>
          <w:lang w:val="ro-RO"/>
        </w:rPr>
        <w:t>ă</w:t>
      </w:r>
      <w:r w:rsidRPr="0059532F">
        <w:rPr>
          <w:rFonts w:ascii="Arial" w:hAnsi="Arial" w:cs="Arial"/>
          <w:lang w:val="ro-RO"/>
        </w:rPr>
        <w:t xml:space="preserve"> de </w:t>
      </w:r>
      <w:r w:rsidR="004A15E9" w:rsidRPr="0059532F">
        <w:rPr>
          <w:rFonts w:ascii="Arial" w:hAnsi="Arial" w:cs="Arial"/>
          <w:lang w:val="ro-RO"/>
        </w:rPr>
        <w:t>numerotaţie</w:t>
      </w:r>
      <w:r w:rsidRPr="0059532F">
        <w:rPr>
          <w:rFonts w:ascii="Arial" w:hAnsi="Arial" w:cs="Arial"/>
          <w:lang w:val="ro-RO"/>
        </w:rPr>
        <w:t xml:space="preserve"> să fie asociat</w:t>
      </w:r>
      <w:r w:rsidR="00FE6DB4" w:rsidRPr="0059532F">
        <w:rPr>
          <w:rFonts w:ascii="Arial" w:hAnsi="Arial" w:cs="Arial"/>
          <w:lang w:val="ro-RO"/>
        </w:rPr>
        <w:t>ă</w:t>
      </w:r>
      <w:r w:rsidRPr="0059532F">
        <w:rPr>
          <w:rFonts w:ascii="Arial" w:hAnsi="Arial" w:cs="Arial"/>
          <w:lang w:val="ro-RO"/>
        </w:rPr>
        <w:t xml:space="preserve"> unui serviciu deja </w:t>
      </w:r>
      <w:r w:rsidR="006F42D1" w:rsidRPr="0059532F">
        <w:rPr>
          <w:rFonts w:ascii="Arial" w:hAnsi="Arial" w:cs="Arial"/>
          <w:lang w:val="ro-RO"/>
        </w:rPr>
        <w:t>e</w:t>
      </w:r>
      <w:r w:rsidRPr="0059532F">
        <w:rPr>
          <w:rFonts w:ascii="Arial" w:hAnsi="Arial" w:cs="Arial"/>
          <w:lang w:val="ro-RO"/>
        </w:rPr>
        <w:t>xistent</w:t>
      </w:r>
      <w:r w:rsidR="006F42D1" w:rsidRPr="0059532F">
        <w:rPr>
          <w:rFonts w:ascii="Arial" w:hAnsi="Arial" w:cs="Arial"/>
          <w:lang w:val="ro-RO"/>
        </w:rPr>
        <w:t xml:space="preserve"> </w:t>
      </w:r>
      <w:r w:rsidR="00FE4F17" w:rsidRPr="0059532F">
        <w:rPr>
          <w:rFonts w:ascii="Arial" w:hAnsi="Arial" w:cs="Arial"/>
          <w:lang w:val="ro-RO"/>
        </w:rPr>
        <w:t>P</w:t>
      </w:r>
      <w:r w:rsidR="0026083D" w:rsidRPr="0059532F">
        <w:rPr>
          <w:rFonts w:ascii="Arial" w:hAnsi="Arial" w:cs="Arial"/>
          <w:lang w:val="ro-RO"/>
        </w:rPr>
        <w:t>artea solicitată va activa si testa respectiva plajă de numerotaţie în termen de cel mult 2</w:t>
      </w:r>
      <w:r w:rsidR="00772A93" w:rsidRPr="0059532F">
        <w:rPr>
          <w:rFonts w:ascii="Arial" w:hAnsi="Arial" w:cs="Arial"/>
          <w:lang w:val="ro-RO"/>
        </w:rPr>
        <w:t xml:space="preserve">5 de zile lucratoare </w:t>
      </w:r>
      <w:r w:rsidR="0026083D" w:rsidRPr="0059532F">
        <w:rPr>
          <w:rFonts w:ascii="Arial" w:hAnsi="Arial" w:cs="Arial"/>
          <w:lang w:val="ro-RO"/>
        </w:rPr>
        <w:t xml:space="preserve"> de la </w:t>
      </w:r>
      <w:r w:rsidR="00772A93" w:rsidRPr="0059532F">
        <w:rPr>
          <w:rFonts w:ascii="Arial" w:hAnsi="Arial" w:cs="Arial"/>
          <w:lang w:val="ro-RO"/>
        </w:rPr>
        <w:t xml:space="preserve">data semnarii de catre ambele Parti a actului aditional la Acord care reglementeaza aceasta modificare. </w:t>
      </w:r>
      <w:r w:rsidR="0026083D" w:rsidRPr="0059532F">
        <w:rPr>
          <w:rFonts w:ascii="Arial" w:hAnsi="Arial" w:cs="Arial"/>
          <w:lang w:val="ro-RO"/>
        </w:rPr>
        <w:t>Părţile pot conveni de comun acord prelungirea sau micsorarea perioadei de implementare</w:t>
      </w:r>
      <w:r w:rsidR="0030725E" w:rsidRPr="0059532F">
        <w:rPr>
          <w:rFonts w:ascii="Arial" w:hAnsi="Arial" w:cs="Arial"/>
          <w:lang w:val="ro-RO"/>
        </w:rPr>
        <w:t>, respectiv testarea noii plaje</w:t>
      </w:r>
      <w:r w:rsidR="00E44F8F" w:rsidRPr="0059532F">
        <w:rPr>
          <w:rFonts w:ascii="Arial" w:hAnsi="Arial" w:cs="Arial"/>
          <w:lang w:val="ro-RO"/>
        </w:rPr>
        <w:t xml:space="preserve">. </w:t>
      </w:r>
      <w:r w:rsidR="00FE6DB4" w:rsidRPr="0059532F">
        <w:rPr>
          <w:rFonts w:ascii="Arial" w:hAnsi="Arial" w:cs="Arial"/>
          <w:lang w:val="ro-RO"/>
        </w:rPr>
        <w:t>Părţile</w:t>
      </w:r>
      <w:r w:rsidRPr="0059532F">
        <w:rPr>
          <w:rFonts w:ascii="Arial" w:hAnsi="Arial" w:cs="Arial"/>
          <w:lang w:val="ro-RO"/>
        </w:rPr>
        <w:t xml:space="preserve"> vor </w:t>
      </w:r>
      <w:r w:rsidR="00FE6DB4" w:rsidRPr="0059532F">
        <w:rPr>
          <w:rFonts w:ascii="Arial" w:hAnsi="Arial" w:cs="Arial"/>
          <w:lang w:val="ro-RO"/>
        </w:rPr>
        <w:t>î</w:t>
      </w:r>
      <w:r w:rsidRPr="0059532F">
        <w:rPr>
          <w:rFonts w:ascii="Arial" w:hAnsi="Arial" w:cs="Arial"/>
          <w:lang w:val="ro-RO"/>
        </w:rPr>
        <w:t xml:space="preserve">ncheia un </w:t>
      </w:r>
      <w:r w:rsidR="00FE4F17" w:rsidRPr="0059532F">
        <w:rPr>
          <w:rFonts w:ascii="Arial" w:hAnsi="Arial" w:cs="Arial"/>
          <w:lang w:val="ro-RO"/>
        </w:rPr>
        <w:t>a</w:t>
      </w:r>
      <w:r w:rsidRPr="0059532F">
        <w:rPr>
          <w:rFonts w:ascii="Arial" w:hAnsi="Arial" w:cs="Arial"/>
          <w:lang w:val="ro-RO"/>
        </w:rPr>
        <w:t xml:space="preserve">ct </w:t>
      </w:r>
      <w:r w:rsidR="00FE4F17" w:rsidRPr="0059532F">
        <w:rPr>
          <w:rFonts w:ascii="Arial" w:hAnsi="Arial" w:cs="Arial"/>
          <w:lang w:val="ro-RO"/>
        </w:rPr>
        <w:t>a</w:t>
      </w:r>
      <w:r w:rsidRPr="0059532F">
        <w:rPr>
          <w:rFonts w:ascii="Arial" w:hAnsi="Arial" w:cs="Arial"/>
          <w:lang w:val="ro-RO"/>
        </w:rPr>
        <w:t>di</w:t>
      </w:r>
      <w:r w:rsidR="00FE6DB4" w:rsidRPr="0059532F">
        <w:rPr>
          <w:rFonts w:ascii="Arial" w:hAnsi="Arial" w:cs="Arial"/>
          <w:lang w:val="ro-RO"/>
        </w:rPr>
        <w:t>ţ</w:t>
      </w:r>
      <w:r w:rsidRPr="0059532F">
        <w:rPr>
          <w:rFonts w:ascii="Arial" w:hAnsi="Arial" w:cs="Arial"/>
          <w:lang w:val="ro-RO"/>
        </w:rPr>
        <w:t>ional prin care se agreeaz</w:t>
      </w:r>
      <w:r w:rsidR="00FE6DB4" w:rsidRPr="0059532F">
        <w:rPr>
          <w:rFonts w:ascii="Arial" w:hAnsi="Arial" w:cs="Arial"/>
          <w:lang w:val="ro-RO"/>
        </w:rPr>
        <w:t>ă</w:t>
      </w:r>
      <w:r w:rsidRPr="0059532F">
        <w:rPr>
          <w:rFonts w:ascii="Arial" w:hAnsi="Arial" w:cs="Arial"/>
          <w:lang w:val="ro-RO"/>
        </w:rPr>
        <w:t xml:space="preserve"> aceast</w:t>
      </w:r>
      <w:r w:rsidR="00FE6DB4" w:rsidRPr="0059532F">
        <w:rPr>
          <w:rFonts w:ascii="Arial" w:hAnsi="Arial" w:cs="Arial"/>
          <w:lang w:val="ro-RO"/>
        </w:rPr>
        <w:t>ă</w:t>
      </w:r>
      <w:r w:rsidRPr="0059532F">
        <w:rPr>
          <w:rFonts w:ascii="Arial" w:hAnsi="Arial" w:cs="Arial"/>
          <w:lang w:val="ro-RO"/>
        </w:rPr>
        <w:t xml:space="preserve"> modificare </w:t>
      </w:r>
      <w:r w:rsidR="00FE6DB4" w:rsidRPr="0059532F">
        <w:rPr>
          <w:rFonts w:ascii="Arial" w:hAnsi="Arial" w:cs="Arial"/>
          <w:lang w:val="ro-RO"/>
        </w:rPr>
        <w:t>î</w:t>
      </w:r>
      <w:r w:rsidRPr="0059532F">
        <w:rPr>
          <w:rFonts w:ascii="Arial" w:hAnsi="Arial" w:cs="Arial"/>
          <w:lang w:val="ro-RO"/>
        </w:rPr>
        <w:t>n termen de</w:t>
      </w:r>
      <w:r w:rsidR="0030725E" w:rsidRPr="0059532F">
        <w:rPr>
          <w:rFonts w:ascii="Arial" w:hAnsi="Arial" w:cs="Arial"/>
          <w:lang w:val="ro-RO"/>
        </w:rPr>
        <w:t xml:space="preserve"> cel mult </w:t>
      </w:r>
      <w:r w:rsidRPr="0059532F">
        <w:rPr>
          <w:rFonts w:ascii="Arial" w:hAnsi="Arial" w:cs="Arial"/>
          <w:lang w:val="ro-RO"/>
        </w:rPr>
        <w:t xml:space="preserve"> </w:t>
      </w:r>
      <w:r w:rsidR="00772A93" w:rsidRPr="0059532F">
        <w:rPr>
          <w:rFonts w:ascii="Arial" w:hAnsi="Arial" w:cs="Arial"/>
          <w:lang w:val="ro-RO"/>
        </w:rPr>
        <w:t>25 de zile lucratoare</w:t>
      </w:r>
      <w:r w:rsidRPr="0059532F">
        <w:rPr>
          <w:rFonts w:ascii="Arial" w:hAnsi="Arial" w:cs="Arial"/>
          <w:lang w:val="ro-RO"/>
        </w:rPr>
        <w:t xml:space="preserve"> de la data </w:t>
      </w:r>
      <w:r w:rsidR="00E44F8F" w:rsidRPr="0059532F">
        <w:rPr>
          <w:rFonts w:ascii="Arial" w:hAnsi="Arial" w:cs="Arial"/>
          <w:lang w:val="ro-RO"/>
        </w:rPr>
        <w:t xml:space="preserve">la care </w:t>
      </w:r>
      <w:r w:rsidR="00FE4F17" w:rsidRPr="0059532F">
        <w:rPr>
          <w:rFonts w:ascii="Arial" w:hAnsi="Arial" w:cs="Arial"/>
          <w:lang w:val="ro-RO"/>
        </w:rPr>
        <w:t>P</w:t>
      </w:r>
      <w:r w:rsidR="00E44F8F" w:rsidRPr="0059532F">
        <w:rPr>
          <w:rFonts w:ascii="Arial" w:hAnsi="Arial" w:cs="Arial"/>
          <w:lang w:val="ro-RO"/>
        </w:rPr>
        <w:t xml:space="preserve">artea solicitata a </w:t>
      </w:r>
      <w:r w:rsidR="00A533BD" w:rsidRPr="0059532F">
        <w:rPr>
          <w:rFonts w:ascii="Arial" w:hAnsi="Arial" w:cs="Arial"/>
          <w:lang w:val="ro-RO"/>
        </w:rPr>
        <w:t>primit cererea scrisa a Partii solicitante</w:t>
      </w:r>
      <w:r w:rsidRPr="0059532F">
        <w:rPr>
          <w:rFonts w:ascii="Arial" w:hAnsi="Arial" w:cs="Arial"/>
          <w:lang w:val="ro-RO"/>
        </w:rPr>
        <w:t xml:space="preserve">. </w:t>
      </w:r>
      <w:r w:rsidR="0026083D" w:rsidRPr="0059532F">
        <w:rPr>
          <w:rFonts w:ascii="Arial" w:hAnsi="Arial" w:cs="Arial"/>
          <w:lang w:val="ro-RO"/>
        </w:rPr>
        <w:t>P</w:t>
      </w:r>
      <w:r w:rsidRPr="0059532F">
        <w:rPr>
          <w:rFonts w:ascii="Arial" w:hAnsi="Arial" w:cs="Arial"/>
          <w:lang w:val="ro-RO"/>
        </w:rPr>
        <w:t xml:space="preserve">rin </w:t>
      </w:r>
      <w:r w:rsidR="00FE4F17" w:rsidRPr="0059532F">
        <w:rPr>
          <w:rFonts w:ascii="Arial" w:hAnsi="Arial" w:cs="Arial"/>
          <w:lang w:val="ro-RO"/>
        </w:rPr>
        <w:t>a</w:t>
      </w:r>
      <w:r w:rsidRPr="0059532F">
        <w:rPr>
          <w:rFonts w:ascii="Arial" w:hAnsi="Arial" w:cs="Arial"/>
          <w:lang w:val="ro-RO"/>
        </w:rPr>
        <w:t xml:space="preserve">ctul </w:t>
      </w:r>
      <w:r w:rsidR="00FE4F17" w:rsidRPr="0059532F">
        <w:rPr>
          <w:rFonts w:ascii="Arial" w:hAnsi="Arial" w:cs="Arial"/>
          <w:lang w:val="ro-RO"/>
        </w:rPr>
        <w:t>a</w:t>
      </w:r>
      <w:r w:rsidRPr="0059532F">
        <w:rPr>
          <w:rFonts w:ascii="Arial" w:hAnsi="Arial" w:cs="Arial"/>
          <w:lang w:val="ro-RO"/>
        </w:rPr>
        <w:t>diţional menţionat se poate stabili un termen de implementare care prevalează faţă de cel implicit, menţionat în prezentul paragraf.</w:t>
      </w:r>
      <w:bookmarkEnd w:id="22"/>
    </w:p>
    <w:p w14:paraId="3A22E51B" w14:textId="77777777" w:rsidR="003A2E2A" w:rsidRPr="0059532F" w:rsidRDefault="003A2E2A" w:rsidP="00D27514">
      <w:pPr>
        <w:ind w:left="540"/>
        <w:jc w:val="both"/>
        <w:rPr>
          <w:rFonts w:ascii="Arial" w:hAnsi="Arial" w:cs="Arial"/>
          <w:lang w:val="ro-RO"/>
        </w:rPr>
      </w:pPr>
    </w:p>
    <w:p w14:paraId="67BBFDD8" w14:textId="77777777" w:rsidR="003A2E2A" w:rsidRPr="0059532F" w:rsidRDefault="00FE6DB4" w:rsidP="00085DCA">
      <w:pPr>
        <w:numPr>
          <w:ilvl w:val="2"/>
          <w:numId w:val="12"/>
        </w:numPr>
        <w:tabs>
          <w:tab w:val="clear" w:pos="720"/>
          <w:tab w:val="num" w:pos="1418"/>
        </w:tabs>
        <w:ind w:left="1418" w:hanging="709"/>
        <w:jc w:val="both"/>
        <w:rPr>
          <w:rFonts w:ascii="Arial" w:hAnsi="Arial" w:cs="Arial"/>
          <w:lang w:val="ro-RO"/>
        </w:rPr>
      </w:pPr>
      <w:bookmarkStart w:id="23" w:name="_Ref238817035"/>
      <w:r w:rsidRPr="0059532F">
        <w:rPr>
          <w:rFonts w:ascii="Arial" w:hAnsi="Arial" w:cs="Arial"/>
          <w:lang w:val="ro-RO"/>
        </w:rPr>
        <w:t>Î</w:t>
      </w:r>
      <w:r w:rsidR="003A2E2A" w:rsidRPr="0059532F">
        <w:rPr>
          <w:rFonts w:ascii="Arial" w:hAnsi="Arial" w:cs="Arial"/>
          <w:lang w:val="ro-RO"/>
        </w:rPr>
        <w:t xml:space="preserve">n cazul </w:t>
      </w:r>
      <w:r w:rsidRPr="0059532F">
        <w:rPr>
          <w:rFonts w:ascii="Arial" w:hAnsi="Arial" w:cs="Arial"/>
          <w:lang w:val="ro-RO"/>
        </w:rPr>
        <w:t>î</w:t>
      </w:r>
      <w:r w:rsidR="003A2E2A" w:rsidRPr="0059532F">
        <w:rPr>
          <w:rFonts w:ascii="Arial" w:hAnsi="Arial" w:cs="Arial"/>
          <w:lang w:val="ro-RO"/>
        </w:rPr>
        <w:t xml:space="preserve">n care </w:t>
      </w:r>
      <w:r w:rsidRPr="0059532F">
        <w:rPr>
          <w:rFonts w:ascii="Arial" w:hAnsi="Arial" w:cs="Arial"/>
          <w:lang w:val="ro-RO"/>
        </w:rPr>
        <w:t>Părţile</w:t>
      </w:r>
      <w:r w:rsidR="003A2E2A" w:rsidRPr="0059532F">
        <w:rPr>
          <w:rFonts w:ascii="Arial" w:hAnsi="Arial" w:cs="Arial"/>
          <w:lang w:val="ro-RO"/>
        </w:rPr>
        <w:t xml:space="preserve"> convin ca o plaj</w:t>
      </w:r>
      <w:r w:rsidRPr="0059532F">
        <w:rPr>
          <w:rFonts w:ascii="Arial" w:hAnsi="Arial" w:cs="Arial"/>
          <w:lang w:val="ro-RO"/>
        </w:rPr>
        <w:t>ă</w:t>
      </w:r>
      <w:r w:rsidR="003A2E2A" w:rsidRPr="0059532F">
        <w:rPr>
          <w:rFonts w:ascii="Arial" w:hAnsi="Arial" w:cs="Arial"/>
          <w:lang w:val="ro-RO"/>
        </w:rPr>
        <w:t xml:space="preserve"> de </w:t>
      </w:r>
      <w:r w:rsidR="004A15E9" w:rsidRPr="0059532F">
        <w:rPr>
          <w:rFonts w:ascii="Arial" w:hAnsi="Arial" w:cs="Arial"/>
          <w:lang w:val="ro-RO"/>
        </w:rPr>
        <w:t>numerotaţie</w:t>
      </w:r>
      <w:r w:rsidR="003A2E2A" w:rsidRPr="0059532F">
        <w:rPr>
          <w:rFonts w:ascii="Arial" w:hAnsi="Arial" w:cs="Arial"/>
          <w:lang w:val="ro-RO"/>
        </w:rPr>
        <w:t xml:space="preserve"> s</w:t>
      </w:r>
      <w:r w:rsidRPr="0059532F">
        <w:rPr>
          <w:rFonts w:ascii="Arial" w:hAnsi="Arial" w:cs="Arial"/>
          <w:lang w:val="ro-RO"/>
        </w:rPr>
        <w:t>ă</w:t>
      </w:r>
      <w:r w:rsidR="003A2E2A" w:rsidRPr="0059532F">
        <w:rPr>
          <w:rFonts w:ascii="Arial" w:hAnsi="Arial" w:cs="Arial"/>
          <w:lang w:val="ro-RO"/>
        </w:rPr>
        <w:t xml:space="preserve"> fie asociat</w:t>
      </w:r>
      <w:r w:rsidRPr="0059532F">
        <w:rPr>
          <w:rFonts w:ascii="Arial" w:hAnsi="Arial" w:cs="Arial"/>
          <w:lang w:val="ro-RO"/>
        </w:rPr>
        <w:t>ă</w:t>
      </w:r>
      <w:r w:rsidR="003A2E2A" w:rsidRPr="0059532F">
        <w:rPr>
          <w:rFonts w:ascii="Arial" w:hAnsi="Arial" w:cs="Arial"/>
          <w:lang w:val="ro-RO"/>
        </w:rPr>
        <w:t xml:space="preserve"> unui nou serviciu de interconectare, </w:t>
      </w:r>
      <w:r w:rsidRPr="0059532F">
        <w:rPr>
          <w:rFonts w:ascii="Arial" w:hAnsi="Arial" w:cs="Arial"/>
          <w:lang w:val="ro-RO"/>
        </w:rPr>
        <w:t>Părţile</w:t>
      </w:r>
      <w:r w:rsidR="003A2E2A" w:rsidRPr="0059532F">
        <w:rPr>
          <w:rFonts w:ascii="Arial" w:hAnsi="Arial" w:cs="Arial"/>
          <w:lang w:val="ro-RO"/>
        </w:rPr>
        <w:t xml:space="preserve"> vor </w:t>
      </w:r>
      <w:r w:rsidRPr="0059532F">
        <w:rPr>
          <w:rFonts w:ascii="Arial" w:hAnsi="Arial" w:cs="Arial"/>
          <w:lang w:val="ro-RO"/>
        </w:rPr>
        <w:t>î</w:t>
      </w:r>
      <w:r w:rsidR="003A2E2A" w:rsidRPr="0059532F">
        <w:rPr>
          <w:rFonts w:ascii="Arial" w:hAnsi="Arial" w:cs="Arial"/>
          <w:lang w:val="ro-RO"/>
        </w:rPr>
        <w:t xml:space="preserve">ncheia un </w:t>
      </w:r>
      <w:r w:rsidR="00FE4F17" w:rsidRPr="0059532F">
        <w:rPr>
          <w:rFonts w:ascii="Arial" w:hAnsi="Arial" w:cs="Arial"/>
          <w:lang w:val="ro-RO"/>
        </w:rPr>
        <w:t>a</w:t>
      </w:r>
      <w:r w:rsidR="003A2E2A" w:rsidRPr="0059532F">
        <w:rPr>
          <w:rFonts w:ascii="Arial" w:hAnsi="Arial" w:cs="Arial"/>
          <w:lang w:val="ro-RO"/>
        </w:rPr>
        <w:t xml:space="preserve">ct </w:t>
      </w:r>
      <w:r w:rsidR="00FE4F17" w:rsidRPr="0059532F">
        <w:rPr>
          <w:rFonts w:ascii="Arial" w:hAnsi="Arial" w:cs="Arial"/>
          <w:lang w:val="ro-RO"/>
        </w:rPr>
        <w:t>a</w:t>
      </w:r>
      <w:r w:rsidR="003A2E2A" w:rsidRPr="0059532F">
        <w:rPr>
          <w:rFonts w:ascii="Arial" w:hAnsi="Arial" w:cs="Arial"/>
          <w:lang w:val="ro-RO"/>
        </w:rPr>
        <w:t>di</w:t>
      </w:r>
      <w:r w:rsidRPr="0059532F">
        <w:rPr>
          <w:rFonts w:ascii="Arial" w:hAnsi="Arial" w:cs="Arial"/>
          <w:lang w:val="ro-RO"/>
        </w:rPr>
        <w:t>ţ</w:t>
      </w:r>
      <w:r w:rsidR="003A2E2A" w:rsidRPr="0059532F">
        <w:rPr>
          <w:rFonts w:ascii="Arial" w:hAnsi="Arial" w:cs="Arial"/>
          <w:lang w:val="ro-RO"/>
        </w:rPr>
        <w:t xml:space="preserve">ional pentru implementarea </w:t>
      </w:r>
      <w:r w:rsidRPr="0059532F">
        <w:rPr>
          <w:rFonts w:ascii="Arial" w:hAnsi="Arial" w:cs="Arial"/>
          <w:lang w:val="ro-RO"/>
        </w:rPr>
        <w:t>ş</w:t>
      </w:r>
      <w:r w:rsidR="003A2E2A" w:rsidRPr="0059532F">
        <w:rPr>
          <w:rFonts w:ascii="Arial" w:hAnsi="Arial" w:cs="Arial"/>
          <w:lang w:val="ro-RO"/>
        </w:rPr>
        <w:t xml:space="preserve">i definirea noului serviciu, </w:t>
      </w:r>
      <w:r w:rsidRPr="0059532F">
        <w:rPr>
          <w:rFonts w:ascii="Arial" w:hAnsi="Arial" w:cs="Arial"/>
          <w:lang w:val="ro-RO"/>
        </w:rPr>
        <w:t>ş</w:t>
      </w:r>
      <w:r w:rsidR="003A2E2A" w:rsidRPr="0059532F">
        <w:rPr>
          <w:rFonts w:ascii="Arial" w:hAnsi="Arial" w:cs="Arial"/>
          <w:lang w:val="ro-RO"/>
        </w:rPr>
        <w:t xml:space="preserve">i se va actualiza Anexa 4 </w:t>
      </w:r>
      <w:r w:rsidRPr="0059532F">
        <w:rPr>
          <w:rFonts w:ascii="Arial" w:hAnsi="Arial" w:cs="Arial"/>
          <w:lang w:val="ro-RO"/>
        </w:rPr>
        <w:t>î</w:t>
      </w:r>
      <w:r w:rsidR="003A2E2A" w:rsidRPr="0059532F">
        <w:rPr>
          <w:rFonts w:ascii="Arial" w:hAnsi="Arial" w:cs="Arial"/>
          <w:lang w:val="ro-RO"/>
        </w:rPr>
        <w:t>n consecin</w:t>
      </w:r>
      <w:r w:rsidRPr="0059532F">
        <w:rPr>
          <w:rFonts w:ascii="Arial" w:hAnsi="Arial" w:cs="Arial"/>
          <w:lang w:val="ro-RO"/>
        </w:rPr>
        <w:t>ţă</w:t>
      </w:r>
      <w:r w:rsidR="003A2E2A" w:rsidRPr="0059532F">
        <w:rPr>
          <w:rFonts w:ascii="Arial" w:hAnsi="Arial" w:cs="Arial"/>
          <w:lang w:val="ro-RO"/>
        </w:rPr>
        <w:t>.</w:t>
      </w:r>
      <w:bookmarkEnd w:id="23"/>
      <w:r w:rsidR="003A2E2A" w:rsidRPr="0059532F">
        <w:rPr>
          <w:rFonts w:ascii="Arial" w:hAnsi="Arial" w:cs="Arial"/>
          <w:lang w:val="ro-RO"/>
        </w:rPr>
        <w:t xml:space="preserve"> </w:t>
      </w:r>
    </w:p>
    <w:p w14:paraId="32063AC9" w14:textId="77777777" w:rsidR="00D06C1D" w:rsidRPr="0059532F" w:rsidRDefault="00D06C1D" w:rsidP="00D27514">
      <w:pPr>
        <w:pStyle w:val="BodyText"/>
        <w:rPr>
          <w:rFonts w:cs="Arial"/>
          <w:sz w:val="20"/>
          <w:lang w:val="ro-RO"/>
        </w:rPr>
      </w:pPr>
    </w:p>
    <w:p w14:paraId="3409F967" w14:textId="77777777" w:rsidR="00D06C1D" w:rsidRPr="0059532F" w:rsidRDefault="00D06C1D" w:rsidP="00085DCA">
      <w:pPr>
        <w:numPr>
          <w:ilvl w:val="1"/>
          <w:numId w:val="12"/>
        </w:numPr>
        <w:tabs>
          <w:tab w:val="clear" w:pos="540"/>
          <w:tab w:val="num" w:pos="709"/>
        </w:tabs>
        <w:ind w:left="709" w:hanging="709"/>
        <w:jc w:val="both"/>
        <w:rPr>
          <w:rFonts w:ascii="Arial" w:hAnsi="Arial" w:cs="Arial"/>
          <w:lang w:val="ro-RO"/>
        </w:rPr>
      </w:pPr>
      <w:r w:rsidRPr="0059532F">
        <w:rPr>
          <w:rFonts w:ascii="Arial" w:hAnsi="Arial" w:cs="Arial"/>
          <w:lang w:val="ro-RO"/>
        </w:rPr>
        <w:lastRenderedPageBreak/>
        <w:t>Pe</w:t>
      </w:r>
      <w:r w:rsidR="00BC4C99" w:rsidRPr="0059532F">
        <w:rPr>
          <w:rFonts w:ascii="Arial" w:hAnsi="Arial" w:cs="Arial"/>
          <w:lang w:val="ro-RO"/>
        </w:rPr>
        <w:t>ntru apelurile originate de utilizatorii proprii, f</w:t>
      </w:r>
      <w:r w:rsidR="003A2E2A" w:rsidRPr="0059532F">
        <w:rPr>
          <w:rFonts w:ascii="Arial" w:hAnsi="Arial" w:cs="Arial"/>
          <w:lang w:val="ro-RO"/>
        </w:rPr>
        <w:t>iecare Parte va utiliza numerele alocate prin Licen</w:t>
      </w:r>
      <w:r w:rsidR="00C45965" w:rsidRPr="0059532F">
        <w:rPr>
          <w:rFonts w:ascii="Arial" w:hAnsi="Arial" w:cs="Arial"/>
          <w:lang w:val="ro-RO"/>
        </w:rPr>
        <w:t>ţ</w:t>
      </w:r>
      <w:r w:rsidR="003A2E2A" w:rsidRPr="0059532F">
        <w:rPr>
          <w:rFonts w:ascii="Arial" w:hAnsi="Arial" w:cs="Arial"/>
          <w:lang w:val="ro-RO"/>
        </w:rPr>
        <w:t xml:space="preserve">a de </w:t>
      </w:r>
      <w:r w:rsidR="004A15E9" w:rsidRPr="0059532F">
        <w:rPr>
          <w:rFonts w:ascii="Arial" w:hAnsi="Arial" w:cs="Arial"/>
          <w:lang w:val="ro-RO"/>
        </w:rPr>
        <w:t>numerotaţie</w:t>
      </w:r>
      <w:r w:rsidR="003A2E2A" w:rsidRPr="0059532F">
        <w:rPr>
          <w:rFonts w:ascii="Arial" w:hAnsi="Arial" w:cs="Arial"/>
          <w:lang w:val="ro-RO"/>
        </w:rPr>
        <w:t xml:space="preserve"> de </w:t>
      </w:r>
      <w:r w:rsidR="004A15E9" w:rsidRPr="0059532F">
        <w:rPr>
          <w:rFonts w:ascii="Arial" w:hAnsi="Arial" w:cs="Arial"/>
          <w:lang w:val="ro-RO"/>
        </w:rPr>
        <w:t>către</w:t>
      </w:r>
      <w:r w:rsidR="003A2E2A" w:rsidRPr="0059532F">
        <w:rPr>
          <w:rFonts w:ascii="Arial" w:hAnsi="Arial" w:cs="Arial"/>
          <w:lang w:val="ro-RO"/>
        </w:rPr>
        <w:t xml:space="preserve"> </w:t>
      </w:r>
      <w:r w:rsidR="00191E41" w:rsidRPr="0059532F">
        <w:rPr>
          <w:rFonts w:ascii="Arial" w:hAnsi="Arial" w:cs="Arial"/>
          <w:lang w:val="ro-RO"/>
        </w:rPr>
        <w:t>Autoritatea de Reglementare</w:t>
      </w:r>
      <w:r w:rsidR="003A2E2A" w:rsidRPr="0059532F">
        <w:rPr>
          <w:rFonts w:ascii="Arial" w:hAnsi="Arial" w:cs="Arial"/>
          <w:lang w:val="ro-RO"/>
        </w:rPr>
        <w:t xml:space="preserve"> </w:t>
      </w:r>
      <w:r w:rsidR="00C45965" w:rsidRPr="0059532F">
        <w:rPr>
          <w:rFonts w:ascii="Arial" w:hAnsi="Arial" w:cs="Arial"/>
          <w:lang w:val="ro-RO"/>
        </w:rPr>
        <w:t>î</w:t>
      </w:r>
      <w:r w:rsidR="003A2E2A" w:rsidRPr="0059532F">
        <w:rPr>
          <w:rFonts w:ascii="Arial" w:hAnsi="Arial" w:cs="Arial"/>
          <w:lang w:val="ro-RO"/>
        </w:rPr>
        <w:t>n conformitate cu Planul Na</w:t>
      </w:r>
      <w:r w:rsidR="00C45965" w:rsidRPr="0059532F">
        <w:rPr>
          <w:rFonts w:ascii="Arial" w:hAnsi="Arial" w:cs="Arial"/>
          <w:lang w:val="ro-RO"/>
        </w:rPr>
        <w:t>ţ</w:t>
      </w:r>
      <w:r w:rsidR="003A2E2A" w:rsidRPr="0059532F">
        <w:rPr>
          <w:rFonts w:ascii="Arial" w:hAnsi="Arial" w:cs="Arial"/>
          <w:lang w:val="ro-RO"/>
        </w:rPr>
        <w:t>ional de Numerota</w:t>
      </w:r>
      <w:r w:rsidR="00C45965" w:rsidRPr="0059532F">
        <w:rPr>
          <w:rFonts w:ascii="Arial" w:hAnsi="Arial" w:cs="Arial"/>
          <w:lang w:val="ro-RO"/>
        </w:rPr>
        <w:t>ţ</w:t>
      </w:r>
      <w:r w:rsidR="003A2E2A" w:rsidRPr="0059532F">
        <w:rPr>
          <w:rFonts w:ascii="Arial" w:hAnsi="Arial" w:cs="Arial"/>
          <w:lang w:val="ro-RO"/>
        </w:rPr>
        <w:t>ie</w:t>
      </w:r>
      <w:r w:rsidR="00BC4C99" w:rsidRPr="0059532F">
        <w:rPr>
          <w:rFonts w:ascii="Arial" w:hAnsi="Arial" w:cs="Arial"/>
          <w:lang w:val="ro-RO"/>
        </w:rPr>
        <w:t xml:space="preserve"> sau</w:t>
      </w:r>
      <w:r w:rsidR="002F7BB2" w:rsidRPr="0059532F">
        <w:rPr>
          <w:rFonts w:ascii="Arial" w:hAnsi="Arial" w:cs="Arial"/>
          <w:lang w:val="ro-RO"/>
        </w:rPr>
        <w:t xml:space="preserve"> numere</w:t>
      </w:r>
      <w:r w:rsidR="00BC4C99" w:rsidRPr="0059532F">
        <w:rPr>
          <w:rFonts w:ascii="Arial" w:hAnsi="Arial" w:cs="Arial"/>
          <w:lang w:val="ro-RO"/>
        </w:rPr>
        <w:t>le</w:t>
      </w:r>
      <w:r w:rsidR="002F7BB2" w:rsidRPr="0059532F">
        <w:rPr>
          <w:rFonts w:ascii="Arial" w:hAnsi="Arial" w:cs="Arial"/>
          <w:lang w:val="ro-RO"/>
        </w:rPr>
        <w:t xml:space="preserve"> </w:t>
      </w:r>
      <w:r w:rsidR="00BC4C99" w:rsidRPr="0059532F">
        <w:rPr>
          <w:rFonts w:ascii="Arial" w:hAnsi="Arial" w:cs="Arial"/>
          <w:lang w:val="ro-RO"/>
        </w:rPr>
        <w:t xml:space="preserve">alocate </w:t>
      </w:r>
      <w:r w:rsidR="002F7BB2" w:rsidRPr="0059532F">
        <w:rPr>
          <w:rFonts w:ascii="Arial" w:hAnsi="Arial" w:cs="Arial"/>
          <w:lang w:val="ro-RO"/>
        </w:rPr>
        <w:t xml:space="preserve">altor operatori </w:t>
      </w:r>
      <w:r w:rsidR="00BC4C99" w:rsidRPr="0059532F">
        <w:rPr>
          <w:rFonts w:ascii="Arial" w:hAnsi="Arial" w:cs="Arial"/>
          <w:lang w:val="ro-RO"/>
        </w:rPr>
        <w:t xml:space="preserve">prin LURN şi care au fost </w:t>
      </w:r>
      <w:r w:rsidR="002F7BB2" w:rsidRPr="0059532F">
        <w:rPr>
          <w:rFonts w:ascii="Arial" w:hAnsi="Arial" w:cs="Arial"/>
          <w:lang w:val="ro-RO"/>
        </w:rPr>
        <w:t>portate</w:t>
      </w:r>
      <w:r w:rsidR="00C9776E" w:rsidRPr="0059532F">
        <w:rPr>
          <w:rFonts w:ascii="Arial" w:hAnsi="Arial" w:cs="Arial"/>
          <w:lang w:val="ro-RO"/>
        </w:rPr>
        <w:t xml:space="preserve"> in reteaua Partii</w:t>
      </w:r>
      <w:r w:rsidR="009F4842" w:rsidRPr="0059532F">
        <w:rPr>
          <w:rFonts w:ascii="Arial" w:hAnsi="Arial" w:cs="Arial"/>
          <w:lang w:val="ro-RO"/>
        </w:rPr>
        <w:t xml:space="preserve"> cu exceptia in-roamer-ilor in reteaua </w:t>
      </w:r>
      <w:r w:rsidR="00C752D9" w:rsidRPr="0059532F">
        <w:rPr>
          <w:rFonts w:ascii="Arial" w:hAnsi="Arial" w:cs="Arial"/>
          <w:lang w:val="ro-RO"/>
        </w:rPr>
        <w:t>Telekom Romania Mobile</w:t>
      </w:r>
      <w:r w:rsidR="003A2E2A" w:rsidRPr="0059532F">
        <w:rPr>
          <w:rFonts w:ascii="Arial" w:hAnsi="Arial" w:cs="Arial"/>
          <w:lang w:val="ro-RO"/>
        </w:rPr>
        <w:t xml:space="preserve">. Folosirea de </w:t>
      </w:r>
      <w:r w:rsidR="004A15E9" w:rsidRPr="0059532F">
        <w:rPr>
          <w:rFonts w:ascii="Arial" w:hAnsi="Arial" w:cs="Arial"/>
          <w:lang w:val="ro-RO"/>
        </w:rPr>
        <w:t>către</w:t>
      </w:r>
      <w:r w:rsidR="003A2E2A" w:rsidRPr="0059532F">
        <w:rPr>
          <w:rFonts w:ascii="Arial" w:hAnsi="Arial" w:cs="Arial"/>
          <w:lang w:val="ro-RO"/>
        </w:rPr>
        <w:t xml:space="preserve"> oricare dintre </w:t>
      </w:r>
      <w:r w:rsidR="00004106" w:rsidRPr="0059532F">
        <w:rPr>
          <w:rFonts w:ascii="Arial" w:hAnsi="Arial" w:cs="Arial"/>
          <w:lang w:val="ro-RO"/>
        </w:rPr>
        <w:t>Părţi</w:t>
      </w:r>
      <w:r w:rsidR="003A2E2A" w:rsidRPr="0059532F">
        <w:rPr>
          <w:rFonts w:ascii="Arial" w:hAnsi="Arial" w:cs="Arial"/>
          <w:lang w:val="ro-RO"/>
        </w:rPr>
        <w:t xml:space="preserve"> a numerota</w:t>
      </w:r>
      <w:r w:rsidR="00C45965" w:rsidRPr="0059532F">
        <w:rPr>
          <w:rFonts w:ascii="Arial" w:hAnsi="Arial" w:cs="Arial"/>
          <w:lang w:val="ro-RO"/>
        </w:rPr>
        <w:t>ţ</w:t>
      </w:r>
      <w:r w:rsidR="003A2E2A" w:rsidRPr="0059532F">
        <w:rPr>
          <w:rFonts w:ascii="Arial" w:hAnsi="Arial" w:cs="Arial"/>
          <w:lang w:val="ro-RO"/>
        </w:rPr>
        <w:t>iei alocate ce face obiectul acestui Acord altfel dec</w:t>
      </w:r>
      <w:r w:rsidR="00C45965" w:rsidRPr="0059532F">
        <w:rPr>
          <w:rFonts w:ascii="Arial" w:hAnsi="Arial" w:cs="Arial"/>
          <w:lang w:val="ro-RO"/>
        </w:rPr>
        <w:t>â</w:t>
      </w:r>
      <w:r w:rsidR="003A2E2A" w:rsidRPr="0059532F">
        <w:rPr>
          <w:rFonts w:ascii="Arial" w:hAnsi="Arial" w:cs="Arial"/>
          <w:lang w:val="ro-RO"/>
        </w:rPr>
        <w:t>t este prev</w:t>
      </w:r>
      <w:r w:rsidR="00C45965" w:rsidRPr="0059532F">
        <w:rPr>
          <w:rFonts w:ascii="Arial" w:hAnsi="Arial" w:cs="Arial"/>
          <w:lang w:val="ro-RO"/>
        </w:rPr>
        <w:t>ă</w:t>
      </w:r>
      <w:r w:rsidR="003A2E2A" w:rsidRPr="0059532F">
        <w:rPr>
          <w:rFonts w:ascii="Arial" w:hAnsi="Arial" w:cs="Arial"/>
          <w:lang w:val="ro-RO"/>
        </w:rPr>
        <w:t xml:space="preserve">zut </w:t>
      </w:r>
      <w:r w:rsidR="00C45965" w:rsidRPr="0059532F">
        <w:rPr>
          <w:rFonts w:ascii="Arial" w:hAnsi="Arial" w:cs="Arial"/>
          <w:lang w:val="ro-RO"/>
        </w:rPr>
        <w:t>î</w:t>
      </w:r>
      <w:r w:rsidR="003A2E2A" w:rsidRPr="0059532F">
        <w:rPr>
          <w:rFonts w:ascii="Arial" w:hAnsi="Arial" w:cs="Arial"/>
          <w:lang w:val="ro-RO"/>
        </w:rPr>
        <w:t>n legisla</w:t>
      </w:r>
      <w:r w:rsidR="00C45965" w:rsidRPr="0059532F">
        <w:rPr>
          <w:rFonts w:ascii="Arial" w:hAnsi="Arial" w:cs="Arial"/>
          <w:lang w:val="ro-RO"/>
        </w:rPr>
        <w:t>ţ</w:t>
      </w:r>
      <w:r w:rsidR="003A2E2A" w:rsidRPr="0059532F">
        <w:rPr>
          <w:rFonts w:ascii="Arial" w:hAnsi="Arial" w:cs="Arial"/>
          <w:lang w:val="ro-RO"/>
        </w:rPr>
        <w:t>ia specific</w:t>
      </w:r>
      <w:r w:rsidR="00C45965" w:rsidRPr="0059532F">
        <w:rPr>
          <w:rFonts w:ascii="Arial" w:hAnsi="Arial" w:cs="Arial"/>
          <w:lang w:val="ro-RO"/>
        </w:rPr>
        <w:t>ă</w:t>
      </w:r>
      <w:r w:rsidR="003A2E2A" w:rsidRPr="0059532F">
        <w:rPr>
          <w:rFonts w:ascii="Arial" w:hAnsi="Arial" w:cs="Arial"/>
          <w:lang w:val="ro-RO"/>
        </w:rPr>
        <w:t xml:space="preserve"> </w:t>
      </w:r>
      <w:r w:rsidR="00C45965" w:rsidRPr="0059532F">
        <w:rPr>
          <w:rFonts w:ascii="Arial" w:hAnsi="Arial" w:cs="Arial"/>
          <w:lang w:val="ro-RO"/>
        </w:rPr>
        <w:t>î</w:t>
      </w:r>
      <w:r w:rsidR="003A2E2A" w:rsidRPr="0059532F">
        <w:rPr>
          <w:rFonts w:ascii="Arial" w:hAnsi="Arial" w:cs="Arial"/>
          <w:lang w:val="ro-RO"/>
        </w:rPr>
        <w:t xml:space="preserve">n vigoare </w:t>
      </w:r>
      <w:r w:rsidR="009321C3" w:rsidRPr="0059532F">
        <w:rPr>
          <w:rFonts w:ascii="Arial" w:hAnsi="Arial" w:cs="Arial"/>
          <w:lang w:val="ro-RO"/>
        </w:rPr>
        <w:t xml:space="preserve">sau a unor alte resurse de numerotaţie decât cele reglementate de prezentul Acord </w:t>
      </w:r>
      <w:r w:rsidR="00C45965" w:rsidRPr="0059532F">
        <w:rPr>
          <w:rFonts w:ascii="Arial" w:hAnsi="Arial" w:cs="Arial"/>
          <w:lang w:val="ro-RO"/>
        </w:rPr>
        <w:t>î</w:t>
      </w:r>
      <w:r w:rsidR="003A2E2A" w:rsidRPr="0059532F">
        <w:rPr>
          <w:rFonts w:ascii="Arial" w:hAnsi="Arial" w:cs="Arial"/>
          <w:lang w:val="ro-RO"/>
        </w:rPr>
        <w:t>ndrept</w:t>
      </w:r>
      <w:r w:rsidR="00C45965" w:rsidRPr="0059532F">
        <w:rPr>
          <w:rFonts w:ascii="Arial" w:hAnsi="Arial" w:cs="Arial"/>
          <w:lang w:val="ro-RO"/>
        </w:rPr>
        <w:t>ăţ</w:t>
      </w:r>
      <w:r w:rsidR="003A2E2A" w:rsidRPr="0059532F">
        <w:rPr>
          <w:rFonts w:ascii="Arial" w:hAnsi="Arial" w:cs="Arial"/>
          <w:lang w:val="ro-RO"/>
        </w:rPr>
        <w:t>e</w:t>
      </w:r>
      <w:r w:rsidR="00C45965" w:rsidRPr="0059532F">
        <w:rPr>
          <w:rFonts w:ascii="Arial" w:hAnsi="Arial" w:cs="Arial"/>
          <w:lang w:val="ro-RO"/>
        </w:rPr>
        <w:t>ş</w:t>
      </w:r>
      <w:r w:rsidR="003A2E2A" w:rsidRPr="0059532F">
        <w:rPr>
          <w:rFonts w:ascii="Arial" w:hAnsi="Arial" w:cs="Arial"/>
          <w:lang w:val="ro-RO"/>
        </w:rPr>
        <w:t>te cealalt</w:t>
      </w:r>
      <w:r w:rsidR="00C45965" w:rsidRPr="0059532F">
        <w:rPr>
          <w:rFonts w:ascii="Arial" w:hAnsi="Arial" w:cs="Arial"/>
          <w:lang w:val="ro-RO"/>
        </w:rPr>
        <w:t>ă</w:t>
      </w:r>
      <w:r w:rsidR="003A2E2A" w:rsidRPr="0059532F">
        <w:rPr>
          <w:rFonts w:ascii="Arial" w:hAnsi="Arial" w:cs="Arial"/>
          <w:lang w:val="ro-RO"/>
        </w:rPr>
        <w:t xml:space="preserve"> Parte la suspendarea serviciului </w:t>
      </w:r>
      <w:r w:rsidR="00AB6DDE" w:rsidRPr="0059532F">
        <w:rPr>
          <w:rFonts w:ascii="Arial" w:hAnsi="Arial" w:cs="Arial"/>
          <w:lang w:val="ro-RO"/>
        </w:rPr>
        <w:t>cu</w:t>
      </w:r>
      <w:r w:rsidR="003A2E2A" w:rsidRPr="0059532F">
        <w:rPr>
          <w:rFonts w:ascii="Arial" w:hAnsi="Arial" w:cs="Arial"/>
          <w:lang w:val="ro-RO"/>
        </w:rPr>
        <w:t xml:space="preserve"> notificare </w:t>
      </w:r>
      <w:r w:rsidR="00AB6DDE" w:rsidRPr="0059532F">
        <w:rPr>
          <w:rFonts w:ascii="Arial" w:hAnsi="Arial" w:cs="Arial"/>
          <w:lang w:val="ro-RO"/>
        </w:rPr>
        <w:t xml:space="preserve">prealabilă de </w:t>
      </w:r>
      <w:r w:rsidR="009741E1" w:rsidRPr="0059532F">
        <w:rPr>
          <w:rFonts w:ascii="Arial" w:hAnsi="Arial" w:cs="Arial"/>
          <w:lang w:val="ro-RO"/>
        </w:rPr>
        <w:t>5 (</w:t>
      </w:r>
      <w:r w:rsidR="00AB6DDE" w:rsidRPr="0059532F">
        <w:rPr>
          <w:rFonts w:ascii="Arial" w:hAnsi="Arial" w:cs="Arial"/>
          <w:lang w:val="ro-RO"/>
        </w:rPr>
        <w:t>cinci</w:t>
      </w:r>
      <w:r w:rsidR="009741E1" w:rsidRPr="0059532F">
        <w:rPr>
          <w:rFonts w:ascii="Arial" w:hAnsi="Arial" w:cs="Arial"/>
          <w:lang w:val="ro-RO"/>
        </w:rPr>
        <w:t>)</w:t>
      </w:r>
      <w:r w:rsidR="00AB6DDE" w:rsidRPr="0059532F">
        <w:rPr>
          <w:rFonts w:ascii="Arial" w:hAnsi="Arial" w:cs="Arial"/>
          <w:lang w:val="ro-RO"/>
        </w:rPr>
        <w:t xml:space="preserve"> zile lucrătoare</w:t>
      </w:r>
      <w:r w:rsidR="003A2E2A" w:rsidRPr="0059532F">
        <w:rPr>
          <w:rFonts w:ascii="Arial" w:hAnsi="Arial" w:cs="Arial"/>
          <w:lang w:val="ro-RO"/>
        </w:rPr>
        <w:t>.</w:t>
      </w:r>
      <w:r w:rsidR="00AB6DDE" w:rsidRPr="0059532F">
        <w:rPr>
          <w:rFonts w:ascii="Arial" w:hAnsi="Arial" w:cs="Arial"/>
          <w:lang w:val="ro-RO"/>
        </w:rPr>
        <w:t xml:space="preserve"> Dacă înainte de expirarea celor cinci zile lucrătoare, Partea </w:t>
      </w:r>
      <w:r w:rsidR="004B19B9" w:rsidRPr="0059532F">
        <w:rPr>
          <w:rFonts w:ascii="Arial" w:hAnsi="Arial" w:cs="Arial"/>
          <w:lang w:val="ro-RO"/>
        </w:rPr>
        <w:t>in culpa</w:t>
      </w:r>
      <w:r w:rsidR="00AB6DDE" w:rsidRPr="0059532F">
        <w:rPr>
          <w:rFonts w:ascii="Arial" w:hAnsi="Arial" w:cs="Arial"/>
          <w:lang w:val="ro-RO"/>
        </w:rPr>
        <w:t xml:space="preserve"> remediază problema semnalată </w:t>
      </w:r>
      <w:r w:rsidR="003A2E2A" w:rsidRPr="0059532F">
        <w:rPr>
          <w:rFonts w:ascii="Arial" w:hAnsi="Arial" w:cs="Arial"/>
          <w:lang w:val="ro-RO"/>
        </w:rPr>
        <w:t xml:space="preserve">sau </w:t>
      </w:r>
      <w:r w:rsidR="00AB6DDE" w:rsidRPr="0059532F">
        <w:rPr>
          <w:rFonts w:ascii="Arial" w:hAnsi="Arial" w:cs="Arial"/>
          <w:lang w:val="ro-RO"/>
        </w:rPr>
        <w:t>dovedeşte că nu a fost în culpă, serviciul în cauză nu va mai fi suspendat</w:t>
      </w:r>
      <w:r w:rsidR="003A2E2A" w:rsidRPr="0059532F">
        <w:rPr>
          <w:rFonts w:ascii="Arial" w:hAnsi="Arial" w:cs="Arial"/>
          <w:lang w:val="ro-RO"/>
        </w:rPr>
        <w:t>.</w:t>
      </w:r>
      <w:r w:rsidRPr="0059532F">
        <w:rPr>
          <w:rFonts w:ascii="Arial" w:hAnsi="Arial" w:cs="Arial"/>
          <w:lang w:val="ro-RO"/>
        </w:rPr>
        <w:t xml:space="preserve"> </w:t>
      </w:r>
    </w:p>
    <w:p w14:paraId="7DB1A9B9" w14:textId="77777777" w:rsidR="00B04584" w:rsidRPr="0059532F" w:rsidRDefault="00B04584" w:rsidP="00D27514">
      <w:pPr>
        <w:pStyle w:val="BodyText"/>
        <w:rPr>
          <w:rFonts w:cs="Arial"/>
          <w:sz w:val="20"/>
          <w:lang w:val="ro-RO"/>
        </w:rPr>
      </w:pPr>
    </w:p>
    <w:p w14:paraId="23C91F16" w14:textId="77777777" w:rsidR="003A2E2A" w:rsidRPr="0059532F" w:rsidRDefault="00D06C1D" w:rsidP="00085DCA">
      <w:pPr>
        <w:numPr>
          <w:ilvl w:val="1"/>
          <w:numId w:val="12"/>
        </w:numPr>
        <w:tabs>
          <w:tab w:val="clear" w:pos="540"/>
          <w:tab w:val="num" w:pos="709"/>
        </w:tabs>
        <w:ind w:left="709" w:hanging="709"/>
        <w:jc w:val="both"/>
        <w:rPr>
          <w:rFonts w:ascii="Arial" w:hAnsi="Arial" w:cs="Arial"/>
          <w:lang w:val="ro-RO"/>
        </w:rPr>
      </w:pPr>
      <w:r w:rsidRPr="0059532F">
        <w:rPr>
          <w:rFonts w:ascii="Arial" w:hAnsi="Arial" w:cs="Arial"/>
          <w:lang w:val="ro-RO"/>
        </w:rPr>
        <w:t>N</w:t>
      </w:r>
      <w:r w:rsidR="003A2E2A" w:rsidRPr="0059532F">
        <w:rPr>
          <w:rFonts w:ascii="Arial" w:hAnsi="Arial" w:cs="Arial"/>
          <w:lang w:val="ro-RO"/>
        </w:rPr>
        <w:t xml:space="preserve">iciuna dintre </w:t>
      </w:r>
      <w:r w:rsidR="00004106" w:rsidRPr="0059532F">
        <w:rPr>
          <w:rFonts w:ascii="Arial" w:hAnsi="Arial" w:cs="Arial"/>
          <w:lang w:val="ro-RO"/>
        </w:rPr>
        <w:t>Părţi</w:t>
      </w:r>
      <w:r w:rsidR="003A2E2A" w:rsidRPr="0059532F">
        <w:rPr>
          <w:rFonts w:ascii="Arial" w:hAnsi="Arial" w:cs="Arial"/>
          <w:lang w:val="ro-RO"/>
        </w:rPr>
        <w:t xml:space="preserve"> nu va folosi, </w:t>
      </w:r>
      <w:r w:rsidR="004A15E9" w:rsidRPr="0059532F">
        <w:rPr>
          <w:rFonts w:ascii="Arial" w:hAnsi="Arial" w:cs="Arial"/>
          <w:lang w:val="ro-RO"/>
        </w:rPr>
        <w:t>fără</w:t>
      </w:r>
      <w:r w:rsidR="003A2E2A" w:rsidRPr="0059532F">
        <w:rPr>
          <w:rFonts w:ascii="Arial" w:hAnsi="Arial" w:cs="Arial"/>
          <w:lang w:val="ro-RO"/>
        </w:rPr>
        <w:t xml:space="preserve"> acordul scris al celorlalte </w:t>
      </w:r>
      <w:r w:rsidR="00004106" w:rsidRPr="0059532F">
        <w:rPr>
          <w:rFonts w:ascii="Arial" w:hAnsi="Arial" w:cs="Arial"/>
          <w:lang w:val="ro-RO"/>
        </w:rPr>
        <w:t>Părţi</w:t>
      </w:r>
      <w:r w:rsidR="003A2E2A" w:rsidRPr="0059532F">
        <w:rPr>
          <w:rFonts w:ascii="Arial" w:hAnsi="Arial" w:cs="Arial"/>
          <w:lang w:val="ro-RO"/>
        </w:rPr>
        <w:t>, numerota</w:t>
      </w:r>
      <w:r w:rsidR="00A73B85" w:rsidRPr="0059532F">
        <w:rPr>
          <w:rFonts w:ascii="Arial" w:hAnsi="Arial" w:cs="Arial"/>
          <w:lang w:val="ro-RO"/>
        </w:rPr>
        <w:t>ţ</w:t>
      </w:r>
      <w:r w:rsidR="003A2E2A" w:rsidRPr="0059532F">
        <w:rPr>
          <w:rFonts w:ascii="Arial" w:hAnsi="Arial" w:cs="Arial"/>
          <w:lang w:val="ro-RO"/>
        </w:rPr>
        <w:t>ia asociat</w:t>
      </w:r>
      <w:r w:rsidR="00A73B85" w:rsidRPr="0059532F">
        <w:rPr>
          <w:rFonts w:ascii="Arial" w:hAnsi="Arial" w:cs="Arial"/>
          <w:lang w:val="ro-RO"/>
        </w:rPr>
        <w:t>ă</w:t>
      </w:r>
      <w:r w:rsidR="003A2E2A" w:rsidRPr="0059532F">
        <w:rPr>
          <w:rFonts w:ascii="Arial" w:hAnsi="Arial" w:cs="Arial"/>
          <w:lang w:val="ro-RO"/>
        </w:rPr>
        <w:t xml:space="preserve"> unui anumit serviciu de interconectare </w:t>
      </w:r>
      <w:r w:rsidR="00712DD8" w:rsidRPr="0059532F">
        <w:rPr>
          <w:rFonts w:ascii="Arial" w:hAnsi="Arial" w:cs="Arial"/>
          <w:lang w:val="ro-RO"/>
        </w:rPr>
        <w:t>prevazut</w:t>
      </w:r>
      <w:r w:rsidR="003A2E2A" w:rsidRPr="0059532F">
        <w:rPr>
          <w:rFonts w:ascii="Arial" w:hAnsi="Arial" w:cs="Arial"/>
          <w:lang w:val="ro-RO"/>
        </w:rPr>
        <w:t xml:space="preserve"> </w:t>
      </w:r>
      <w:r w:rsidR="00A73B85" w:rsidRPr="0059532F">
        <w:rPr>
          <w:rFonts w:ascii="Arial" w:hAnsi="Arial" w:cs="Arial"/>
          <w:lang w:val="ro-RO"/>
        </w:rPr>
        <w:t>î</w:t>
      </w:r>
      <w:r w:rsidR="003A2E2A" w:rsidRPr="0059532F">
        <w:rPr>
          <w:rFonts w:ascii="Arial" w:hAnsi="Arial" w:cs="Arial"/>
          <w:lang w:val="ro-RO"/>
        </w:rPr>
        <w:t xml:space="preserve">n prezentul Acord pentru accesul </w:t>
      </w:r>
      <w:r w:rsidR="004A15E9" w:rsidRPr="0059532F">
        <w:rPr>
          <w:rFonts w:ascii="Arial" w:hAnsi="Arial" w:cs="Arial"/>
          <w:lang w:val="ro-RO"/>
        </w:rPr>
        <w:t>către</w:t>
      </w:r>
      <w:r w:rsidR="003A2E2A" w:rsidRPr="0059532F">
        <w:rPr>
          <w:rFonts w:ascii="Arial" w:hAnsi="Arial" w:cs="Arial"/>
          <w:lang w:val="ro-RO"/>
        </w:rPr>
        <w:t xml:space="preserve"> alte servicii </w:t>
      </w:r>
      <w:r w:rsidR="00712DD8" w:rsidRPr="0059532F">
        <w:rPr>
          <w:rFonts w:ascii="Arial" w:hAnsi="Arial" w:cs="Arial"/>
          <w:lang w:val="ro-RO"/>
        </w:rPr>
        <w:t>neprevazute</w:t>
      </w:r>
      <w:r w:rsidR="003A2E2A" w:rsidRPr="0059532F">
        <w:rPr>
          <w:rFonts w:ascii="Arial" w:hAnsi="Arial" w:cs="Arial"/>
          <w:lang w:val="ro-RO"/>
        </w:rPr>
        <w:t xml:space="preserve"> </w:t>
      </w:r>
      <w:r w:rsidR="00A73B85" w:rsidRPr="0059532F">
        <w:rPr>
          <w:rFonts w:ascii="Arial" w:hAnsi="Arial" w:cs="Arial"/>
          <w:lang w:val="ro-RO"/>
        </w:rPr>
        <w:t>î</w:t>
      </w:r>
      <w:r w:rsidR="003A2E2A" w:rsidRPr="0059532F">
        <w:rPr>
          <w:rFonts w:ascii="Arial" w:hAnsi="Arial" w:cs="Arial"/>
          <w:lang w:val="ro-RO"/>
        </w:rPr>
        <w:t>n Acord.</w:t>
      </w:r>
    </w:p>
    <w:p w14:paraId="75BA52A6" w14:textId="77777777" w:rsidR="00B04584" w:rsidRPr="0059532F" w:rsidRDefault="00B04584" w:rsidP="00D27514">
      <w:pPr>
        <w:pStyle w:val="BodyText"/>
        <w:rPr>
          <w:rFonts w:cs="Arial"/>
          <w:sz w:val="20"/>
          <w:lang w:val="ro-RO"/>
        </w:rPr>
      </w:pPr>
    </w:p>
    <w:p w14:paraId="0801AB56" w14:textId="77777777" w:rsidR="004B54EA" w:rsidRPr="0059532F" w:rsidRDefault="003A2E2A" w:rsidP="00085DCA">
      <w:pPr>
        <w:numPr>
          <w:ilvl w:val="1"/>
          <w:numId w:val="12"/>
        </w:numPr>
        <w:tabs>
          <w:tab w:val="clear" w:pos="540"/>
          <w:tab w:val="num" w:pos="709"/>
        </w:tabs>
        <w:ind w:left="709" w:hanging="709"/>
        <w:jc w:val="both"/>
        <w:rPr>
          <w:rFonts w:ascii="Arial" w:hAnsi="Arial" w:cs="Arial"/>
          <w:lang w:val="ro-RO"/>
        </w:rPr>
      </w:pPr>
      <w:r w:rsidRPr="0059532F">
        <w:rPr>
          <w:rFonts w:ascii="Arial" w:hAnsi="Arial" w:cs="Arial"/>
          <w:lang w:val="ro-RO"/>
        </w:rPr>
        <w:t>Oricare Parte are dreptul de a restric</w:t>
      </w:r>
      <w:r w:rsidR="00A73B85" w:rsidRPr="0059532F">
        <w:rPr>
          <w:rFonts w:ascii="Arial" w:hAnsi="Arial" w:cs="Arial"/>
          <w:lang w:val="ro-RO"/>
        </w:rPr>
        <w:t>ţ</w:t>
      </w:r>
      <w:r w:rsidRPr="0059532F">
        <w:rPr>
          <w:rFonts w:ascii="Arial" w:hAnsi="Arial" w:cs="Arial"/>
          <w:lang w:val="ro-RO"/>
        </w:rPr>
        <w:t>iona accesul utilizatorilor s</w:t>
      </w:r>
      <w:r w:rsidR="00A73B85" w:rsidRPr="0059532F">
        <w:rPr>
          <w:rFonts w:ascii="Arial" w:hAnsi="Arial" w:cs="Arial"/>
          <w:lang w:val="ro-RO"/>
        </w:rPr>
        <w:t>ă</w:t>
      </w:r>
      <w:r w:rsidRPr="0059532F">
        <w:rPr>
          <w:rFonts w:ascii="Arial" w:hAnsi="Arial" w:cs="Arial"/>
          <w:lang w:val="ro-RO"/>
        </w:rPr>
        <w:t>i la numere apar</w:t>
      </w:r>
      <w:r w:rsidR="00A73B85" w:rsidRPr="0059532F">
        <w:rPr>
          <w:rFonts w:ascii="Arial" w:hAnsi="Arial" w:cs="Arial"/>
          <w:lang w:val="ro-RO"/>
        </w:rPr>
        <w:t>ţ</w:t>
      </w:r>
      <w:r w:rsidRPr="0059532F">
        <w:rPr>
          <w:rFonts w:ascii="Arial" w:hAnsi="Arial" w:cs="Arial"/>
          <w:lang w:val="ro-RO"/>
        </w:rPr>
        <w:t>in</w:t>
      </w:r>
      <w:r w:rsidR="00A73B85" w:rsidRPr="0059532F">
        <w:rPr>
          <w:rFonts w:ascii="Arial" w:hAnsi="Arial" w:cs="Arial"/>
          <w:lang w:val="ro-RO"/>
        </w:rPr>
        <w:t>â</w:t>
      </w:r>
      <w:r w:rsidRPr="0059532F">
        <w:rPr>
          <w:rFonts w:ascii="Arial" w:hAnsi="Arial" w:cs="Arial"/>
          <w:lang w:val="ro-RO"/>
        </w:rPr>
        <w:t xml:space="preserve">nd celeilalte </w:t>
      </w:r>
      <w:r w:rsidR="00004106" w:rsidRPr="0059532F">
        <w:rPr>
          <w:rFonts w:ascii="Arial" w:hAnsi="Arial" w:cs="Arial"/>
          <w:lang w:val="ro-RO"/>
        </w:rPr>
        <w:t>Părţi</w:t>
      </w:r>
      <w:r w:rsidRPr="0059532F">
        <w:rPr>
          <w:rFonts w:ascii="Arial" w:hAnsi="Arial" w:cs="Arial"/>
          <w:lang w:val="ro-RO"/>
        </w:rPr>
        <w:t xml:space="preserve"> pe care </w:t>
      </w:r>
      <w:r w:rsidR="004210DF" w:rsidRPr="0059532F">
        <w:rPr>
          <w:rFonts w:ascii="Arial" w:hAnsi="Arial" w:cs="Arial"/>
          <w:lang w:val="ro-RO"/>
        </w:rPr>
        <w:t>sunt</w:t>
      </w:r>
      <w:r w:rsidRPr="0059532F">
        <w:rPr>
          <w:rFonts w:ascii="Arial" w:hAnsi="Arial" w:cs="Arial"/>
          <w:lang w:val="ro-RO"/>
        </w:rPr>
        <w:t xml:space="preserve"> dezvoltate serviciile </w:t>
      </w:r>
      <w:r w:rsidR="00712DD8" w:rsidRPr="0059532F">
        <w:rPr>
          <w:rFonts w:ascii="Arial" w:hAnsi="Arial" w:cs="Arial"/>
          <w:lang w:val="ro-RO"/>
        </w:rPr>
        <w:t>neprevazute</w:t>
      </w:r>
      <w:r w:rsidRPr="0059532F">
        <w:rPr>
          <w:rFonts w:ascii="Arial" w:hAnsi="Arial" w:cs="Arial"/>
          <w:lang w:val="ro-RO"/>
        </w:rPr>
        <w:t xml:space="preserve"> </w:t>
      </w:r>
      <w:r w:rsidR="00A73B85" w:rsidRPr="0059532F">
        <w:rPr>
          <w:rFonts w:ascii="Arial" w:hAnsi="Arial" w:cs="Arial"/>
          <w:lang w:val="ro-RO"/>
        </w:rPr>
        <w:t>î</w:t>
      </w:r>
      <w:r w:rsidRPr="0059532F">
        <w:rPr>
          <w:rFonts w:ascii="Arial" w:hAnsi="Arial" w:cs="Arial"/>
          <w:lang w:val="ro-RO"/>
        </w:rPr>
        <w:t>n</w:t>
      </w:r>
      <w:r w:rsidR="00020A79" w:rsidRPr="0059532F">
        <w:rPr>
          <w:rFonts w:ascii="Arial" w:hAnsi="Arial" w:cs="Arial"/>
          <w:lang w:val="ro-RO"/>
        </w:rPr>
        <w:t xml:space="preserve"> </w:t>
      </w:r>
      <w:r w:rsidRPr="0059532F">
        <w:rPr>
          <w:rFonts w:ascii="Arial" w:hAnsi="Arial" w:cs="Arial"/>
          <w:lang w:val="ro-RO"/>
        </w:rPr>
        <w:t>prezentul Acord.</w:t>
      </w:r>
    </w:p>
    <w:p w14:paraId="4316ADA0" w14:textId="77777777" w:rsidR="003A2E2A" w:rsidRPr="0059532F" w:rsidRDefault="003A2E2A" w:rsidP="00D27514">
      <w:pPr>
        <w:jc w:val="both"/>
        <w:rPr>
          <w:rFonts w:ascii="Arial" w:hAnsi="Arial" w:cs="Arial"/>
          <w:lang w:val="ro-RO"/>
        </w:rPr>
      </w:pPr>
    </w:p>
    <w:p w14:paraId="580FB37B" w14:textId="77777777" w:rsidR="003A2E2A" w:rsidRPr="0059532F" w:rsidRDefault="003A2E2A" w:rsidP="00D27514">
      <w:pPr>
        <w:pStyle w:val="Para0-2"/>
        <w:ind w:left="0" w:firstLine="0"/>
        <w:rPr>
          <w:rFonts w:ascii="Arial" w:hAnsi="Arial" w:cs="Arial"/>
          <w:b/>
          <w:sz w:val="20"/>
          <w:lang w:val="ro-RO"/>
        </w:rPr>
      </w:pPr>
      <w:r w:rsidRPr="0059532F">
        <w:rPr>
          <w:rFonts w:ascii="Arial" w:hAnsi="Arial" w:cs="Arial"/>
          <w:b/>
          <w:sz w:val="20"/>
          <w:lang w:val="ro-RO"/>
        </w:rPr>
        <w:t xml:space="preserve">Articolul </w:t>
      </w:r>
      <w:r w:rsidR="00851C7A" w:rsidRPr="0059532F">
        <w:rPr>
          <w:rFonts w:ascii="Arial" w:hAnsi="Arial" w:cs="Arial"/>
          <w:b/>
          <w:sz w:val="20"/>
          <w:lang w:val="ro-RO"/>
        </w:rPr>
        <w:t>9</w:t>
      </w:r>
      <w:r w:rsidRPr="0059532F">
        <w:rPr>
          <w:rFonts w:ascii="Arial" w:hAnsi="Arial" w:cs="Arial"/>
          <w:b/>
          <w:sz w:val="20"/>
          <w:lang w:val="ro-RO"/>
        </w:rPr>
        <w:t xml:space="preserve"> </w:t>
      </w:r>
      <w:r w:rsidRPr="0059532F">
        <w:rPr>
          <w:rFonts w:ascii="Arial" w:hAnsi="Arial" w:cs="Arial"/>
          <w:b/>
          <w:sz w:val="20"/>
          <w:lang w:val="ro-RO"/>
        </w:rPr>
        <w:tab/>
      </w:r>
      <w:r w:rsidR="00D45E48" w:rsidRPr="0059532F">
        <w:rPr>
          <w:rFonts w:ascii="Arial" w:hAnsi="Arial" w:cs="Arial"/>
          <w:b/>
          <w:sz w:val="20"/>
          <w:lang w:val="ro-RO"/>
        </w:rPr>
        <w:tab/>
      </w:r>
      <w:r w:rsidRPr="0059532F">
        <w:rPr>
          <w:rFonts w:ascii="Arial" w:hAnsi="Arial" w:cs="Arial"/>
          <w:b/>
          <w:sz w:val="20"/>
          <w:lang w:val="ro-RO"/>
        </w:rPr>
        <w:t xml:space="preserve">SERVICII </w:t>
      </w:r>
    </w:p>
    <w:p w14:paraId="6D656626" w14:textId="77777777" w:rsidR="003A2E2A" w:rsidRPr="0059532F" w:rsidRDefault="003A2E2A" w:rsidP="00D27514">
      <w:pPr>
        <w:pStyle w:val="Para0-2"/>
        <w:ind w:left="360" w:firstLine="0"/>
        <w:rPr>
          <w:rFonts w:ascii="Arial" w:hAnsi="Arial" w:cs="Arial"/>
          <w:b/>
          <w:sz w:val="20"/>
          <w:lang w:val="ro-RO"/>
        </w:rPr>
      </w:pPr>
    </w:p>
    <w:p w14:paraId="660CB24B" w14:textId="77777777" w:rsidR="003A2E2A" w:rsidRPr="0059532F" w:rsidRDefault="003A2E2A" w:rsidP="00085DCA">
      <w:pPr>
        <w:pStyle w:val="Para0-2"/>
        <w:numPr>
          <w:ilvl w:val="1"/>
          <w:numId w:val="11"/>
        </w:numPr>
        <w:tabs>
          <w:tab w:val="clear" w:pos="360"/>
          <w:tab w:val="num" w:pos="709"/>
        </w:tabs>
        <w:ind w:left="709" w:hanging="709"/>
        <w:rPr>
          <w:rFonts w:ascii="Arial" w:hAnsi="Arial" w:cs="Arial"/>
          <w:sz w:val="20"/>
          <w:lang w:val="ro-RO"/>
        </w:rPr>
      </w:pPr>
      <w:r w:rsidRPr="0059532F">
        <w:rPr>
          <w:rFonts w:ascii="Arial" w:hAnsi="Arial" w:cs="Arial"/>
          <w:sz w:val="20"/>
          <w:lang w:val="ro-RO"/>
        </w:rPr>
        <w:t xml:space="preserve">Prezentul articol descrie </w:t>
      </w:r>
      <w:r w:rsidR="005A7797" w:rsidRPr="0059532F">
        <w:rPr>
          <w:rFonts w:ascii="Arial" w:hAnsi="Arial" w:cs="Arial"/>
          <w:sz w:val="20"/>
          <w:lang w:val="ro-RO"/>
        </w:rPr>
        <w:t xml:space="preserve">aspectele generale cu privire la </w:t>
      </w:r>
      <w:r w:rsidRPr="0059532F">
        <w:rPr>
          <w:rFonts w:ascii="Arial" w:hAnsi="Arial" w:cs="Arial"/>
          <w:sz w:val="20"/>
          <w:lang w:val="ro-RO"/>
        </w:rPr>
        <w:t xml:space="preserve">serviciile furnizate de </w:t>
      </w:r>
      <w:r w:rsidR="004A15E9" w:rsidRPr="0059532F">
        <w:rPr>
          <w:rFonts w:ascii="Arial" w:hAnsi="Arial" w:cs="Arial"/>
          <w:sz w:val="20"/>
          <w:lang w:val="ro-RO"/>
        </w:rPr>
        <w:t>către</w:t>
      </w:r>
      <w:r w:rsidRPr="0059532F">
        <w:rPr>
          <w:rFonts w:ascii="Arial" w:hAnsi="Arial" w:cs="Arial"/>
          <w:sz w:val="20"/>
          <w:lang w:val="ro-RO"/>
        </w:rPr>
        <w:t xml:space="preserve"> fiecare Parte precum </w:t>
      </w:r>
      <w:r w:rsidR="00A73B85" w:rsidRPr="0059532F">
        <w:rPr>
          <w:rFonts w:ascii="Arial" w:hAnsi="Arial" w:cs="Arial"/>
          <w:sz w:val="20"/>
          <w:lang w:val="ro-RO"/>
        </w:rPr>
        <w:t>ş</w:t>
      </w:r>
      <w:r w:rsidRPr="0059532F">
        <w:rPr>
          <w:rFonts w:ascii="Arial" w:hAnsi="Arial" w:cs="Arial"/>
          <w:sz w:val="20"/>
          <w:lang w:val="ro-RO"/>
        </w:rPr>
        <w:t xml:space="preserve">i tarifele asociate, termenii </w:t>
      </w:r>
      <w:r w:rsidR="00A73B85" w:rsidRPr="0059532F">
        <w:rPr>
          <w:rFonts w:ascii="Arial" w:hAnsi="Arial" w:cs="Arial"/>
          <w:sz w:val="20"/>
          <w:lang w:val="ro-RO"/>
        </w:rPr>
        <w:t>ş</w:t>
      </w:r>
      <w:r w:rsidRPr="0059532F">
        <w:rPr>
          <w:rFonts w:ascii="Arial" w:hAnsi="Arial" w:cs="Arial"/>
          <w:sz w:val="20"/>
          <w:lang w:val="ro-RO"/>
        </w:rPr>
        <w:t>i condi</w:t>
      </w:r>
      <w:r w:rsidR="00A73B85" w:rsidRPr="0059532F">
        <w:rPr>
          <w:rFonts w:ascii="Arial" w:hAnsi="Arial" w:cs="Arial"/>
          <w:sz w:val="20"/>
          <w:lang w:val="ro-RO"/>
        </w:rPr>
        <w:t>ţ</w:t>
      </w:r>
      <w:r w:rsidRPr="0059532F">
        <w:rPr>
          <w:rFonts w:ascii="Arial" w:hAnsi="Arial" w:cs="Arial"/>
          <w:sz w:val="20"/>
          <w:lang w:val="ro-RO"/>
        </w:rPr>
        <w:t>iile care guverneaz</w:t>
      </w:r>
      <w:r w:rsidR="00A73B85" w:rsidRPr="0059532F">
        <w:rPr>
          <w:rFonts w:ascii="Arial" w:hAnsi="Arial" w:cs="Arial"/>
          <w:sz w:val="20"/>
          <w:lang w:val="ro-RO"/>
        </w:rPr>
        <w:t>ă</w:t>
      </w:r>
      <w:r w:rsidRPr="0059532F">
        <w:rPr>
          <w:rFonts w:ascii="Arial" w:hAnsi="Arial" w:cs="Arial"/>
          <w:sz w:val="20"/>
          <w:lang w:val="ro-RO"/>
        </w:rPr>
        <w:t xml:space="preserve"> furnizarea acestor servicii.</w:t>
      </w:r>
    </w:p>
    <w:p w14:paraId="1020D611" w14:textId="77777777" w:rsidR="003A2E2A" w:rsidRPr="0059532F" w:rsidRDefault="003A2E2A" w:rsidP="00D27514">
      <w:pPr>
        <w:pStyle w:val="Para0-2"/>
        <w:ind w:left="540" w:firstLine="0"/>
        <w:rPr>
          <w:rFonts w:ascii="Arial" w:hAnsi="Arial" w:cs="Arial"/>
          <w:sz w:val="20"/>
          <w:lang w:val="ro-RO"/>
        </w:rPr>
      </w:pPr>
    </w:p>
    <w:p w14:paraId="56C11674" w14:textId="77777777" w:rsidR="003A2E2A" w:rsidRPr="0059532F" w:rsidRDefault="003A2E2A" w:rsidP="00085DCA">
      <w:pPr>
        <w:pStyle w:val="Para0-2"/>
        <w:numPr>
          <w:ilvl w:val="1"/>
          <w:numId w:val="11"/>
        </w:numPr>
        <w:tabs>
          <w:tab w:val="clear" w:pos="360"/>
          <w:tab w:val="num" w:pos="709"/>
        </w:tabs>
        <w:ind w:left="709" w:hanging="709"/>
        <w:rPr>
          <w:rFonts w:ascii="Arial" w:hAnsi="Arial" w:cs="Arial"/>
          <w:sz w:val="20"/>
          <w:lang w:val="ro-RO"/>
        </w:rPr>
      </w:pPr>
      <w:r w:rsidRPr="0059532F">
        <w:rPr>
          <w:rFonts w:ascii="Arial" w:hAnsi="Arial" w:cs="Arial"/>
          <w:sz w:val="20"/>
          <w:lang w:val="ro-RO"/>
        </w:rPr>
        <w:t>Nicio Parte nu va fi obligat</w:t>
      </w:r>
      <w:r w:rsidR="00A73B85" w:rsidRPr="0059532F">
        <w:rPr>
          <w:rFonts w:ascii="Arial" w:hAnsi="Arial" w:cs="Arial"/>
          <w:sz w:val="20"/>
          <w:lang w:val="ro-RO"/>
        </w:rPr>
        <w:t>ă</w:t>
      </w:r>
      <w:r w:rsidRPr="0059532F">
        <w:rPr>
          <w:rFonts w:ascii="Arial" w:hAnsi="Arial" w:cs="Arial"/>
          <w:sz w:val="20"/>
          <w:lang w:val="ro-RO"/>
        </w:rPr>
        <w:t xml:space="preserve"> s</w:t>
      </w:r>
      <w:r w:rsidR="00A73B85" w:rsidRPr="0059532F">
        <w:rPr>
          <w:rFonts w:ascii="Arial" w:hAnsi="Arial" w:cs="Arial"/>
          <w:sz w:val="20"/>
          <w:lang w:val="ro-RO"/>
        </w:rPr>
        <w:t>ă</w:t>
      </w:r>
      <w:r w:rsidRPr="0059532F">
        <w:rPr>
          <w:rFonts w:ascii="Arial" w:hAnsi="Arial" w:cs="Arial"/>
          <w:sz w:val="20"/>
          <w:lang w:val="ro-RO"/>
        </w:rPr>
        <w:t xml:space="preserve"> furnizeze celeilalte </w:t>
      </w:r>
      <w:r w:rsidR="00004106" w:rsidRPr="0059532F">
        <w:rPr>
          <w:rFonts w:ascii="Arial" w:hAnsi="Arial" w:cs="Arial"/>
          <w:sz w:val="20"/>
          <w:lang w:val="ro-RO"/>
        </w:rPr>
        <w:t>Părţi</w:t>
      </w:r>
      <w:r w:rsidRPr="0059532F">
        <w:rPr>
          <w:rFonts w:ascii="Arial" w:hAnsi="Arial" w:cs="Arial"/>
          <w:sz w:val="20"/>
          <w:lang w:val="ro-RO"/>
        </w:rPr>
        <w:t xml:space="preserve">, respectiv nu va fi </w:t>
      </w:r>
      <w:r w:rsidR="00A73B85" w:rsidRPr="0059532F">
        <w:rPr>
          <w:rFonts w:ascii="Arial" w:hAnsi="Arial" w:cs="Arial"/>
          <w:sz w:val="20"/>
          <w:lang w:val="ro-RO"/>
        </w:rPr>
        <w:t>î</w:t>
      </w:r>
      <w:r w:rsidRPr="0059532F">
        <w:rPr>
          <w:rFonts w:ascii="Arial" w:hAnsi="Arial" w:cs="Arial"/>
          <w:sz w:val="20"/>
          <w:lang w:val="ro-RO"/>
        </w:rPr>
        <w:t>ndrept</w:t>
      </w:r>
      <w:r w:rsidR="00A73B85" w:rsidRPr="0059532F">
        <w:rPr>
          <w:rFonts w:ascii="Arial" w:hAnsi="Arial" w:cs="Arial"/>
          <w:sz w:val="20"/>
          <w:lang w:val="ro-RO"/>
        </w:rPr>
        <w:t>ăţ</w:t>
      </w:r>
      <w:r w:rsidRPr="0059532F">
        <w:rPr>
          <w:rFonts w:ascii="Arial" w:hAnsi="Arial" w:cs="Arial"/>
          <w:sz w:val="20"/>
          <w:lang w:val="ro-RO"/>
        </w:rPr>
        <w:t>it</w:t>
      </w:r>
      <w:r w:rsidR="00A73B85" w:rsidRPr="0059532F">
        <w:rPr>
          <w:rFonts w:ascii="Arial" w:hAnsi="Arial" w:cs="Arial"/>
          <w:sz w:val="20"/>
          <w:lang w:val="ro-RO"/>
        </w:rPr>
        <w:t>ă</w:t>
      </w:r>
      <w:r w:rsidRPr="0059532F">
        <w:rPr>
          <w:rFonts w:ascii="Arial" w:hAnsi="Arial" w:cs="Arial"/>
          <w:sz w:val="20"/>
          <w:lang w:val="ro-RO"/>
        </w:rPr>
        <w:t xml:space="preserve"> s</w:t>
      </w:r>
      <w:r w:rsidR="00A73B85" w:rsidRPr="0059532F">
        <w:rPr>
          <w:rFonts w:ascii="Arial" w:hAnsi="Arial" w:cs="Arial"/>
          <w:sz w:val="20"/>
          <w:lang w:val="ro-RO"/>
        </w:rPr>
        <w:t>ă</w:t>
      </w:r>
      <w:r w:rsidRPr="0059532F">
        <w:rPr>
          <w:rFonts w:ascii="Arial" w:hAnsi="Arial" w:cs="Arial"/>
          <w:sz w:val="20"/>
          <w:lang w:val="ro-RO"/>
        </w:rPr>
        <w:t xml:space="preserve"> acceseze alte servicii furnizate de cealalt</w:t>
      </w:r>
      <w:r w:rsidR="00A73B85" w:rsidRPr="0059532F">
        <w:rPr>
          <w:rFonts w:ascii="Arial" w:hAnsi="Arial" w:cs="Arial"/>
          <w:sz w:val="20"/>
          <w:lang w:val="ro-RO"/>
        </w:rPr>
        <w:t>ă</w:t>
      </w:r>
      <w:r w:rsidRPr="0059532F">
        <w:rPr>
          <w:rFonts w:ascii="Arial" w:hAnsi="Arial" w:cs="Arial"/>
          <w:sz w:val="20"/>
          <w:lang w:val="ro-RO"/>
        </w:rPr>
        <w:t xml:space="preserve"> Parte dec</w:t>
      </w:r>
      <w:r w:rsidR="00A73B85" w:rsidRPr="0059532F">
        <w:rPr>
          <w:rFonts w:ascii="Arial" w:hAnsi="Arial" w:cs="Arial"/>
          <w:sz w:val="20"/>
          <w:lang w:val="ro-RO"/>
        </w:rPr>
        <w:t>â</w:t>
      </w:r>
      <w:r w:rsidRPr="0059532F">
        <w:rPr>
          <w:rFonts w:ascii="Arial" w:hAnsi="Arial" w:cs="Arial"/>
          <w:sz w:val="20"/>
          <w:lang w:val="ro-RO"/>
        </w:rPr>
        <w:t xml:space="preserve">t cele </w:t>
      </w:r>
      <w:r w:rsidR="003C15BF" w:rsidRPr="0059532F">
        <w:rPr>
          <w:rFonts w:ascii="Arial" w:hAnsi="Arial" w:cs="Arial"/>
          <w:sz w:val="20"/>
          <w:lang w:val="ro-RO"/>
        </w:rPr>
        <w:t>menţionate</w:t>
      </w:r>
      <w:r w:rsidRPr="0059532F">
        <w:rPr>
          <w:rFonts w:ascii="Arial" w:hAnsi="Arial" w:cs="Arial"/>
          <w:sz w:val="20"/>
          <w:lang w:val="ro-RO"/>
        </w:rPr>
        <w:t xml:space="preserve"> expres </w:t>
      </w:r>
      <w:r w:rsidR="003C15BF" w:rsidRPr="0059532F">
        <w:rPr>
          <w:rFonts w:ascii="Arial" w:hAnsi="Arial" w:cs="Arial"/>
          <w:sz w:val="20"/>
          <w:lang w:val="ro-RO"/>
        </w:rPr>
        <w:t xml:space="preserve">ca fiind aplicabile </w:t>
      </w:r>
      <w:r w:rsidR="00A73B85" w:rsidRPr="0059532F">
        <w:rPr>
          <w:rFonts w:ascii="Arial" w:hAnsi="Arial" w:cs="Arial"/>
          <w:sz w:val="20"/>
          <w:lang w:val="ro-RO"/>
        </w:rPr>
        <w:t>î</w:t>
      </w:r>
      <w:r w:rsidRPr="0059532F">
        <w:rPr>
          <w:rFonts w:ascii="Arial" w:hAnsi="Arial" w:cs="Arial"/>
          <w:sz w:val="20"/>
          <w:lang w:val="ro-RO"/>
        </w:rPr>
        <w:t xml:space="preserve">n </w:t>
      </w:r>
      <w:r w:rsidR="003C15BF" w:rsidRPr="0059532F">
        <w:rPr>
          <w:rFonts w:ascii="Arial" w:hAnsi="Arial" w:cs="Arial"/>
          <w:sz w:val="20"/>
          <w:lang w:val="ro-RO"/>
        </w:rPr>
        <w:t xml:space="preserve">Anexa 2 la </w:t>
      </w:r>
      <w:r w:rsidRPr="0059532F">
        <w:rPr>
          <w:rFonts w:ascii="Arial" w:hAnsi="Arial" w:cs="Arial"/>
          <w:sz w:val="20"/>
          <w:lang w:val="ro-RO"/>
        </w:rPr>
        <w:t>prezentul Acord.</w:t>
      </w:r>
    </w:p>
    <w:p w14:paraId="48873688" w14:textId="77777777" w:rsidR="003A2E2A" w:rsidRPr="0059532F" w:rsidRDefault="003A2E2A" w:rsidP="00D27514">
      <w:pPr>
        <w:pStyle w:val="Para0-2"/>
        <w:ind w:left="540" w:firstLine="0"/>
        <w:rPr>
          <w:rFonts w:ascii="Arial" w:hAnsi="Arial" w:cs="Arial"/>
          <w:sz w:val="20"/>
          <w:lang w:val="ro-RO"/>
        </w:rPr>
      </w:pPr>
    </w:p>
    <w:p w14:paraId="0643E9CF" w14:textId="77777777" w:rsidR="003A2E2A" w:rsidRPr="0059532F" w:rsidRDefault="003A2E2A" w:rsidP="00085DCA">
      <w:pPr>
        <w:pStyle w:val="Para0-2"/>
        <w:numPr>
          <w:ilvl w:val="1"/>
          <w:numId w:val="11"/>
        </w:numPr>
        <w:tabs>
          <w:tab w:val="clear" w:pos="360"/>
          <w:tab w:val="num" w:pos="709"/>
        </w:tabs>
        <w:ind w:left="709" w:hanging="709"/>
        <w:rPr>
          <w:rFonts w:ascii="Arial" w:hAnsi="Arial" w:cs="Arial"/>
          <w:sz w:val="20"/>
          <w:lang w:val="ro-RO"/>
        </w:rPr>
      </w:pPr>
      <w:r w:rsidRPr="0059532F">
        <w:rPr>
          <w:rFonts w:ascii="Arial" w:hAnsi="Arial" w:cs="Arial"/>
          <w:sz w:val="20"/>
          <w:lang w:val="ro-RO"/>
        </w:rPr>
        <w:t xml:space="preserve">Nicio Parte nu va transmite celeilalte </w:t>
      </w:r>
      <w:r w:rsidR="00004106" w:rsidRPr="0059532F">
        <w:rPr>
          <w:rFonts w:ascii="Arial" w:hAnsi="Arial" w:cs="Arial"/>
          <w:sz w:val="20"/>
          <w:lang w:val="ro-RO"/>
        </w:rPr>
        <w:t>Părţi</w:t>
      </w:r>
      <w:r w:rsidR="00922866" w:rsidRPr="0059532F">
        <w:rPr>
          <w:rFonts w:ascii="Arial" w:hAnsi="Arial" w:cs="Arial"/>
          <w:sz w:val="20"/>
          <w:lang w:val="ro-RO"/>
        </w:rPr>
        <w:t xml:space="preserve"> </w:t>
      </w:r>
      <w:r w:rsidR="00A73B85" w:rsidRPr="0059532F">
        <w:rPr>
          <w:rFonts w:ascii="Arial" w:hAnsi="Arial" w:cs="Arial"/>
          <w:sz w:val="20"/>
          <w:lang w:val="ro-RO"/>
        </w:rPr>
        <w:t>ş</w:t>
      </w:r>
      <w:r w:rsidRPr="0059532F">
        <w:rPr>
          <w:rFonts w:ascii="Arial" w:hAnsi="Arial" w:cs="Arial"/>
          <w:sz w:val="20"/>
          <w:lang w:val="ro-RO"/>
        </w:rPr>
        <w:t>i nici nu va avea obliga</w:t>
      </w:r>
      <w:r w:rsidR="00A73B85" w:rsidRPr="0059532F">
        <w:rPr>
          <w:rFonts w:ascii="Arial" w:hAnsi="Arial" w:cs="Arial"/>
          <w:sz w:val="20"/>
          <w:lang w:val="ro-RO"/>
        </w:rPr>
        <w:t>ţ</w:t>
      </w:r>
      <w:r w:rsidRPr="0059532F">
        <w:rPr>
          <w:rFonts w:ascii="Arial" w:hAnsi="Arial" w:cs="Arial"/>
          <w:sz w:val="20"/>
          <w:lang w:val="ro-RO"/>
        </w:rPr>
        <w:t>ia s</w:t>
      </w:r>
      <w:r w:rsidR="00A73B85" w:rsidRPr="0059532F">
        <w:rPr>
          <w:rFonts w:ascii="Arial" w:hAnsi="Arial" w:cs="Arial"/>
          <w:sz w:val="20"/>
          <w:lang w:val="ro-RO"/>
        </w:rPr>
        <w:t>ă</w:t>
      </w:r>
      <w:r w:rsidRPr="0059532F">
        <w:rPr>
          <w:rFonts w:ascii="Arial" w:hAnsi="Arial" w:cs="Arial"/>
          <w:sz w:val="20"/>
          <w:lang w:val="ro-RO"/>
        </w:rPr>
        <w:t xml:space="preserve"> </w:t>
      </w:r>
      <w:r w:rsidR="0043007E" w:rsidRPr="0059532F">
        <w:rPr>
          <w:rFonts w:ascii="Arial" w:hAnsi="Arial" w:cs="Arial"/>
          <w:sz w:val="20"/>
          <w:lang w:val="ro-RO"/>
        </w:rPr>
        <w:t xml:space="preserve">preia şi să </w:t>
      </w:r>
      <w:r w:rsidRPr="0059532F">
        <w:rPr>
          <w:rFonts w:ascii="Arial" w:hAnsi="Arial" w:cs="Arial"/>
          <w:sz w:val="20"/>
          <w:lang w:val="ro-RO"/>
        </w:rPr>
        <w:t xml:space="preserve">termine </w:t>
      </w:r>
      <w:r w:rsidR="00A73B85" w:rsidRPr="0059532F">
        <w:rPr>
          <w:rFonts w:ascii="Arial" w:hAnsi="Arial" w:cs="Arial"/>
          <w:sz w:val="20"/>
          <w:lang w:val="ro-RO"/>
        </w:rPr>
        <w:t>î</w:t>
      </w:r>
      <w:r w:rsidRPr="0059532F">
        <w:rPr>
          <w:rFonts w:ascii="Arial" w:hAnsi="Arial" w:cs="Arial"/>
          <w:sz w:val="20"/>
          <w:lang w:val="ro-RO"/>
        </w:rPr>
        <w:t xml:space="preserve">n </w:t>
      </w:r>
      <w:r w:rsidR="002B140D" w:rsidRPr="0059532F">
        <w:rPr>
          <w:rFonts w:ascii="Arial" w:hAnsi="Arial" w:cs="Arial"/>
          <w:sz w:val="20"/>
          <w:lang w:val="ro-RO"/>
        </w:rPr>
        <w:t>reţeaua</w:t>
      </w:r>
      <w:r w:rsidRPr="0059532F">
        <w:rPr>
          <w:rFonts w:ascii="Arial" w:hAnsi="Arial" w:cs="Arial"/>
          <w:sz w:val="20"/>
          <w:lang w:val="ro-RO"/>
        </w:rPr>
        <w:t xml:space="preserve"> proprie </w:t>
      </w:r>
      <w:r w:rsidR="0043007E" w:rsidRPr="0059532F">
        <w:rPr>
          <w:rFonts w:ascii="Arial" w:hAnsi="Arial" w:cs="Arial"/>
          <w:sz w:val="20"/>
          <w:lang w:val="ro-RO"/>
        </w:rPr>
        <w:t xml:space="preserve">sau să transmită către altă reţea </w:t>
      </w:r>
      <w:r w:rsidRPr="0059532F">
        <w:rPr>
          <w:rFonts w:ascii="Arial" w:hAnsi="Arial" w:cs="Arial"/>
          <w:sz w:val="20"/>
          <w:lang w:val="ro-RO"/>
        </w:rPr>
        <w:t xml:space="preserve">alt tip de trafic </w:t>
      </w:r>
      <w:r w:rsidR="007E5046" w:rsidRPr="0059532F">
        <w:rPr>
          <w:rFonts w:ascii="Arial" w:hAnsi="Arial" w:cs="Arial"/>
          <w:sz w:val="20"/>
          <w:lang w:val="ro-RO"/>
        </w:rPr>
        <w:t>(</w:t>
      </w:r>
      <w:r w:rsidR="00270BDD" w:rsidRPr="0059532F">
        <w:rPr>
          <w:rFonts w:ascii="Arial" w:hAnsi="Arial" w:cs="Arial"/>
          <w:sz w:val="20"/>
          <w:lang w:val="ro-RO"/>
        </w:rPr>
        <w:t>apeluri voce, fax, date, SMS, MMS etc.,</w:t>
      </w:r>
      <w:r w:rsidR="007E5046" w:rsidRPr="0059532F">
        <w:rPr>
          <w:rFonts w:ascii="Arial" w:hAnsi="Arial" w:cs="Arial"/>
          <w:sz w:val="20"/>
          <w:lang w:val="ro-RO"/>
        </w:rPr>
        <w:t xml:space="preserve"> daca acestea sunt posibile tehnic</w:t>
      </w:r>
      <w:r w:rsidR="00270BDD" w:rsidRPr="0059532F">
        <w:rPr>
          <w:rFonts w:ascii="Arial" w:hAnsi="Arial" w:cs="Arial"/>
          <w:sz w:val="20"/>
          <w:lang w:val="ro-RO"/>
        </w:rPr>
        <w:t xml:space="preserve">), </w:t>
      </w:r>
      <w:r w:rsidRPr="0059532F">
        <w:rPr>
          <w:rFonts w:ascii="Arial" w:hAnsi="Arial" w:cs="Arial"/>
          <w:sz w:val="20"/>
          <w:lang w:val="ro-RO"/>
        </w:rPr>
        <w:t>dec</w:t>
      </w:r>
      <w:r w:rsidR="00A73B85" w:rsidRPr="0059532F">
        <w:rPr>
          <w:rFonts w:ascii="Arial" w:hAnsi="Arial" w:cs="Arial"/>
          <w:sz w:val="20"/>
          <w:lang w:val="ro-RO"/>
        </w:rPr>
        <w:t>â</w:t>
      </w:r>
      <w:r w:rsidRPr="0059532F">
        <w:rPr>
          <w:rFonts w:ascii="Arial" w:hAnsi="Arial" w:cs="Arial"/>
          <w:sz w:val="20"/>
          <w:lang w:val="ro-RO"/>
        </w:rPr>
        <w:t xml:space="preserve">t cel reglementat prin prevederi exprese </w:t>
      </w:r>
      <w:r w:rsidR="00A73B85" w:rsidRPr="0059532F">
        <w:rPr>
          <w:rFonts w:ascii="Arial" w:hAnsi="Arial" w:cs="Arial"/>
          <w:sz w:val="20"/>
          <w:lang w:val="ro-RO"/>
        </w:rPr>
        <w:t>î</w:t>
      </w:r>
      <w:r w:rsidRPr="0059532F">
        <w:rPr>
          <w:rFonts w:ascii="Arial" w:hAnsi="Arial" w:cs="Arial"/>
          <w:sz w:val="20"/>
          <w:lang w:val="ro-RO"/>
        </w:rPr>
        <w:t>n acest Acord.</w:t>
      </w:r>
    </w:p>
    <w:p w14:paraId="766D5AF9" w14:textId="77777777" w:rsidR="003A2E2A" w:rsidRPr="0059532F" w:rsidRDefault="003A2E2A" w:rsidP="00D27514">
      <w:pPr>
        <w:pStyle w:val="Para0-2"/>
        <w:rPr>
          <w:rFonts w:ascii="Arial" w:hAnsi="Arial" w:cs="Arial"/>
          <w:sz w:val="20"/>
          <w:lang w:val="ro-RO"/>
        </w:rPr>
      </w:pPr>
    </w:p>
    <w:p w14:paraId="5C480C2D" w14:textId="77777777" w:rsidR="003A2E2A" w:rsidRPr="0059532F" w:rsidRDefault="003A2E2A" w:rsidP="00085DCA">
      <w:pPr>
        <w:pStyle w:val="Para0-2"/>
        <w:numPr>
          <w:ilvl w:val="1"/>
          <w:numId w:val="11"/>
        </w:numPr>
        <w:tabs>
          <w:tab w:val="clear" w:pos="360"/>
          <w:tab w:val="num" w:pos="709"/>
        </w:tabs>
        <w:ind w:left="709" w:hanging="709"/>
        <w:rPr>
          <w:rFonts w:ascii="Arial" w:hAnsi="Arial" w:cs="Arial"/>
          <w:sz w:val="20"/>
          <w:lang w:val="ro-RO"/>
        </w:rPr>
      </w:pPr>
      <w:r w:rsidRPr="0059532F">
        <w:rPr>
          <w:rFonts w:ascii="Arial" w:hAnsi="Arial" w:cs="Arial"/>
          <w:sz w:val="20"/>
          <w:lang w:val="ro-RO"/>
        </w:rPr>
        <w:t>Servici</w:t>
      </w:r>
      <w:r w:rsidR="00D61462" w:rsidRPr="0059532F">
        <w:rPr>
          <w:rFonts w:ascii="Arial" w:hAnsi="Arial" w:cs="Arial"/>
          <w:sz w:val="20"/>
          <w:lang w:val="ro-RO"/>
        </w:rPr>
        <w:t>i</w:t>
      </w:r>
      <w:r w:rsidRPr="0059532F">
        <w:rPr>
          <w:rFonts w:ascii="Arial" w:hAnsi="Arial" w:cs="Arial"/>
          <w:sz w:val="20"/>
          <w:lang w:val="ro-RO"/>
        </w:rPr>
        <w:t>l</w:t>
      </w:r>
      <w:r w:rsidR="00D61462" w:rsidRPr="0059532F">
        <w:rPr>
          <w:rFonts w:ascii="Arial" w:hAnsi="Arial" w:cs="Arial"/>
          <w:sz w:val="20"/>
          <w:lang w:val="ro-RO"/>
        </w:rPr>
        <w:t>e</w:t>
      </w:r>
      <w:r w:rsidRPr="0059532F">
        <w:rPr>
          <w:rFonts w:ascii="Arial" w:hAnsi="Arial" w:cs="Arial"/>
          <w:sz w:val="20"/>
          <w:lang w:val="ro-RO"/>
        </w:rPr>
        <w:t xml:space="preserve"> de interconectare </w:t>
      </w:r>
      <w:r w:rsidR="00D61462" w:rsidRPr="0059532F">
        <w:rPr>
          <w:rFonts w:ascii="Arial" w:hAnsi="Arial" w:cs="Arial"/>
          <w:sz w:val="20"/>
          <w:lang w:val="ro-RO"/>
        </w:rPr>
        <w:t xml:space="preserve">furnizate în temeiul prezentului Acord </w:t>
      </w:r>
      <w:r w:rsidRPr="0059532F">
        <w:rPr>
          <w:rFonts w:ascii="Arial" w:hAnsi="Arial" w:cs="Arial"/>
          <w:sz w:val="20"/>
          <w:lang w:val="ro-RO"/>
        </w:rPr>
        <w:t xml:space="preserve">nu includ accesul utilizatorilor unei </w:t>
      </w:r>
      <w:r w:rsidR="00004106" w:rsidRPr="0059532F">
        <w:rPr>
          <w:rFonts w:ascii="Arial" w:hAnsi="Arial" w:cs="Arial"/>
          <w:sz w:val="20"/>
          <w:lang w:val="ro-RO"/>
        </w:rPr>
        <w:t>Părţi</w:t>
      </w:r>
      <w:r w:rsidRPr="0059532F">
        <w:rPr>
          <w:rFonts w:ascii="Arial" w:hAnsi="Arial" w:cs="Arial"/>
          <w:sz w:val="20"/>
          <w:lang w:val="ro-RO"/>
        </w:rPr>
        <w:t xml:space="preserve"> la serviciile oferite de cealalt</w:t>
      </w:r>
      <w:r w:rsidR="00A73B85" w:rsidRPr="0059532F">
        <w:rPr>
          <w:rFonts w:ascii="Arial" w:hAnsi="Arial" w:cs="Arial"/>
          <w:sz w:val="20"/>
          <w:lang w:val="ro-RO"/>
        </w:rPr>
        <w:t>ă</w:t>
      </w:r>
      <w:r w:rsidRPr="0059532F">
        <w:rPr>
          <w:rFonts w:ascii="Arial" w:hAnsi="Arial" w:cs="Arial"/>
          <w:sz w:val="20"/>
          <w:lang w:val="ro-RO"/>
        </w:rPr>
        <w:t xml:space="preserve"> Parte utilizatorilor s</w:t>
      </w:r>
      <w:r w:rsidR="00A73B85" w:rsidRPr="0059532F">
        <w:rPr>
          <w:rFonts w:ascii="Arial" w:hAnsi="Arial" w:cs="Arial"/>
          <w:sz w:val="20"/>
          <w:lang w:val="ro-RO"/>
        </w:rPr>
        <w:t>ă</w:t>
      </w:r>
      <w:r w:rsidRPr="0059532F">
        <w:rPr>
          <w:rFonts w:ascii="Arial" w:hAnsi="Arial" w:cs="Arial"/>
          <w:sz w:val="20"/>
          <w:lang w:val="ro-RO"/>
        </w:rPr>
        <w:t>i finali, de ex. dar nelimitat la, servicii speciale, servicii de telefonie interna</w:t>
      </w:r>
      <w:r w:rsidR="00A73B85" w:rsidRPr="0059532F">
        <w:rPr>
          <w:rFonts w:ascii="Arial" w:hAnsi="Arial" w:cs="Arial"/>
          <w:sz w:val="20"/>
          <w:lang w:val="ro-RO"/>
        </w:rPr>
        <w:t>ţ</w:t>
      </w:r>
      <w:r w:rsidRPr="0059532F">
        <w:rPr>
          <w:rFonts w:ascii="Arial" w:hAnsi="Arial" w:cs="Arial"/>
          <w:sz w:val="20"/>
          <w:lang w:val="ro-RO"/>
        </w:rPr>
        <w:t>ional</w:t>
      </w:r>
      <w:r w:rsidR="00A73B85" w:rsidRPr="0059532F">
        <w:rPr>
          <w:rFonts w:ascii="Arial" w:hAnsi="Arial" w:cs="Arial"/>
          <w:sz w:val="20"/>
          <w:lang w:val="ro-RO"/>
        </w:rPr>
        <w:t>ă</w:t>
      </w:r>
      <w:r w:rsidRPr="0059532F">
        <w:rPr>
          <w:rFonts w:ascii="Arial" w:hAnsi="Arial" w:cs="Arial"/>
          <w:sz w:val="20"/>
          <w:lang w:val="ro-RO"/>
        </w:rPr>
        <w:t xml:space="preserve"> sau servicii cu valoare adaugat</w:t>
      </w:r>
      <w:r w:rsidR="00A73B85" w:rsidRPr="0059532F">
        <w:rPr>
          <w:rFonts w:ascii="Arial" w:hAnsi="Arial" w:cs="Arial"/>
          <w:sz w:val="20"/>
          <w:lang w:val="ro-RO"/>
        </w:rPr>
        <w:t>ă</w:t>
      </w:r>
      <w:r w:rsidRPr="0059532F">
        <w:rPr>
          <w:rFonts w:ascii="Arial" w:hAnsi="Arial" w:cs="Arial"/>
          <w:sz w:val="20"/>
          <w:lang w:val="ro-RO"/>
        </w:rPr>
        <w:t xml:space="preserve">. Accesul la aceste servicii poate fi reglementat printr-un </w:t>
      </w:r>
      <w:r w:rsidR="00922866" w:rsidRPr="0059532F">
        <w:rPr>
          <w:rFonts w:ascii="Arial" w:hAnsi="Arial" w:cs="Arial"/>
          <w:sz w:val="20"/>
          <w:lang w:val="ro-RO"/>
        </w:rPr>
        <w:t>a</w:t>
      </w:r>
      <w:r w:rsidRPr="0059532F">
        <w:rPr>
          <w:rFonts w:ascii="Arial" w:hAnsi="Arial" w:cs="Arial"/>
          <w:sz w:val="20"/>
          <w:lang w:val="ro-RO"/>
        </w:rPr>
        <w:t xml:space="preserve">ct </w:t>
      </w:r>
      <w:r w:rsidR="00922866" w:rsidRPr="0059532F">
        <w:rPr>
          <w:rFonts w:ascii="Arial" w:hAnsi="Arial" w:cs="Arial"/>
          <w:sz w:val="20"/>
          <w:lang w:val="ro-RO"/>
        </w:rPr>
        <w:t>a</w:t>
      </w:r>
      <w:r w:rsidRPr="0059532F">
        <w:rPr>
          <w:rFonts w:ascii="Arial" w:hAnsi="Arial" w:cs="Arial"/>
          <w:sz w:val="20"/>
          <w:lang w:val="ro-RO"/>
        </w:rPr>
        <w:t>di</w:t>
      </w:r>
      <w:r w:rsidR="00A73B85" w:rsidRPr="0059532F">
        <w:rPr>
          <w:rFonts w:ascii="Arial" w:hAnsi="Arial" w:cs="Arial"/>
          <w:sz w:val="20"/>
          <w:lang w:val="ro-RO"/>
        </w:rPr>
        <w:t>ţ</w:t>
      </w:r>
      <w:r w:rsidRPr="0059532F">
        <w:rPr>
          <w:rFonts w:ascii="Arial" w:hAnsi="Arial" w:cs="Arial"/>
          <w:sz w:val="20"/>
          <w:lang w:val="ro-RO"/>
        </w:rPr>
        <w:t xml:space="preserve">ional separat pentru fiecare serviciu </w:t>
      </w:r>
      <w:r w:rsidR="00A73B85" w:rsidRPr="0059532F">
        <w:rPr>
          <w:rFonts w:ascii="Arial" w:hAnsi="Arial" w:cs="Arial"/>
          <w:sz w:val="20"/>
          <w:lang w:val="ro-RO"/>
        </w:rPr>
        <w:t>î</w:t>
      </w:r>
      <w:r w:rsidRPr="0059532F">
        <w:rPr>
          <w:rFonts w:ascii="Arial" w:hAnsi="Arial" w:cs="Arial"/>
          <w:sz w:val="20"/>
          <w:lang w:val="ro-RO"/>
        </w:rPr>
        <w:t xml:space="preserve">n parte </w:t>
      </w:r>
      <w:r w:rsidR="00A73B85" w:rsidRPr="0059532F">
        <w:rPr>
          <w:rFonts w:ascii="Arial" w:hAnsi="Arial" w:cs="Arial"/>
          <w:sz w:val="20"/>
          <w:lang w:val="ro-RO"/>
        </w:rPr>
        <w:t>î</w:t>
      </w:r>
      <w:r w:rsidRPr="0059532F">
        <w:rPr>
          <w:rFonts w:ascii="Arial" w:hAnsi="Arial" w:cs="Arial"/>
          <w:sz w:val="20"/>
          <w:lang w:val="ro-RO"/>
        </w:rPr>
        <w:t>n condi</w:t>
      </w:r>
      <w:r w:rsidR="00A73B85" w:rsidRPr="0059532F">
        <w:rPr>
          <w:rFonts w:ascii="Arial" w:hAnsi="Arial" w:cs="Arial"/>
          <w:sz w:val="20"/>
          <w:lang w:val="ro-RO"/>
        </w:rPr>
        <w:t>ţ</w:t>
      </w:r>
      <w:r w:rsidRPr="0059532F">
        <w:rPr>
          <w:rFonts w:ascii="Arial" w:hAnsi="Arial" w:cs="Arial"/>
          <w:sz w:val="20"/>
          <w:lang w:val="ro-RO"/>
        </w:rPr>
        <w:t xml:space="preserve">iile </w:t>
      </w:r>
      <w:r w:rsidR="00A73B85" w:rsidRPr="0059532F">
        <w:rPr>
          <w:rFonts w:ascii="Arial" w:hAnsi="Arial" w:cs="Arial"/>
          <w:sz w:val="20"/>
          <w:lang w:val="ro-RO"/>
        </w:rPr>
        <w:t>î</w:t>
      </w:r>
      <w:r w:rsidRPr="0059532F">
        <w:rPr>
          <w:rFonts w:ascii="Arial" w:hAnsi="Arial" w:cs="Arial"/>
          <w:sz w:val="20"/>
          <w:lang w:val="ro-RO"/>
        </w:rPr>
        <w:t xml:space="preserve">n care </w:t>
      </w:r>
      <w:r w:rsidR="00FE6DB4" w:rsidRPr="0059532F">
        <w:rPr>
          <w:rFonts w:ascii="Arial" w:hAnsi="Arial" w:cs="Arial"/>
          <w:sz w:val="20"/>
          <w:lang w:val="ro-RO"/>
        </w:rPr>
        <w:t>Părţile</w:t>
      </w:r>
      <w:r w:rsidRPr="0059532F">
        <w:rPr>
          <w:rFonts w:ascii="Arial" w:hAnsi="Arial" w:cs="Arial"/>
          <w:sz w:val="20"/>
          <w:lang w:val="ro-RO"/>
        </w:rPr>
        <w:t xml:space="preserve"> cad de acord.</w:t>
      </w:r>
    </w:p>
    <w:p w14:paraId="5307EECA" w14:textId="77777777" w:rsidR="00D61462" w:rsidRPr="0059532F" w:rsidRDefault="00D61462" w:rsidP="00D27514">
      <w:pPr>
        <w:pStyle w:val="Para0-2"/>
        <w:rPr>
          <w:rFonts w:ascii="Arial" w:hAnsi="Arial" w:cs="Arial"/>
          <w:sz w:val="20"/>
          <w:lang w:val="ro-RO"/>
        </w:rPr>
      </w:pPr>
    </w:p>
    <w:p w14:paraId="7260B06B" w14:textId="77777777" w:rsidR="00D61462" w:rsidRPr="0059532F" w:rsidRDefault="00D61462" w:rsidP="00085DCA">
      <w:pPr>
        <w:pStyle w:val="Para0-2"/>
        <w:numPr>
          <w:ilvl w:val="1"/>
          <w:numId w:val="11"/>
        </w:numPr>
        <w:tabs>
          <w:tab w:val="clear" w:pos="360"/>
          <w:tab w:val="num" w:pos="709"/>
        </w:tabs>
        <w:ind w:left="709" w:hanging="709"/>
        <w:rPr>
          <w:rFonts w:ascii="Arial" w:hAnsi="Arial" w:cs="Arial"/>
          <w:sz w:val="20"/>
          <w:lang w:val="ro-RO"/>
        </w:rPr>
      </w:pPr>
      <w:r w:rsidRPr="0059532F">
        <w:rPr>
          <w:rFonts w:ascii="Arial" w:hAnsi="Arial" w:cs="Arial"/>
          <w:sz w:val="20"/>
          <w:lang w:val="ro-RO"/>
        </w:rPr>
        <w:t>Serviciile de interconectare furnizate în temeiul prezentului Acord sunt servicii de gros, furnizate de către fiecare dintre Părţi celeilalte Părţi şi nu utilizatorilor celeilalte Părţi. Partea care beneficiază de serviciile de interconectare</w:t>
      </w:r>
      <w:r w:rsidR="00EF0E53" w:rsidRPr="0059532F">
        <w:rPr>
          <w:rFonts w:ascii="Arial" w:hAnsi="Arial" w:cs="Arial"/>
          <w:sz w:val="20"/>
          <w:lang w:val="ro-RO"/>
        </w:rPr>
        <w:t xml:space="preserve"> reglementate</w:t>
      </w:r>
      <w:r w:rsidRPr="0059532F">
        <w:rPr>
          <w:rFonts w:ascii="Arial" w:hAnsi="Arial" w:cs="Arial"/>
          <w:sz w:val="20"/>
          <w:lang w:val="ro-RO"/>
        </w:rPr>
        <w:t xml:space="preserve"> </w:t>
      </w:r>
      <w:r w:rsidR="00D13479" w:rsidRPr="0059532F">
        <w:rPr>
          <w:rFonts w:ascii="Arial" w:hAnsi="Arial" w:cs="Arial"/>
          <w:sz w:val="20"/>
          <w:lang w:val="ro-RO"/>
        </w:rPr>
        <w:t xml:space="preserve">sau un </w:t>
      </w:r>
      <w:r w:rsidR="0043007E" w:rsidRPr="0059532F">
        <w:rPr>
          <w:rFonts w:ascii="Arial" w:hAnsi="Arial" w:cs="Arial"/>
          <w:sz w:val="20"/>
          <w:lang w:val="ro-RO"/>
        </w:rPr>
        <w:t xml:space="preserve">operator </w:t>
      </w:r>
      <w:r w:rsidR="00D13479" w:rsidRPr="0059532F">
        <w:rPr>
          <w:rFonts w:ascii="Arial" w:hAnsi="Arial" w:cs="Arial"/>
          <w:sz w:val="20"/>
          <w:lang w:val="ro-RO"/>
        </w:rPr>
        <w:t xml:space="preserve">terţ </w:t>
      </w:r>
      <w:r w:rsidR="00EF0E53" w:rsidRPr="0059532F">
        <w:rPr>
          <w:rFonts w:ascii="Arial" w:hAnsi="Arial" w:cs="Arial"/>
          <w:sz w:val="20"/>
          <w:lang w:val="ro-RO"/>
        </w:rPr>
        <w:t xml:space="preserve">sunt cei care </w:t>
      </w:r>
      <w:r w:rsidRPr="0059532F">
        <w:rPr>
          <w:rFonts w:ascii="Arial" w:hAnsi="Arial" w:cs="Arial"/>
          <w:sz w:val="20"/>
          <w:lang w:val="ro-RO"/>
        </w:rPr>
        <w:t>oferă utilizatorilor serviciul de apelare a utilizatorilor celeilalte Părţi sau</w:t>
      </w:r>
      <w:r w:rsidR="00EF0E53" w:rsidRPr="0059532F">
        <w:rPr>
          <w:rFonts w:ascii="Arial" w:hAnsi="Arial" w:cs="Arial"/>
          <w:sz w:val="20"/>
          <w:lang w:val="ro-RO"/>
        </w:rPr>
        <w:t xml:space="preserve"> ai</w:t>
      </w:r>
      <w:r w:rsidRPr="0059532F">
        <w:rPr>
          <w:rFonts w:ascii="Arial" w:hAnsi="Arial" w:cs="Arial"/>
          <w:sz w:val="20"/>
          <w:lang w:val="ro-RO"/>
        </w:rPr>
        <w:t xml:space="preserve"> unei terte parti. </w:t>
      </w:r>
    </w:p>
    <w:p w14:paraId="025CEE70" w14:textId="77777777" w:rsidR="005A7797" w:rsidRPr="0059532F" w:rsidRDefault="005A7797" w:rsidP="00D27514">
      <w:pPr>
        <w:pStyle w:val="Para0-2"/>
        <w:ind w:left="630" w:firstLine="0"/>
        <w:rPr>
          <w:rFonts w:ascii="Arial" w:hAnsi="Arial" w:cs="Arial"/>
          <w:sz w:val="20"/>
          <w:lang w:val="ro-RO"/>
        </w:rPr>
      </w:pPr>
    </w:p>
    <w:p w14:paraId="4233F203" w14:textId="77777777" w:rsidR="003A2E2A" w:rsidRPr="0059532F" w:rsidRDefault="003A2E2A" w:rsidP="00085DCA">
      <w:pPr>
        <w:pStyle w:val="Para0-2"/>
        <w:numPr>
          <w:ilvl w:val="1"/>
          <w:numId w:val="11"/>
        </w:numPr>
        <w:tabs>
          <w:tab w:val="clear" w:pos="360"/>
          <w:tab w:val="num" w:pos="709"/>
        </w:tabs>
        <w:ind w:left="709" w:hanging="709"/>
        <w:rPr>
          <w:rFonts w:ascii="Arial" w:hAnsi="Arial" w:cs="Arial"/>
          <w:sz w:val="20"/>
          <w:lang w:val="ro-RO"/>
        </w:rPr>
      </w:pPr>
      <w:r w:rsidRPr="0059532F">
        <w:rPr>
          <w:rFonts w:ascii="Arial" w:hAnsi="Arial" w:cs="Arial"/>
          <w:sz w:val="20"/>
          <w:lang w:val="ro-RO"/>
        </w:rPr>
        <w:t xml:space="preserve">Serviciile reglementate de prezentul Acord vor fi furnizate de </w:t>
      </w:r>
      <w:r w:rsidR="004A15E9" w:rsidRPr="0059532F">
        <w:rPr>
          <w:rFonts w:ascii="Arial" w:hAnsi="Arial" w:cs="Arial"/>
          <w:sz w:val="20"/>
          <w:lang w:val="ro-RO"/>
        </w:rPr>
        <w:t>către</w:t>
      </w:r>
      <w:r w:rsidRPr="0059532F">
        <w:rPr>
          <w:rFonts w:ascii="Arial" w:hAnsi="Arial" w:cs="Arial"/>
          <w:sz w:val="20"/>
          <w:lang w:val="ro-RO"/>
        </w:rPr>
        <w:t xml:space="preserve"> o Parte </w:t>
      </w:r>
      <w:r w:rsidR="004A15E9" w:rsidRPr="0059532F">
        <w:rPr>
          <w:rFonts w:ascii="Arial" w:hAnsi="Arial" w:cs="Arial"/>
          <w:sz w:val="20"/>
          <w:lang w:val="ro-RO"/>
        </w:rPr>
        <w:t>către</w:t>
      </w:r>
      <w:r w:rsidRPr="0059532F">
        <w:rPr>
          <w:rFonts w:ascii="Arial" w:hAnsi="Arial" w:cs="Arial"/>
          <w:sz w:val="20"/>
          <w:lang w:val="ro-RO"/>
        </w:rPr>
        <w:t xml:space="preserve"> cealalt</w:t>
      </w:r>
      <w:r w:rsidR="00A73B85" w:rsidRPr="0059532F">
        <w:rPr>
          <w:rFonts w:ascii="Arial" w:hAnsi="Arial" w:cs="Arial"/>
          <w:sz w:val="20"/>
          <w:lang w:val="ro-RO"/>
        </w:rPr>
        <w:t>ă</w:t>
      </w:r>
      <w:r w:rsidRPr="0059532F">
        <w:rPr>
          <w:rFonts w:ascii="Arial" w:hAnsi="Arial" w:cs="Arial"/>
          <w:sz w:val="20"/>
          <w:lang w:val="ro-RO"/>
        </w:rPr>
        <w:t xml:space="preserve"> Parte </w:t>
      </w:r>
      <w:r w:rsidR="004A15E9" w:rsidRPr="0059532F">
        <w:rPr>
          <w:rFonts w:ascii="Arial" w:hAnsi="Arial" w:cs="Arial"/>
          <w:sz w:val="20"/>
          <w:lang w:val="ro-RO"/>
        </w:rPr>
        <w:t>fără</w:t>
      </w:r>
      <w:r w:rsidRPr="0059532F">
        <w:rPr>
          <w:rFonts w:ascii="Arial" w:hAnsi="Arial" w:cs="Arial"/>
          <w:sz w:val="20"/>
          <w:lang w:val="ro-RO"/>
        </w:rPr>
        <w:t xml:space="preserve"> intrerupere, 24 de ore pe zi, 7 zile pe s</w:t>
      </w:r>
      <w:r w:rsidR="00A73B85" w:rsidRPr="0059532F">
        <w:rPr>
          <w:rFonts w:ascii="Arial" w:hAnsi="Arial" w:cs="Arial"/>
          <w:sz w:val="20"/>
          <w:lang w:val="ro-RO"/>
        </w:rPr>
        <w:t>ă</w:t>
      </w:r>
      <w:r w:rsidRPr="0059532F">
        <w:rPr>
          <w:rFonts w:ascii="Arial" w:hAnsi="Arial" w:cs="Arial"/>
          <w:sz w:val="20"/>
          <w:lang w:val="ro-RO"/>
        </w:rPr>
        <w:t>pt</w:t>
      </w:r>
      <w:r w:rsidR="00A73B85" w:rsidRPr="0059532F">
        <w:rPr>
          <w:rFonts w:ascii="Arial" w:hAnsi="Arial" w:cs="Arial"/>
          <w:sz w:val="20"/>
          <w:lang w:val="ro-RO"/>
        </w:rPr>
        <w:t>ă</w:t>
      </w:r>
      <w:r w:rsidRPr="0059532F">
        <w:rPr>
          <w:rFonts w:ascii="Arial" w:hAnsi="Arial" w:cs="Arial"/>
          <w:sz w:val="20"/>
          <w:lang w:val="ro-RO"/>
        </w:rPr>
        <w:t>m</w:t>
      </w:r>
      <w:r w:rsidR="00A73B85" w:rsidRPr="0059532F">
        <w:rPr>
          <w:rFonts w:ascii="Arial" w:hAnsi="Arial" w:cs="Arial"/>
          <w:sz w:val="20"/>
          <w:lang w:val="ro-RO"/>
        </w:rPr>
        <w:t>â</w:t>
      </w:r>
      <w:r w:rsidRPr="0059532F">
        <w:rPr>
          <w:rFonts w:ascii="Arial" w:hAnsi="Arial" w:cs="Arial"/>
          <w:sz w:val="20"/>
          <w:lang w:val="ro-RO"/>
        </w:rPr>
        <w:t>n</w:t>
      </w:r>
      <w:r w:rsidR="00A73B85" w:rsidRPr="0059532F">
        <w:rPr>
          <w:rFonts w:ascii="Arial" w:hAnsi="Arial" w:cs="Arial"/>
          <w:sz w:val="20"/>
          <w:lang w:val="ro-RO"/>
        </w:rPr>
        <w:t>ă</w:t>
      </w:r>
      <w:r w:rsidRPr="0059532F">
        <w:rPr>
          <w:rFonts w:ascii="Arial" w:hAnsi="Arial" w:cs="Arial"/>
          <w:sz w:val="20"/>
          <w:lang w:val="ro-RO"/>
        </w:rPr>
        <w:t xml:space="preserve"> </w:t>
      </w:r>
      <w:r w:rsidR="00A73B85" w:rsidRPr="0059532F">
        <w:rPr>
          <w:rFonts w:ascii="Arial" w:hAnsi="Arial" w:cs="Arial"/>
          <w:sz w:val="20"/>
          <w:lang w:val="ro-RO"/>
        </w:rPr>
        <w:t>ş</w:t>
      </w:r>
      <w:r w:rsidRPr="0059532F">
        <w:rPr>
          <w:rFonts w:ascii="Arial" w:hAnsi="Arial" w:cs="Arial"/>
          <w:sz w:val="20"/>
          <w:lang w:val="ro-RO"/>
        </w:rPr>
        <w:t xml:space="preserve">i </w:t>
      </w:r>
      <w:r w:rsidR="00A73B85" w:rsidRPr="0059532F">
        <w:rPr>
          <w:rFonts w:ascii="Arial" w:hAnsi="Arial" w:cs="Arial"/>
          <w:sz w:val="20"/>
          <w:lang w:val="ro-RO"/>
        </w:rPr>
        <w:t>î</w:t>
      </w:r>
      <w:r w:rsidRPr="0059532F">
        <w:rPr>
          <w:rFonts w:ascii="Arial" w:hAnsi="Arial" w:cs="Arial"/>
          <w:sz w:val="20"/>
          <w:lang w:val="ro-RO"/>
        </w:rPr>
        <w:t>n tot cursul anului, la nivelul de calitate agreat, cu excep</w:t>
      </w:r>
      <w:r w:rsidR="00A73B85" w:rsidRPr="0059532F">
        <w:rPr>
          <w:rFonts w:ascii="Arial" w:hAnsi="Arial" w:cs="Arial"/>
          <w:sz w:val="20"/>
          <w:lang w:val="ro-RO"/>
        </w:rPr>
        <w:t>ţ</w:t>
      </w:r>
      <w:r w:rsidRPr="0059532F">
        <w:rPr>
          <w:rFonts w:ascii="Arial" w:hAnsi="Arial" w:cs="Arial"/>
          <w:sz w:val="20"/>
          <w:lang w:val="ro-RO"/>
        </w:rPr>
        <w:t>ia celor prev</w:t>
      </w:r>
      <w:r w:rsidR="00A73B85" w:rsidRPr="0059532F">
        <w:rPr>
          <w:rFonts w:ascii="Arial" w:hAnsi="Arial" w:cs="Arial"/>
          <w:sz w:val="20"/>
          <w:lang w:val="ro-RO"/>
        </w:rPr>
        <w:t>ă</w:t>
      </w:r>
      <w:r w:rsidRPr="0059532F">
        <w:rPr>
          <w:rFonts w:ascii="Arial" w:hAnsi="Arial" w:cs="Arial"/>
          <w:sz w:val="20"/>
          <w:lang w:val="ro-RO"/>
        </w:rPr>
        <w:t xml:space="preserve">zute </w:t>
      </w:r>
      <w:r w:rsidR="00A73B85" w:rsidRPr="0059532F">
        <w:rPr>
          <w:rFonts w:ascii="Arial" w:hAnsi="Arial" w:cs="Arial"/>
          <w:sz w:val="20"/>
          <w:lang w:val="ro-RO"/>
        </w:rPr>
        <w:t>î</w:t>
      </w:r>
      <w:r w:rsidRPr="0059532F">
        <w:rPr>
          <w:rFonts w:ascii="Arial" w:hAnsi="Arial" w:cs="Arial"/>
          <w:sz w:val="20"/>
          <w:lang w:val="ro-RO"/>
        </w:rPr>
        <w:t xml:space="preserve">n mod expres </w:t>
      </w:r>
      <w:r w:rsidR="00A73B85" w:rsidRPr="0059532F">
        <w:rPr>
          <w:rFonts w:ascii="Arial" w:hAnsi="Arial" w:cs="Arial"/>
          <w:sz w:val="20"/>
          <w:lang w:val="ro-RO"/>
        </w:rPr>
        <w:t>î</w:t>
      </w:r>
      <w:r w:rsidRPr="0059532F">
        <w:rPr>
          <w:rFonts w:ascii="Arial" w:hAnsi="Arial" w:cs="Arial"/>
          <w:sz w:val="20"/>
          <w:lang w:val="ro-RO"/>
        </w:rPr>
        <w:t>n prezentul Acord.</w:t>
      </w:r>
    </w:p>
    <w:p w14:paraId="5DD84730" w14:textId="77777777" w:rsidR="003A2E2A" w:rsidRPr="0059532F" w:rsidRDefault="003A2E2A" w:rsidP="00D27514">
      <w:pPr>
        <w:pStyle w:val="Para0-2"/>
        <w:ind w:left="0" w:firstLine="0"/>
        <w:rPr>
          <w:rFonts w:ascii="Arial" w:hAnsi="Arial" w:cs="Arial"/>
          <w:sz w:val="20"/>
          <w:lang w:val="ro-RO"/>
        </w:rPr>
      </w:pPr>
    </w:p>
    <w:p w14:paraId="4D2FF512" w14:textId="77777777" w:rsidR="0045654E" w:rsidRPr="0059532F" w:rsidRDefault="009741E1" w:rsidP="00085DCA">
      <w:pPr>
        <w:pStyle w:val="Para0-2"/>
        <w:numPr>
          <w:ilvl w:val="1"/>
          <w:numId w:val="11"/>
        </w:numPr>
        <w:tabs>
          <w:tab w:val="clear" w:pos="360"/>
          <w:tab w:val="num" w:pos="709"/>
        </w:tabs>
        <w:ind w:left="709" w:hanging="709"/>
        <w:rPr>
          <w:rFonts w:ascii="Arial" w:hAnsi="Arial" w:cs="Arial"/>
          <w:sz w:val="20"/>
          <w:lang w:val="ro-RO"/>
        </w:rPr>
      </w:pPr>
      <w:r w:rsidRPr="0059532F">
        <w:rPr>
          <w:rFonts w:ascii="Arial" w:hAnsi="Arial" w:cs="Arial"/>
          <w:sz w:val="20"/>
          <w:lang w:val="ro-RO"/>
        </w:rPr>
        <w:t>Dacă traficul este transmis prin legaturi separate de interconectare aferente traficului national, respectiv international, in cazul in care Partile au agreat astfel, a</w:t>
      </w:r>
      <w:r w:rsidR="00AE5C91" w:rsidRPr="0059532F">
        <w:rPr>
          <w:rFonts w:ascii="Arial" w:hAnsi="Arial" w:cs="Arial"/>
          <w:sz w:val="20"/>
          <w:lang w:val="ro-RO"/>
        </w:rPr>
        <w:t xml:space="preserve">tat traficul national cat si cel international schimbat intre Părţi va fi transmis exclusiv </w:t>
      </w:r>
      <w:r w:rsidR="00EF0E53" w:rsidRPr="0059532F">
        <w:rPr>
          <w:rFonts w:ascii="Arial" w:hAnsi="Arial" w:cs="Arial"/>
          <w:sz w:val="20"/>
          <w:lang w:val="ro-RO"/>
        </w:rPr>
        <w:t>prin intermediul</w:t>
      </w:r>
      <w:r w:rsidR="00AE5C91" w:rsidRPr="0059532F">
        <w:rPr>
          <w:rFonts w:ascii="Arial" w:hAnsi="Arial" w:cs="Arial"/>
          <w:sz w:val="20"/>
          <w:lang w:val="ro-RO"/>
        </w:rPr>
        <w:t xml:space="preserve"> legături</w:t>
      </w:r>
      <w:r w:rsidR="00DB131E" w:rsidRPr="0059532F">
        <w:rPr>
          <w:rFonts w:ascii="Arial" w:hAnsi="Arial" w:cs="Arial"/>
          <w:sz w:val="20"/>
          <w:lang w:val="ro-RO"/>
        </w:rPr>
        <w:t>(</w:t>
      </w:r>
      <w:r w:rsidR="00AE5C91" w:rsidRPr="0059532F">
        <w:rPr>
          <w:rFonts w:ascii="Arial" w:hAnsi="Arial" w:cs="Arial"/>
          <w:sz w:val="20"/>
          <w:lang w:val="ro-RO"/>
        </w:rPr>
        <w:t>lor</w:t>
      </w:r>
      <w:r w:rsidR="00DB131E" w:rsidRPr="0059532F">
        <w:rPr>
          <w:rFonts w:ascii="Arial" w:hAnsi="Arial" w:cs="Arial"/>
          <w:sz w:val="20"/>
          <w:lang w:val="ro-RO"/>
        </w:rPr>
        <w:t>)i</w:t>
      </w:r>
      <w:r w:rsidR="00AE5C91" w:rsidRPr="0059532F">
        <w:rPr>
          <w:rFonts w:ascii="Arial" w:hAnsi="Arial" w:cs="Arial"/>
          <w:sz w:val="20"/>
          <w:lang w:val="ro-RO"/>
        </w:rPr>
        <w:t xml:space="preserve"> de interconectare</w:t>
      </w:r>
      <w:r w:rsidR="00EF0E53" w:rsidRPr="0059532F">
        <w:rPr>
          <w:rFonts w:ascii="Arial" w:hAnsi="Arial" w:cs="Arial"/>
          <w:sz w:val="20"/>
          <w:lang w:val="ro-RO"/>
        </w:rPr>
        <w:t xml:space="preserve"> dedicate traficului national si respectiv international</w:t>
      </w:r>
      <w:r w:rsidRPr="0059532F">
        <w:rPr>
          <w:rFonts w:ascii="Arial" w:hAnsi="Arial" w:cs="Arial"/>
          <w:sz w:val="20"/>
          <w:lang w:val="ro-RO"/>
        </w:rPr>
        <w:t>, detaliile tehnice aferente fiind prevazute</w:t>
      </w:r>
      <w:r w:rsidR="00351497" w:rsidRPr="0059532F">
        <w:rPr>
          <w:rFonts w:ascii="Arial" w:hAnsi="Arial" w:cs="Arial"/>
          <w:sz w:val="20"/>
          <w:lang w:val="ro-RO"/>
        </w:rPr>
        <w:t xml:space="preserve"> </w:t>
      </w:r>
      <w:r w:rsidR="00AE5C91" w:rsidRPr="0059532F">
        <w:rPr>
          <w:rFonts w:ascii="Arial" w:hAnsi="Arial" w:cs="Arial"/>
          <w:sz w:val="20"/>
          <w:lang w:val="ro-RO"/>
        </w:rPr>
        <w:t>in Anex</w:t>
      </w:r>
      <w:r w:rsidR="00D9641C" w:rsidRPr="0059532F">
        <w:rPr>
          <w:rFonts w:ascii="Arial" w:hAnsi="Arial" w:cs="Arial"/>
          <w:sz w:val="20"/>
          <w:lang w:val="ro-RO"/>
        </w:rPr>
        <w:t>a</w:t>
      </w:r>
      <w:r w:rsidR="00AE5C91" w:rsidRPr="0059532F">
        <w:rPr>
          <w:rFonts w:ascii="Arial" w:hAnsi="Arial" w:cs="Arial"/>
          <w:sz w:val="20"/>
          <w:lang w:val="ro-RO"/>
        </w:rPr>
        <w:t xml:space="preserve"> 3 a Acordului de interconectare. </w:t>
      </w:r>
    </w:p>
    <w:p w14:paraId="43D99E50" w14:textId="77777777" w:rsidR="005A7797" w:rsidRPr="0059532F" w:rsidRDefault="005A7797" w:rsidP="00D27514">
      <w:pPr>
        <w:pStyle w:val="Para0-2"/>
        <w:ind w:left="630" w:firstLine="0"/>
        <w:rPr>
          <w:rFonts w:ascii="Arial" w:hAnsi="Arial" w:cs="Arial"/>
          <w:sz w:val="20"/>
          <w:highlight w:val="yellow"/>
          <w:lang w:val="ro-RO"/>
        </w:rPr>
      </w:pPr>
    </w:p>
    <w:p w14:paraId="0E9B36B0" w14:textId="77777777" w:rsidR="00F77859" w:rsidRPr="0059532F" w:rsidRDefault="003A2E2A" w:rsidP="00085DCA">
      <w:pPr>
        <w:pStyle w:val="Para0-2"/>
        <w:numPr>
          <w:ilvl w:val="1"/>
          <w:numId w:val="11"/>
        </w:numPr>
        <w:tabs>
          <w:tab w:val="clear" w:pos="360"/>
          <w:tab w:val="num" w:pos="709"/>
        </w:tabs>
        <w:ind w:left="709" w:hanging="709"/>
        <w:rPr>
          <w:rFonts w:ascii="Arial" w:hAnsi="Arial" w:cs="Arial"/>
          <w:sz w:val="20"/>
          <w:lang w:val="ro-RO"/>
        </w:rPr>
      </w:pPr>
      <w:bookmarkStart w:id="24" w:name="_Ref205874518"/>
      <w:r w:rsidRPr="0059532F">
        <w:rPr>
          <w:rFonts w:ascii="Arial" w:hAnsi="Arial" w:cs="Arial"/>
          <w:sz w:val="20"/>
          <w:lang w:val="ro-RO"/>
        </w:rPr>
        <w:t>Cu excep</w:t>
      </w:r>
      <w:r w:rsidR="00A73B85" w:rsidRPr="0059532F">
        <w:rPr>
          <w:rFonts w:ascii="Arial" w:hAnsi="Arial" w:cs="Arial"/>
          <w:sz w:val="20"/>
          <w:lang w:val="ro-RO"/>
        </w:rPr>
        <w:t>ţ</w:t>
      </w:r>
      <w:r w:rsidRPr="0059532F">
        <w:rPr>
          <w:rFonts w:ascii="Arial" w:hAnsi="Arial" w:cs="Arial"/>
          <w:sz w:val="20"/>
          <w:lang w:val="ro-RO"/>
        </w:rPr>
        <w:t>ia cazului c</w:t>
      </w:r>
      <w:r w:rsidR="00A73B85" w:rsidRPr="0059532F">
        <w:rPr>
          <w:rFonts w:ascii="Arial" w:hAnsi="Arial" w:cs="Arial"/>
          <w:sz w:val="20"/>
          <w:lang w:val="ro-RO"/>
        </w:rPr>
        <w:t>â</w:t>
      </w:r>
      <w:r w:rsidRPr="0059532F">
        <w:rPr>
          <w:rFonts w:ascii="Arial" w:hAnsi="Arial" w:cs="Arial"/>
          <w:sz w:val="20"/>
          <w:lang w:val="ro-RO"/>
        </w:rPr>
        <w:t xml:space="preserve">nd se prevede </w:t>
      </w:r>
      <w:r w:rsidR="00A73B85" w:rsidRPr="0059532F">
        <w:rPr>
          <w:rFonts w:ascii="Arial" w:hAnsi="Arial" w:cs="Arial"/>
          <w:sz w:val="20"/>
          <w:lang w:val="ro-RO"/>
        </w:rPr>
        <w:t>î</w:t>
      </w:r>
      <w:r w:rsidRPr="0059532F">
        <w:rPr>
          <w:rFonts w:ascii="Arial" w:hAnsi="Arial" w:cs="Arial"/>
          <w:sz w:val="20"/>
          <w:lang w:val="ro-RO"/>
        </w:rPr>
        <w:t xml:space="preserve">n mod expres altfel </w:t>
      </w:r>
      <w:r w:rsidR="00A73B85" w:rsidRPr="0059532F">
        <w:rPr>
          <w:rFonts w:ascii="Arial" w:hAnsi="Arial" w:cs="Arial"/>
          <w:sz w:val="20"/>
          <w:lang w:val="ro-RO"/>
        </w:rPr>
        <w:t>î</w:t>
      </w:r>
      <w:r w:rsidRPr="0059532F">
        <w:rPr>
          <w:rFonts w:ascii="Arial" w:hAnsi="Arial" w:cs="Arial"/>
          <w:sz w:val="20"/>
          <w:lang w:val="ro-RO"/>
        </w:rPr>
        <w:t xml:space="preserve">n prezentul Acord, niciuna dintre </w:t>
      </w:r>
      <w:r w:rsidR="00004106" w:rsidRPr="0059532F">
        <w:rPr>
          <w:rFonts w:ascii="Arial" w:hAnsi="Arial" w:cs="Arial"/>
          <w:sz w:val="20"/>
          <w:lang w:val="ro-RO"/>
        </w:rPr>
        <w:t>Părţi</w:t>
      </w:r>
      <w:r w:rsidRPr="0059532F">
        <w:rPr>
          <w:rFonts w:ascii="Arial" w:hAnsi="Arial" w:cs="Arial"/>
          <w:sz w:val="20"/>
          <w:lang w:val="ro-RO"/>
        </w:rPr>
        <w:t xml:space="preserve"> nu va transmite </w:t>
      </w:r>
      <w:r w:rsidR="004A15E9" w:rsidRPr="0059532F">
        <w:rPr>
          <w:rFonts w:ascii="Arial" w:hAnsi="Arial" w:cs="Arial"/>
          <w:sz w:val="20"/>
          <w:lang w:val="ro-RO"/>
        </w:rPr>
        <w:t>către</w:t>
      </w:r>
      <w:r w:rsidRPr="0059532F">
        <w:rPr>
          <w:rFonts w:ascii="Arial" w:hAnsi="Arial" w:cs="Arial"/>
          <w:sz w:val="20"/>
          <w:lang w:val="ro-RO"/>
        </w:rPr>
        <w:t xml:space="preserve"> </w:t>
      </w:r>
      <w:r w:rsidR="002B140D" w:rsidRPr="0059532F">
        <w:rPr>
          <w:rFonts w:ascii="Arial" w:hAnsi="Arial" w:cs="Arial"/>
          <w:sz w:val="20"/>
          <w:lang w:val="ro-RO"/>
        </w:rPr>
        <w:t>reţeaua</w:t>
      </w:r>
      <w:r w:rsidRPr="0059532F">
        <w:rPr>
          <w:rFonts w:ascii="Arial" w:hAnsi="Arial" w:cs="Arial"/>
          <w:sz w:val="20"/>
          <w:lang w:val="ro-RO"/>
        </w:rPr>
        <w:t xml:space="preserve"> celeilalte </w:t>
      </w:r>
      <w:r w:rsidR="00004106" w:rsidRPr="0059532F">
        <w:rPr>
          <w:rFonts w:ascii="Arial" w:hAnsi="Arial" w:cs="Arial"/>
          <w:sz w:val="20"/>
          <w:lang w:val="ro-RO"/>
        </w:rPr>
        <w:t>Părţi</w:t>
      </w:r>
      <w:r w:rsidRPr="0059532F">
        <w:rPr>
          <w:rFonts w:ascii="Arial" w:hAnsi="Arial" w:cs="Arial"/>
          <w:sz w:val="20"/>
          <w:lang w:val="ro-RO"/>
        </w:rPr>
        <w:t xml:space="preserve"> alt trafic dec</w:t>
      </w:r>
      <w:r w:rsidR="00A73B85" w:rsidRPr="0059532F">
        <w:rPr>
          <w:rFonts w:ascii="Arial" w:hAnsi="Arial" w:cs="Arial"/>
          <w:sz w:val="20"/>
          <w:lang w:val="ro-RO"/>
        </w:rPr>
        <w:t>â</w:t>
      </w:r>
      <w:r w:rsidRPr="0059532F">
        <w:rPr>
          <w:rFonts w:ascii="Arial" w:hAnsi="Arial" w:cs="Arial"/>
          <w:sz w:val="20"/>
          <w:lang w:val="ro-RO"/>
        </w:rPr>
        <w:t xml:space="preserve">t cel generat de utilizatorii proprii </w:t>
      </w:r>
      <w:r w:rsidR="00C415D6" w:rsidRPr="0059532F">
        <w:rPr>
          <w:rFonts w:ascii="Arial" w:hAnsi="Arial" w:cs="Arial"/>
          <w:sz w:val="20"/>
          <w:lang w:val="ro-RO"/>
        </w:rPr>
        <w:t xml:space="preserve">si de in-roamerii in reteaua </w:t>
      </w:r>
      <w:r w:rsidR="00C752D9" w:rsidRPr="0059532F">
        <w:rPr>
          <w:rFonts w:ascii="Arial" w:hAnsi="Arial" w:cs="Arial"/>
          <w:sz w:val="20"/>
          <w:lang w:val="ro-RO"/>
        </w:rPr>
        <w:t>Telekom Romania Mobile</w:t>
      </w:r>
      <w:r w:rsidR="00C415D6" w:rsidRPr="0059532F">
        <w:rPr>
          <w:rFonts w:ascii="Arial" w:hAnsi="Arial" w:cs="Arial"/>
          <w:sz w:val="20"/>
          <w:lang w:val="ro-RO"/>
        </w:rPr>
        <w:t xml:space="preserve"> </w:t>
      </w:r>
      <w:r w:rsidRPr="0059532F">
        <w:rPr>
          <w:rFonts w:ascii="Arial" w:hAnsi="Arial" w:cs="Arial"/>
          <w:sz w:val="20"/>
          <w:lang w:val="ro-RO"/>
        </w:rPr>
        <w:t xml:space="preserve">destinat utilizatorilor celeilalte </w:t>
      </w:r>
      <w:r w:rsidR="00004106" w:rsidRPr="0059532F">
        <w:rPr>
          <w:rFonts w:ascii="Arial" w:hAnsi="Arial" w:cs="Arial"/>
          <w:sz w:val="20"/>
          <w:lang w:val="ro-RO"/>
        </w:rPr>
        <w:t>Părţi</w:t>
      </w:r>
      <w:r w:rsidRPr="0059532F">
        <w:rPr>
          <w:rFonts w:ascii="Arial" w:hAnsi="Arial" w:cs="Arial"/>
          <w:sz w:val="20"/>
          <w:lang w:val="ro-RO"/>
        </w:rPr>
        <w:t>.</w:t>
      </w:r>
      <w:bookmarkEnd w:id="24"/>
    </w:p>
    <w:p w14:paraId="738DA652" w14:textId="77777777" w:rsidR="005A7797" w:rsidRPr="0059532F" w:rsidRDefault="005A7797" w:rsidP="00D27514">
      <w:pPr>
        <w:pStyle w:val="Para0-2"/>
        <w:ind w:left="810" w:firstLine="0"/>
        <w:rPr>
          <w:rFonts w:ascii="Arial" w:hAnsi="Arial" w:cs="Arial"/>
          <w:sz w:val="20"/>
          <w:lang w:val="ro-RO"/>
        </w:rPr>
      </w:pPr>
    </w:p>
    <w:p w14:paraId="1C329453" w14:textId="77777777" w:rsidR="00D61462" w:rsidRPr="0059532F" w:rsidRDefault="00F77859" w:rsidP="00085DCA">
      <w:pPr>
        <w:pStyle w:val="Para0-2"/>
        <w:numPr>
          <w:ilvl w:val="1"/>
          <w:numId w:val="11"/>
        </w:numPr>
        <w:tabs>
          <w:tab w:val="clear" w:pos="360"/>
          <w:tab w:val="num" w:pos="709"/>
        </w:tabs>
        <w:ind w:left="709" w:hanging="709"/>
        <w:rPr>
          <w:rFonts w:ascii="Arial" w:hAnsi="Arial" w:cs="Arial"/>
          <w:sz w:val="20"/>
          <w:lang w:val="ro-RO"/>
        </w:rPr>
      </w:pPr>
      <w:r w:rsidRPr="0059532F">
        <w:rPr>
          <w:rFonts w:ascii="Arial" w:hAnsi="Arial" w:cs="Arial"/>
          <w:sz w:val="20"/>
          <w:lang w:val="ro-RO"/>
        </w:rPr>
        <w:lastRenderedPageBreak/>
        <w:t xml:space="preserve">Serviciile </w:t>
      </w:r>
      <w:r w:rsidR="00341C5D" w:rsidRPr="0059532F">
        <w:rPr>
          <w:rFonts w:ascii="Arial" w:hAnsi="Arial" w:cs="Arial"/>
          <w:sz w:val="20"/>
          <w:lang w:val="ro-RO"/>
        </w:rPr>
        <w:t>principale furnizate de către Părţi conform</w:t>
      </w:r>
      <w:r w:rsidRPr="0059532F">
        <w:rPr>
          <w:rFonts w:ascii="Arial" w:hAnsi="Arial" w:cs="Arial"/>
          <w:sz w:val="20"/>
          <w:lang w:val="ro-RO"/>
        </w:rPr>
        <w:t xml:space="preserve"> prezentul</w:t>
      </w:r>
      <w:r w:rsidR="00341C5D" w:rsidRPr="0059532F">
        <w:rPr>
          <w:rFonts w:ascii="Arial" w:hAnsi="Arial" w:cs="Arial"/>
          <w:sz w:val="20"/>
          <w:lang w:val="ro-RO"/>
        </w:rPr>
        <w:t>ui</w:t>
      </w:r>
      <w:r w:rsidRPr="0059532F">
        <w:rPr>
          <w:rFonts w:ascii="Arial" w:hAnsi="Arial" w:cs="Arial"/>
          <w:sz w:val="20"/>
          <w:lang w:val="ro-RO"/>
        </w:rPr>
        <w:t xml:space="preserve"> Acord sunt servicii de interconectare </w:t>
      </w:r>
      <w:r w:rsidR="009F4842" w:rsidRPr="0059532F">
        <w:rPr>
          <w:rFonts w:ascii="Arial" w:hAnsi="Arial" w:cs="Arial"/>
          <w:sz w:val="20"/>
          <w:lang w:val="ro-RO"/>
        </w:rPr>
        <w:t xml:space="preserve">şi </w:t>
      </w:r>
      <w:r w:rsidRPr="0059532F">
        <w:rPr>
          <w:rFonts w:ascii="Arial" w:hAnsi="Arial" w:cs="Arial"/>
          <w:sz w:val="20"/>
          <w:lang w:val="ro-RO"/>
        </w:rPr>
        <w:t>servicii asociate interconectării</w:t>
      </w:r>
      <w:r w:rsidR="00410DC4" w:rsidRPr="0059532F">
        <w:rPr>
          <w:rFonts w:ascii="Arial" w:hAnsi="Arial" w:cs="Arial"/>
          <w:sz w:val="20"/>
          <w:lang w:val="ro-RO"/>
        </w:rPr>
        <w:t>, aceste servicii şi tarifele aferente fiind descrise în Anexa 2</w:t>
      </w:r>
      <w:r w:rsidRPr="0059532F">
        <w:rPr>
          <w:rFonts w:ascii="Arial" w:hAnsi="Arial" w:cs="Arial"/>
          <w:sz w:val="20"/>
          <w:lang w:val="ro-RO"/>
        </w:rPr>
        <w:t>.</w:t>
      </w:r>
    </w:p>
    <w:p w14:paraId="5B70E36E" w14:textId="77777777" w:rsidR="007574EA" w:rsidRPr="0059532F" w:rsidRDefault="007574EA" w:rsidP="00D27514">
      <w:pPr>
        <w:pStyle w:val="Para0-2"/>
        <w:ind w:left="0" w:firstLine="0"/>
        <w:rPr>
          <w:rFonts w:ascii="Arial" w:hAnsi="Arial" w:cs="Arial"/>
          <w:b/>
          <w:sz w:val="20"/>
          <w:lang w:val="ro-RO"/>
        </w:rPr>
      </w:pPr>
    </w:p>
    <w:p w14:paraId="14D1E468" w14:textId="77777777" w:rsidR="007574EA" w:rsidRPr="0059532F" w:rsidRDefault="007574EA" w:rsidP="00D27514">
      <w:pPr>
        <w:pStyle w:val="Para0-2"/>
        <w:ind w:left="0" w:firstLine="0"/>
        <w:rPr>
          <w:rFonts w:ascii="Arial" w:hAnsi="Arial" w:cs="Arial"/>
          <w:b/>
          <w:sz w:val="20"/>
          <w:lang w:val="ro-RO"/>
        </w:rPr>
      </w:pPr>
    </w:p>
    <w:p w14:paraId="53341D68" w14:textId="77777777" w:rsidR="003A2E2A" w:rsidRPr="0059532F" w:rsidRDefault="00B8096A" w:rsidP="00D27514">
      <w:pPr>
        <w:pStyle w:val="Para0-2"/>
        <w:ind w:left="0" w:firstLine="0"/>
        <w:rPr>
          <w:rFonts w:ascii="Arial" w:hAnsi="Arial" w:cs="Arial"/>
          <w:sz w:val="20"/>
          <w:lang w:val="ro-RO"/>
        </w:rPr>
      </w:pPr>
      <w:r w:rsidRPr="0059532F">
        <w:rPr>
          <w:rFonts w:ascii="Arial" w:hAnsi="Arial" w:cs="Arial"/>
          <w:b/>
          <w:sz w:val="20"/>
          <w:lang w:val="ro-RO"/>
        </w:rPr>
        <w:t xml:space="preserve">Articolul </w:t>
      </w:r>
      <w:r w:rsidR="00636DDA" w:rsidRPr="0059532F">
        <w:rPr>
          <w:rFonts w:ascii="Arial" w:hAnsi="Arial" w:cs="Arial"/>
          <w:b/>
          <w:sz w:val="20"/>
          <w:lang w:val="ro-RO"/>
        </w:rPr>
        <w:t>10</w:t>
      </w:r>
      <w:r w:rsidR="00636DDA" w:rsidRPr="0059532F">
        <w:rPr>
          <w:rFonts w:ascii="Arial" w:hAnsi="Arial" w:cs="Arial"/>
          <w:b/>
          <w:sz w:val="20"/>
          <w:lang w:val="ro-RO"/>
        </w:rPr>
        <w:tab/>
      </w:r>
      <w:r w:rsidR="00D45E48" w:rsidRPr="0059532F">
        <w:rPr>
          <w:rFonts w:ascii="Arial" w:hAnsi="Arial" w:cs="Arial"/>
          <w:b/>
          <w:sz w:val="20"/>
          <w:lang w:val="ro-RO"/>
        </w:rPr>
        <w:tab/>
      </w:r>
      <w:r w:rsidR="003A2E2A" w:rsidRPr="0059532F">
        <w:rPr>
          <w:rFonts w:ascii="Arial" w:hAnsi="Arial" w:cs="Arial"/>
          <w:b/>
          <w:sz w:val="20"/>
          <w:lang w:val="ro-RO"/>
        </w:rPr>
        <w:t>CALITATEA SERVICIULUI</w:t>
      </w:r>
    </w:p>
    <w:p w14:paraId="1158FE65" w14:textId="77777777" w:rsidR="003A2E2A" w:rsidRPr="0059532F" w:rsidRDefault="003A2E2A" w:rsidP="00D27514">
      <w:pPr>
        <w:jc w:val="both"/>
        <w:rPr>
          <w:rFonts w:ascii="Arial" w:hAnsi="Arial" w:cs="Arial"/>
          <w:lang w:val="ro-RO"/>
        </w:rPr>
      </w:pPr>
    </w:p>
    <w:p w14:paraId="1E24137A" w14:textId="77777777" w:rsidR="003A2E2A" w:rsidRPr="0059532F" w:rsidRDefault="003A2E2A" w:rsidP="00085DCA">
      <w:pPr>
        <w:numPr>
          <w:ilvl w:val="1"/>
          <w:numId w:val="5"/>
        </w:numPr>
        <w:tabs>
          <w:tab w:val="clear" w:pos="660"/>
          <w:tab w:val="num" w:pos="709"/>
        </w:tabs>
        <w:ind w:left="709" w:hanging="709"/>
        <w:jc w:val="both"/>
        <w:rPr>
          <w:rFonts w:ascii="Arial" w:hAnsi="Arial" w:cs="Arial"/>
          <w:lang w:val="ro-RO"/>
        </w:rPr>
      </w:pPr>
      <w:r w:rsidRPr="0059532F">
        <w:rPr>
          <w:rFonts w:ascii="Arial" w:hAnsi="Arial" w:cs="Arial"/>
          <w:lang w:val="ro-RO"/>
        </w:rPr>
        <w:t xml:space="preserve">Fiecare Parte va pune la dispozitia celeilalte </w:t>
      </w:r>
      <w:r w:rsidR="00004106" w:rsidRPr="0059532F">
        <w:rPr>
          <w:rFonts w:ascii="Arial" w:hAnsi="Arial" w:cs="Arial"/>
          <w:lang w:val="ro-RO"/>
        </w:rPr>
        <w:t>Părţi</w:t>
      </w:r>
      <w:r w:rsidRPr="0059532F">
        <w:rPr>
          <w:rFonts w:ascii="Arial" w:hAnsi="Arial" w:cs="Arial"/>
          <w:lang w:val="ro-RO"/>
        </w:rPr>
        <w:t xml:space="preserve"> servicii de o calitate cel putin similar</w:t>
      </w:r>
      <w:r w:rsidR="00B8096A" w:rsidRPr="0059532F">
        <w:rPr>
          <w:rFonts w:ascii="Arial" w:hAnsi="Arial" w:cs="Arial"/>
          <w:lang w:val="ro-RO"/>
        </w:rPr>
        <w:t>ă</w:t>
      </w:r>
      <w:r w:rsidRPr="0059532F">
        <w:rPr>
          <w:rFonts w:ascii="Arial" w:hAnsi="Arial" w:cs="Arial"/>
          <w:lang w:val="ro-RO"/>
        </w:rPr>
        <w:t xml:space="preserve"> cu calitatea serviciului oferit </w:t>
      </w:r>
      <w:r w:rsidR="00B8096A" w:rsidRPr="0059532F">
        <w:rPr>
          <w:rFonts w:ascii="Arial" w:hAnsi="Arial" w:cs="Arial"/>
          <w:lang w:val="ro-RO"/>
        </w:rPr>
        <w:t>î</w:t>
      </w:r>
      <w:r w:rsidRPr="0059532F">
        <w:rPr>
          <w:rFonts w:ascii="Arial" w:hAnsi="Arial" w:cs="Arial"/>
          <w:lang w:val="ro-RO"/>
        </w:rPr>
        <w:t>n cea mai buna ofert</w:t>
      </w:r>
      <w:r w:rsidR="00B8096A" w:rsidRPr="0059532F">
        <w:rPr>
          <w:rFonts w:ascii="Arial" w:hAnsi="Arial" w:cs="Arial"/>
          <w:lang w:val="ro-RO"/>
        </w:rPr>
        <w:t>ă</w:t>
      </w:r>
      <w:r w:rsidRPr="0059532F">
        <w:rPr>
          <w:rFonts w:ascii="Arial" w:hAnsi="Arial" w:cs="Arial"/>
          <w:lang w:val="ro-RO"/>
        </w:rPr>
        <w:t xml:space="preserve"> comercial</w:t>
      </w:r>
      <w:r w:rsidR="00B8096A" w:rsidRPr="0059532F">
        <w:rPr>
          <w:rFonts w:ascii="Arial" w:hAnsi="Arial" w:cs="Arial"/>
          <w:lang w:val="ro-RO"/>
        </w:rPr>
        <w:t>ă</w:t>
      </w:r>
      <w:r w:rsidRPr="0059532F">
        <w:rPr>
          <w:rFonts w:ascii="Arial" w:hAnsi="Arial" w:cs="Arial"/>
          <w:lang w:val="ro-RO"/>
        </w:rPr>
        <w:t xml:space="preserve"> a sa. </w:t>
      </w:r>
    </w:p>
    <w:p w14:paraId="690BFE4B" w14:textId="77777777" w:rsidR="003A2E2A" w:rsidRPr="0059532F" w:rsidRDefault="003A2E2A" w:rsidP="00D27514">
      <w:pPr>
        <w:jc w:val="both"/>
        <w:rPr>
          <w:rFonts w:ascii="Arial" w:hAnsi="Arial" w:cs="Arial"/>
          <w:lang w:val="ro-RO"/>
        </w:rPr>
      </w:pPr>
    </w:p>
    <w:p w14:paraId="0C276E52" w14:textId="33BBC71F" w:rsidR="003A2E2A" w:rsidRPr="0059532F" w:rsidRDefault="003A2E2A" w:rsidP="00085DCA">
      <w:pPr>
        <w:numPr>
          <w:ilvl w:val="1"/>
          <w:numId w:val="5"/>
        </w:numPr>
        <w:tabs>
          <w:tab w:val="clear" w:pos="660"/>
          <w:tab w:val="num" w:pos="709"/>
        </w:tabs>
        <w:ind w:left="709" w:hanging="709"/>
        <w:jc w:val="both"/>
        <w:rPr>
          <w:rFonts w:ascii="Arial" w:hAnsi="Arial" w:cs="Arial"/>
          <w:lang w:val="ro-RO"/>
        </w:rPr>
      </w:pPr>
      <w:r w:rsidRPr="0059532F">
        <w:rPr>
          <w:rFonts w:ascii="Arial" w:hAnsi="Arial" w:cs="Arial"/>
          <w:lang w:val="ro-RO"/>
        </w:rPr>
        <w:t xml:space="preserve">Conform acestui Acord fiecare Parte </w:t>
      </w:r>
      <w:r w:rsidR="00B8096A" w:rsidRPr="0059532F">
        <w:rPr>
          <w:rFonts w:ascii="Arial" w:hAnsi="Arial" w:cs="Arial"/>
          <w:lang w:val="ro-RO"/>
        </w:rPr>
        <w:t>îş</w:t>
      </w:r>
      <w:r w:rsidRPr="0059532F">
        <w:rPr>
          <w:rFonts w:ascii="Arial" w:hAnsi="Arial" w:cs="Arial"/>
          <w:lang w:val="ro-RO"/>
        </w:rPr>
        <w:t>i asum</w:t>
      </w:r>
      <w:r w:rsidR="00B8096A" w:rsidRPr="0059532F">
        <w:rPr>
          <w:rFonts w:ascii="Arial" w:hAnsi="Arial" w:cs="Arial"/>
          <w:lang w:val="ro-RO"/>
        </w:rPr>
        <w:t>ă</w:t>
      </w:r>
      <w:r w:rsidRPr="0059532F">
        <w:rPr>
          <w:rFonts w:ascii="Arial" w:hAnsi="Arial" w:cs="Arial"/>
          <w:lang w:val="ro-RO"/>
        </w:rPr>
        <w:t xml:space="preserve"> responsabilitatea de a pune la dispozi</w:t>
      </w:r>
      <w:r w:rsidR="00B8096A" w:rsidRPr="0059532F">
        <w:rPr>
          <w:rFonts w:ascii="Arial" w:hAnsi="Arial" w:cs="Arial"/>
          <w:lang w:val="ro-RO"/>
        </w:rPr>
        <w:t>ţ</w:t>
      </w:r>
      <w:r w:rsidRPr="0059532F">
        <w:rPr>
          <w:rFonts w:ascii="Arial" w:hAnsi="Arial" w:cs="Arial"/>
          <w:lang w:val="ro-RO"/>
        </w:rPr>
        <w:t xml:space="preserve">ia celeilalte </w:t>
      </w:r>
      <w:r w:rsidR="00004106" w:rsidRPr="0059532F">
        <w:rPr>
          <w:rFonts w:ascii="Arial" w:hAnsi="Arial" w:cs="Arial"/>
          <w:lang w:val="ro-RO"/>
        </w:rPr>
        <w:t>Părţi</w:t>
      </w:r>
      <w:r w:rsidRPr="0059532F">
        <w:rPr>
          <w:rFonts w:ascii="Arial" w:hAnsi="Arial" w:cs="Arial"/>
          <w:lang w:val="ro-RO"/>
        </w:rPr>
        <w:t xml:space="preserve"> servicii corespunz</w:t>
      </w:r>
      <w:r w:rsidR="00B8096A" w:rsidRPr="0059532F">
        <w:rPr>
          <w:rFonts w:ascii="Arial" w:hAnsi="Arial" w:cs="Arial"/>
          <w:lang w:val="ro-RO"/>
        </w:rPr>
        <w:t>ă</w:t>
      </w:r>
      <w:r w:rsidRPr="0059532F">
        <w:rPr>
          <w:rFonts w:ascii="Arial" w:hAnsi="Arial" w:cs="Arial"/>
          <w:lang w:val="ro-RO"/>
        </w:rPr>
        <w:t xml:space="preserve">toare standardelor de calitate cuprinse </w:t>
      </w:r>
      <w:r w:rsidR="00B8096A" w:rsidRPr="0059532F">
        <w:rPr>
          <w:rFonts w:ascii="Arial" w:hAnsi="Arial" w:cs="Arial"/>
          <w:lang w:val="ro-RO"/>
        </w:rPr>
        <w:t>î</w:t>
      </w:r>
      <w:r w:rsidRPr="0059532F">
        <w:rPr>
          <w:rFonts w:ascii="Arial" w:hAnsi="Arial" w:cs="Arial"/>
          <w:lang w:val="ro-RO"/>
        </w:rPr>
        <w:t xml:space="preserve">n reglementarile legale </w:t>
      </w:r>
      <w:r w:rsidR="00B8096A" w:rsidRPr="0059532F">
        <w:rPr>
          <w:rFonts w:ascii="Arial" w:hAnsi="Arial" w:cs="Arial"/>
          <w:lang w:val="ro-RO"/>
        </w:rPr>
        <w:t>î</w:t>
      </w:r>
      <w:r w:rsidRPr="0059532F">
        <w:rPr>
          <w:rFonts w:ascii="Arial" w:hAnsi="Arial" w:cs="Arial"/>
          <w:lang w:val="ro-RO"/>
        </w:rPr>
        <w:t>n vigoare</w:t>
      </w:r>
      <w:r w:rsidR="006F7C11" w:rsidRPr="0059532F">
        <w:rPr>
          <w:rFonts w:ascii="Arial" w:hAnsi="Arial" w:cs="Arial"/>
          <w:lang w:val="ro-RO"/>
        </w:rPr>
        <w:t>.</w:t>
      </w:r>
      <w:r w:rsidRPr="0059532F">
        <w:rPr>
          <w:rFonts w:ascii="Arial" w:hAnsi="Arial" w:cs="Arial"/>
          <w:lang w:val="ro-RO"/>
        </w:rPr>
        <w:t xml:space="preserve"> </w:t>
      </w:r>
    </w:p>
    <w:p w14:paraId="5FC008EB" w14:textId="77777777" w:rsidR="003A2E2A" w:rsidRPr="0059532F" w:rsidRDefault="003A2E2A" w:rsidP="00D27514">
      <w:pPr>
        <w:jc w:val="both"/>
        <w:rPr>
          <w:rFonts w:ascii="Arial" w:hAnsi="Arial" w:cs="Arial"/>
          <w:lang w:val="ro-RO"/>
        </w:rPr>
      </w:pPr>
    </w:p>
    <w:p w14:paraId="652303FF" w14:textId="4291B9C4" w:rsidR="00534B3B" w:rsidRPr="0059532F" w:rsidRDefault="009738DA" w:rsidP="009738DA">
      <w:pPr>
        <w:ind w:left="709" w:hanging="709"/>
        <w:jc w:val="both"/>
        <w:rPr>
          <w:rFonts w:ascii="Arial" w:hAnsi="Arial" w:cs="Arial"/>
          <w:lang w:val="ro-RO"/>
        </w:rPr>
      </w:pPr>
      <w:bookmarkStart w:id="25" w:name="_Ref236761934"/>
      <w:r w:rsidRPr="0059532F">
        <w:rPr>
          <w:rFonts w:ascii="Arial" w:hAnsi="Arial" w:cs="Arial"/>
          <w:lang w:val="ro-RO"/>
        </w:rPr>
        <w:t>10.3</w:t>
      </w:r>
      <w:r w:rsidRPr="0059532F">
        <w:rPr>
          <w:rFonts w:ascii="Arial" w:hAnsi="Arial" w:cs="Arial"/>
          <w:lang w:val="ro-RO"/>
        </w:rPr>
        <w:tab/>
      </w:r>
      <w:r w:rsidR="00CC2E55" w:rsidRPr="0059532F">
        <w:rPr>
          <w:rFonts w:ascii="Arial" w:hAnsi="Arial" w:cs="Arial"/>
          <w:lang w:val="ro-RO"/>
        </w:rPr>
        <w:t xml:space="preserve">În cazul în care calitatea serviciilor furnizate de către </w:t>
      </w:r>
      <w:r w:rsidR="00712DD8" w:rsidRPr="0059532F">
        <w:rPr>
          <w:rFonts w:ascii="Arial" w:hAnsi="Arial" w:cs="Arial"/>
          <w:lang w:val="ro-RO"/>
        </w:rPr>
        <w:t>una dintre Părţi</w:t>
      </w:r>
      <w:r w:rsidR="00C415D6" w:rsidRPr="0059532F">
        <w:rPr>
          <w:rFonts w:ascii="Arial" w:hAnsi="Arial" w:cs="Arial"/>
          <w:lang w:val="ro-RO"/>
        </w:rPr>
        <w:t xml:space="preserve"> </w:t>
      </w:r>
      <w:r w:rsidR="00CC2E55" w:rsidRPr="0059532F">
        <w:rPr>
          <w:rFonts w:ascii="Arial" w:hAnsi="Arial" w:cs="Arial"/>
          <w:lang w:val="ro-RO"/>
        </w:rPr>
        <w:t xml:space="preserve">nu îndeplineşte parametrii de calitate agreati de Parti prin art. </w:t>
      </w:r>
      <w:r w:rsidR="00282633" w:rsidRPr="0059532F">
        <w:rPr>
          <w:rFonts w:ascii="Arial" w:hAnsi="Arial" w:cs="Arial"/>
          <w:lang w:val="ro-RO"/>
        </w:rPr>
        <w:t>10.5</w:t>
      </w:r>
      <w:r w:rsidR="00CC2E55" w:rsidRPr="0059532F">
        <w:rPr>
          <w:rFonts w:ascii="Arial" w:hAnsi="Arial" w:cs="Arial"/>
          <w:lang w:val="ro-RO"/>
        </w:rPr>
        <w:t>, in Anexa 1</w:t>
      </w:r>
      <w:r w:rsidR="00CB5E29" w:rsidRPr="0059532F">
        <w:rPr>
          <w:rFonts w:ascii="Arial" w:hAnsi="Arial" w:cs="Arial"/>
          <w:lang w:val="ro-RO"/>
        </w:rPr>
        <w:t>, Anexa 1bis,</w:t>
      </w:r>
      <w:r w:rsidR="00CC2E55" w:rsidRPr="0059532F">
        <w:rPr>
          <w:rFonts w:ascii="Arial" w:hAnsi="Arial" w:cs="Arial"/>
          <w:lang w:val="ro-RO"/>
        </w:rPr>
        <w:t xml:space="preserve"> Anexa </w:t>
      </w:r>
      <w:r w:rsidR="00D9641C" w:rsidRPr="0059532F">
        <w:rPr>
          <w:rFonts w:ascii="Arial" w:hAnsi="Arial" w:cs="Arial"/>
          <w:lang w:val="ro-RO"/>
        </w:rPr>
        <w:t>3</w:t>
      </w:r>
      <w:r w:rsidR="00CB5E29" w:rsidRPr="0059532F">
        <w:rPr>
          <w:rFonts w:ascii="Arial" w:hAnsi="Arial" w:cs="Arial"/>
          <w:lang w:val="ro-RO"/>
        </w:rPr>
        <w:t xml:space="preserve"> sau Anexa 3bis</w:t>
      </w:r>
      <w:r w:rsidR="00CC2E55" w:rsidRPr="0059532F">
        <w:rPr>
          <w:rFonts w:ascii="Arial" w:hAnsi="Arial" w:cs="Arial"/>
          <w:lang w:val="ro-RO"/>
        </w:rPr>
        <w:t xml:space="preserve">, </w:t>
      </w:r>
      <w:r w:rsidR="00712DD8" w:rsidRPr="0059532F">
        <w:rPr>
          <w:rFonts w:ascii="Arial" w:hAnsi="Arial" w:cs="Arial"/>
          <w:lang w:val="ro-RO"/>
        </w:rPr>
        <w:t>cealaltă Parte</w:t>
      </w:r>
      <w:r w:rsidR="00CC2E55" w:rsidRPr="0059532F">
        <w:rPr>
          <w:rFonts w:ascii="Arial" w:hAnsi="Arial" w:cs="Arial"/>
          <w:lang w:val="ro-RO"/>
        </w:rPr>
        <w:t xml:space="preserve"> poate suspenda unilateral, parţial sau total, Serviciile de Interconectare </w:t>
      </w:r>
      <w:r w:rsidR="00AD5736" w:rsidRPr="0059532F">
        <w:rPr>
          <w:rFonts w:ascii="Arial" w:hAnsi="Arial" w:cs="Arial"/>
          <w:lang w:val="ro-RO"/>
        </w:rPr>
        <w:t>care au</w:t>
      </w:r>
      <w:r w:rsidR="005E032E" w:rsidRPr="0059532F">
        <w:rPr>
          <w:rFonts w:ascii="Arial" w:hAnsi="Arial" w:cs="Arial"/>
          <w:lang w:val="ro-RO"/>
        </w:rPr>
        <w:t xml:space="preserve"> parametrii de calitate sub limitele convenite</w:t>
      </w:r>
      <w:r w:rsidR="00CC2E55" w:rsidRPr="0059532F">
        <w:rPr>
          <w:rFonts w:ascii="Arial" w:hAnsi="Arial" w:cs="Arial"/>
          <w:lang w:val="ro-RO"/>
        </w:rPr>
        <w:t xml:space="preserve"> sau poate aplica o penalitate de </w:t>
      </w:r>
      <w:r w:rsidR="00AD33AF" w:rsidRPr="0059532F">
        <w:rPr>
          <w:rFonts w:ascii="Arial" w:hAnsi="Arial" w:cs="Arial"/>
          <w:lang w:val="ro-RO"/>
        </w:rPr>
        <w:t>0.</w:t>
      </w:r>
      <w:r w:rsidR="00CC2E55" w:rsidRPr="0059532F">
        <w:rPr>
          <w:rFonts w:ascii="Arial" w:hAnsi="Arial" w:cs="Arial"/>
          <w:lang w:val="ro-RO"/>
        </w:rPr>
        <w:t>1% pe zi din suma facturată</w:t>
      </w:r>
      <w:r w:rsidR="00C55FBF" w:rsidRPr="0059532F">
        <w:rPr>
          <w:rFonts w:ascii="Arial" w:hAnsi="Arial" w:cs="Arial"/>
          <w:lang w:val="ro-RO"/>
        </w:rPr>
        <w:t xml:space="preserve"> în luna în care parametrii de calitate nu sunt îndepliniţi</w:t>
      </w:r>
      <w:r w:rsidR="00CC2E55" w:rsidRPr="0059532F">
        <w:rPr>
          <w:rFonts w:ascii="Arial" w:hAnsi="Arial" w:cs="Arial"/>
          <w:lang w:val="ro-RO"/>
        </w:rPr>
        <w:t xml:space="preserve">. </w:t>
      </w:r>
      <w:r w:rsidR="00786498" w:rsidRPr="0059532F">
        <w:rPr>
          <w:rFonts w:ascii="Arial" w:hAnsi="Arial" w:cs="Arial"/>
          <w:lang w:val="ro-RO"/>
        </w:rPr>
        <w:t xml:space="preserve">Partea reclamantă va suspenda Serviciile de Interconectare sau va aplica penalitatea, in masura in care cealaltă Parte nu remediaza situatia sau nu dovedeşte că nu a fost </w:t>
      </w:r>
      <w:r w:rsidR="00CC2E55" w:rsidRPr="0059532F">
        <w:rPr>
          <w:rFonts w:ascii="Arial" w:hAnsi="Arial" w:cs="Arial"/>
          <w:lang w:val="ro-RO"/>
        </w:rPr>
        <w:t xml:space="preserve">în </w:t>
      </w:r>
      <w:r w:rsidR="00786498" w:rsidRPr="0059532F">
        <w:rPr>
          <w:rFonts w:ascii="Arial" w:hAnsi="Arial" w:cs="Arial"/>
          <w:lang w:val="ro-RO"/>
        </w:rPr>
        <w:t xml:space="preserve">culpă in </w:t>
      </w:r>
      <w:r w:rsidR="00CC2E55" w:rsidRPr="0059532F">
        <w:rPr>
          <w:rFonts w:ascii="Arial" w:hAnsi="Arial" w:cs="Arial"/>
          <w:lang w:val="ro-RO"/>
        </w:rPr>
        <w:t xml:space="preserve">termen de </w:t>
      </w:r>
      <w:r w:rsidR="00786498" w:rsidRPr="0059532F">
        <w:rPr>
          <w:rFonts w:ascii="Arial" w:hAnsi="Arial" w:cs="Arial"/>
          <w:lang w:val="ro-RO"/>
        </w:rPr>
        <w:t>7 zile</w:t>
      </w:r>
      <w:r w:rsidR="00CC2E55" w:rsidRPr="0059532F">
        <w:rPr>
          <w:rFonts w:ascii="Arial" w:hAnsi="Arial" w:cs="Arial"/>
          <w:lang w:val="ro-RO"/>
        </w:rPr>
        <w:t xml:space="preserve"> de la </w:t>
      </w:r>
      <w:r w:rsidR="00786498" w:rsidRPr="0059532F">
        <w:rPr>
          <w:rFonts w:ascii="Arial" w:hAnsi="Arial" w:cs="Arial"/>
          <w:lang w:val="ro-RO"/>
        </w:rPr>
        <w:t>transmiterea unei notificari in acest sens.</w:t>
      </w:r>
      <w:r w:rsidR="00F62612" w:rsidRPr="0059532F" w:rsidDel="00F62612">
        <w:rPr>
          <w:rFonts w:ascii="Arial" w:hAnsi="Arial" w:cs="Arial"/>
          <w:lang w:val="ro-RO"/>
        </w:rPr>
        <w:t xml:space="preserve"> </w:t>
      </w:r>
      <w:r w:rsidR="00F62612" w:rsidRPr="0059532F">
        <w:rPr>
          <w:rFonts w:ascii="Arial" w:hAnsi="Arial" w:cs="Arial"/>
          <w:lang w:val="ro-RO"/>
        </w:rPr>
        <w:t xml:space="preserve">După </w:t>
      </w:r>
      <w:r w:rsidR="00045B84" w:rsidRPr="0059532F">
        <w:rPr>
          <w:rFonts w:ascii="Arial" w:hAnsi="Arial" w:cs="Arial"/>
          <w:lang w:val="ro-RO"/>
        </w:rPr>
        <w:t>ce</w:t>
      </w:r>
      <w:r w:rsidR="00CC2E55" w:rsidRPr="0059532F">
        <w:rPr>
          <w:rFonts w:ascii="Arial" w:hAnsi="Arial" w:cs="Arial"/>
          <w:lang w:val="ro-RO"/>
        </w:rPr>
        <w:t xml:space="preserve"> </w:t>
      </w:r>
      <w:r w:rsidR="00045B84" w:rsidRPr="0059532F">
        <w:rPr>
          <w:rFonts w:ascii="Arial" w:hAnsi="Arial" w:cs="Arial"/>
          <w:lang w:val="ro-RO"/>
        </w:rPr>
        <w:t>Partea în culpă</w:t>
      </w:r>
      <w:r w:rsidR="00CC2E55" w:rsidRPr="0059532F">
        <w:rPr>
          <w:rFonts w:ascii="Arial" w:hAnsi="Arial" w:cs="Arial"/>
          <w:lang w:val="ro-RO"/>
        </w:rPr>
        <w:t xml:space="preserve"> notifica </w:t>
      </w:r>
      <w:r w:rsidR="00045B84" w:rsidRPr="0059532F">
        <w:rPr>
          <w:rFonts w:ascii="Arial" w:hAnsi="Arial" w:cs="Arial"/>
          <w:lang w:val="ro-RO"/>
        </w:rPr>
        <w:t>Partea reclamantă</w:t>
      </w:r>
      <w:r w:rsidR="004F2817" w:rsidRPr="0059532F">
        <w:rPr>
          <w:rFonts w:ascii="Arial" w:hAnsi="Arial" w:cs="Arial"/>
          <w:lang w:val="ro-RO"/>
        </w:rPr>
        <w:t xml:space="preserve"> </w:t>
      </w:r>
      <w:r w:rsidR="00CC2E55" w:rsidRPr="0059532F">
        <w:rPr>
          <w:rFonts w:ascii="Arial" w:hAnsi="Arial" w:cs="Arial"/>
          <w:lang w:val="ro-RO"/>
        </w:rPr>
        <w:t xml:space="preserve">asupra restabilirii parametrilor de calitate agreati prin art. </w:t>
      </w:r>
      <w:r w:rsidR="00F2633E" w:rsidRPr="0059532F">
        <w:rPr>
          <w:rFonts w:ascii="Arial" w:hAnsi="Arial" w:cs="Arial"/>
          <w:lang w:val="ro-RO"/>
        </w:rPr>
        <w:t>10.5</w:t>
      </w:r>
      <w:r w:rsidR="00CC2E55" w:rsidRPr="0059532F">
        <w:rPr>
          <w:rFonts w:ascii="Arial" w:hAnsi="Arial" w:cs="Arial"/>
          <w:lang w:val="ro-RO"/>
        </w:rPr>
        <w:t>, in Anexa 1</w:t>
      </w:r>
      <w:r w:rsidR="00B41B9A" w:rsidRPr="0059532F">
        <w:rPr>
          <w:rFonts w:ascii="Arial" w:hAnsi="Arial" w:cs="Arial"/>
          <w:lang w:val="ro-RO"/>
        </w:rPr>
        <w:t>, Anexa 1 bis,</w:t>
      </w:r>
      <w:r w:rsidR="00CC2E55" w:rsidRPr="0059532F">
        <w:rPr>
          <w:rFonts w:ascii="Arial" w:hAnsi="Arial" w:cs="Arial"/>
          <w:lang w:val="ro-RO"/>
        </w:rPr>
        <w:t xml:space="preserve"> Anexa </w:t>
      </w:r>
      <w:r w:rsidR="00D9641C" w:rsidRPr="0059532F">
        <w:rPr>
          <w:rFonts w:ascii="Arial" w:hAnsi="Arial" w:cs="Arial"/>
          <w:lang w:val="ro-RO"/>
        </w:rPr>
        <w:t>3</w:t>
      </w:r>
      <w:r w:rsidR="00B41B9A" w:rsidRPr="0059532F">
        <w:rPr>
          <w:rFonts w:ascii="Arial" w:hAnsi="Arial" w:cs="Arial"/>
          <w:lang w:val="ro-RO"/>
        </w:rPr>
        <w:t xml:space="preserve"> sau Anexa 3bis</w:t>
      </w:r>
      <w:r w:rsidR="00CC2E55" w:rsidRPr="0059532F">
        <w:rPr>
          <w:rFonts w:ascii="Arial" w:hAnsi="Arial" w:cs="Arial"/>
          <w:lang w:val="ro-RO"/>
        </w:rPr>
        <w:t>, furnizarea serviciilor de interconectare va fi reluata</w:t>
      </w:r>
      <w:r w:rsidR="00FB6C93" w:rsidRPr="0059532F">
        <w:rPr>
          <w:rFonts w:ascii="Arial" w:hAnsi="Arial" w:cs="Arial"/>
          <w:lang w:val="ro-RO"/>
        </w:rPr>
        <w:t xml:space="preserve"> </w:t>
      </w:r>
      <w:r w:rsidR="00636E40" w:rsidRPr="0059532F">
        <w:rPr>
          <w:rFonts w:ascii="Arial" w:hAnsi="Arial" w:cs="Arial"/>
          <w:lang w:val="ro-RO"/>
        </w:rPr>
        <w:t>sau</w:t>
      </w:r>
      <w:r w:rsidR="00FB6C93" w:rsidRPr="0059532F">
        <w:rPr>
          <w:rFonts w:ascii="Arial" w:hAnsi="Arial" w:cs="Arial"/>
          <w:lang w:val="ro-RO"/>
        </w:rPr>
        <w:t xml:space="preserve"> aplicarea penalitatilor se sisteaza.</w:t>
      </w:r>
      <w:r w:rsidR="00CC2E55" w:rsidRPr="0059532F">
        <w:rPr>
          <w:rFonts w:ascii="Arial" w:hAnsi="Arial" w:cs="Arial"/>
          <w:lang w:val="ro-RO"/>
        </w:rPr>
        <w:t xml:space="preserve"> </w:t>
      </w:r>
    </w:p>
    <w:bookmarkEnd w:id="25"/>
    <w:p w14:paraId="0B5D4BAB" w14:textId="77777777" w:rsidR="003A2E2A" w:rsidRPr="0059532F" w:rsidRDefault="003A2E2A" w:rsidP="00D27514">
      <w:pPr>
        <w:jc w:val="both"/>
        <w:rPr>
          <w:rFonts w:ascii="Arial" w:hAnsi="Arial" w:cs="Arial"/>
          <w:lang w:val="ro-RO"/>
        </w:rPr>
      </w:pPr>
    </w:p>
    <w:p w14:paraId="152CA688" w14:textId="77777777" w:rsidR="006B4A21" w:rsidRPr="0059532F" w:rsidRDefault="009738DA" w:rsidP="009738DA">
      <w:pPr>
        <w:ind w:left="709" w:hanging="709"/>
        <w:jc w:val="both"/>
        <w:rPr>
          <w:rFonts w:ascii="Arial" w:hAnsi="Arial" w:cs="Arial"/>
          <w:lang w:val="ro-RO"/>
        </w:rPr>
      </w:pPr>
      <w:r w:rsidRPr="0059532F">
        <w:rPr>
          <w:rFonts w:ascii="Arial" w:hAnsi="Arial" w:cs="Arial"/>
          <w:lang w:val="ro-RO"/>
        </w:rPr>
        <w:t>10.4</w:t>
      </w:r>
      <w:r w:rsidRPr="0059532F">
        <w:rPr>
          <w:rFonts w:ascii="Arial" w:hAnsi="Arial" w:cs="Arial"/>
          <w:lang w:val="ro-RO"/>
        </w:rPr>
        <w:tab/>
      </w:r>
      <w:r w:rsidR="003A2E2A" w:rsidRPr="0059532F">
        <w:rPr>
          <w:rFonts w:ascii="Arial" w:hAnsi="Arial" w:cs="Arial"/>
          <w:lang w:val="ro-RO"/>
        </w:rPr>
        <w:t>Dac</w:t>
      </w:r>
      <w:r w:rsidR="00B8096A" w:rsidRPr="0059532F">
        <w:rPr>
          <w:rFonts w:ascii="Arial" w:hAnsi="Arial" w:cs="Arial"/>
          <w:lang w:val="ro-RO"/>
        </w:rPr>
        <w:t>ă</w:t>
      </w:r>
      <w:r w:rsidR="003A2E2A" w:rsidRPr="0059532F">
        <w:rPr>
          <w:rFonts w:ascii="Arial" w:hAnsi="Arial" w:cs="Arial"/>
          <w:lang w:val="ro-RO"/>
        </w:rPr>
        <w:t xml:space="preserve"> un serviciu nou care se dore</w:t>
      </w:r>
      <w:r w:rsidR="00B8096A" w:rsidRPr="0059532F">
        <w:rPr>
          <w:rFonts w:ascii="Arial" w:hAnsi="Arial" w:cs="Arial"/>
          <w:lang w:val="ro-RO"/>
        </w:rPr>
        <w:t>ş</w:t>
      </w:r>
      <w:r w:rsidR="003A2E2A" w:rsidRPr="0059532F">
        <w:rPr>
          <w:rFonts w:ascii="Arial" w:hAnsi="Arial" w:cs="Arial"/>
          <w:lang w:val="ro-RO"/>
        </w:rPr>
        <w:t xml:space="preserve">te a fi furnizat sau solicitat de </w:t>
      </w:r>
      <w:r w:rsidR="004F2817" w:rsidRPr="0059532F">
        <w:rPr>
          <w:rFonts w:ascii="Arial" w:hAnsi="Arial" w:cs="Arial"/>
          <w:lang w:val="ro-RO"/>
        </w:rPr>
        <w:t>Operator</w:t>
      </w:r>
      <w:r w:rsidR="003A2E2A" w:rsidRPr="0059532F">
        <w:rPr>
          <w:rFonts w:ascii="Arial" w:hAnsi="Arial" w:cs="Arial"/>
          <w:lang w:val="ro-RO"/>
        </w:rPr>
        <w:t xml:space="preserve"> nu </w:t>
      </w:r>
      <w:r w:rsidR="00B8096A" w:rsidRPr="0059532F">
        <w:rPr>
          <w:rFonts w:ascii="Arial" w:hAnsi="Arial" w:cs="Arial"/>
          <w:lang w:val="ro-RO"/>
        </w:rPr>
        <w:t>î</w:t>
      </w:r>
      <w:r w:rsidR="003A2E2A" w:rsidRPr="0059532F">
        <w:rPr>
          <w:rFonts w:ascii="Arial" w:hAnsi="Arial" w:cs="Arial"/>
          <w:lang w:val="ro-RO"/>
        </w:rPr>
        <w:t>ndepline</w:t>
      </w:r>
      <w:r w:rsidR="00B8096A" w:rsidRPr="0059532F">
        <w:rPr>
          <w:rFonts w:ascii="Arial" w:hAnsi="Arial" w:cs="Arial"/>
          <w:lang w:val="ro-RO"/>
        </w:rPr>
        <w:t>ş</w:t>
      </w:r>
      <w:r w:rsidR="003A2E2A" w:rsidRPr="0059532F">
        <w:rPr>
          <w:rFonts w:ascii="Arial" w:hAnsi="Arial" w:cs="Arial"/>
          <w:lang w:val="ro-RO"/>
        </w:rPr>
        <w:t>te standardele de calitate agreate sau ne</w:t>
      </w:r>
      <w:r w:rsidR="00B8096A" w:rsidRPr="0059532F">
        <w:rPr>
          <w:rFonts w:ascii="Arial" w:hAnsi="Arial" w:cs="Arial"/>
          <w:lang w:val="ro-RO"/>
        </w:rPr>
        <w:t>î</w:t>
      </w:r>
      <w:r w:rsidR="003A2E2A" w:rsidRPr="0059532F">
        <w:rPr>
          <w:rFonts w:ascii="Arial" w:hAnsi="Arial" w:cs="Arial"/>
          <w:lang w:val="ro-RO"/>
        </w:rPr>
        <w:t>ndeplinirea este semnalat</w:t>
      </w:r>
      <w:r w:rsidR="00B8096A" w:rsidRPr="0059532F">
        <w:rPr>
          <w:rFonts w:ascii="Arial" w:hAnsi="Arial" w:cs="Arial"/>
          <w:lang w:val="ro-RO"/>
        </w:rPr>
        <w:t>ă</w:t>
      </w:r>
      <w:r w:rsidR="003A2E2A" w:rsidRPr="0059532F">
        <w:rPr>
          <w:rFonts w:ascii="Arial" w:hAnsi="Arial" w:cs="Arial"/>
          <w:lang w:val="ro-RO"/>
        </w:rPr>
        <w:t xml:space="preserve"> de </w:t>
      </w:r>
      <w:r w:rsidR="004A15E9" w:rsidRPr="0059532F">
        <w:rPr>
          <w:rFonts w:ascii="Arial" w:hAnsi="Arial" w:cs="Arial"/>
          <w:lang w:val="ro-RO"/>
        </w:rPr>
        <w:t>către</w:t>
      </w:r>
      <w:r w:rsidR="003A2E2A" w:rsidRPr="0059532F">
        <w:rPr>
          <w:rFonts w:ascii="Arial" w:hAnsi="Arial" w:cs="Arial"/>
          <w:lang w:val="ro-RO"/>
        </w:rPr>
        <w:t xml:space="preserve"> personalul desemnat pentru aceasta expertiz</w:t>
      </w:r>
      <w:r w:rsidR="00B8096A" w:rsidRPr="0059532F">
        <w:rPr>
          <w:rFonts w:ascii="Arial" w:hAnsi="Arial" w:cs="Arial"/>
          <w:lang w:val="ro-RO"/>
        </w:rPr>
        <w:t>ă</w:t>
      </w:r>
      <w:r w:rsidR="003A2E2A" w:rsidRPr="0059532F">
        <w:rPr>
          <w:rFonts w:ascii="Arial" w:hAnsi="Arial" w:cs="Arial"/>
          <w:lang w:val="ro-RO"/>
        </w:rPr>
        <w:t xml:space="preserve">, </w:t>
      </w:r>
      <w:r w:rsidR="00C752D9" w:rsidRPr="0059532F">
        <w:rPr>
          <w:rFonts w:ascii="Arial" w:hAnsi="Arial" w:cs="Arial"/>
          <w:lang w:val="ro-RO"/>
        </w:rPr>
        <w:t>Telekom Romania Mobile</w:t>
      </w:r>
      <w:r w:rsidR="003A2E2A" w:rsidRPr="0059532F">
        <w:rPr>
          <w:rFonts w:ascii="Arial" w:hAnsi="Arial" w:cs="Arial"/>
          <w:lang w:val="ro-RO"/>
        </w:rPr>
        <w:t xml:space="preserve"> poate refuza introducerea respectivului nou serviciu sau lua m</w:t>
      </w:r>
      <w:r w:rsidR="00B8096A" w:rsidRPr="0059532F">
        <w:rPr>
          <w:rFonts w:ascii="Arial" w:hAnsi="Arial" w:cs="Arial"/>
          <w:lang w:val="ro-RO"/>
        </w:rPr>
        <w:t>ă</w:t>
      </w:r>
      <w:r w:rsidR="003A2E2A" w:rsidRPr="0059532F">
        <w:rPr>
          <w:rFonts w:ascii="Arial" w:hAnsi="Arial" w:cs="Arial"/>
          <w:lang w:val="ro-RO"/>
        </w:rPr>
        <w:t>surile rezonabile necesare pentru avizarea clien</w:t>
      </w:r>
      <w:r w:rsidR="00B8096A" w:rsidRPr="0059532F">
        <w:rPr>
          <w:rFonts w:ascii="Arial" w:hAnsi="Arial" w:cs="Arial"/>
          <w:lang w:val="ro-RO"/>
        </w:rPr>
        <w:t>ţ</w:t>
      </w:r>
      <w:r w:rsidR="003A2E2A" w:rsidRPr="0059532F">
        <w:rPr>
          <w:rFonts w:ascii="Arial" w:hAnsi="Arial" w:cs="Arial"/>
          <w:lang w:val="ro-RO"/>
        </w:rPr>
        <w:t>ilor s</w:t>
      </w:r>
      <w:r w:rsidR="00B8096A" w:rsidRPr="0059532F">
        <w:rPr>
          <w:rFonts w:ascii="Arial" w:hAnsi="Arial" w:cs="Arial"/>
          <w:lang w:val="ro-RO"/>
        </w:rPr>
        <w:t>ă</w:t>
      </w:r>
      <w:r w:rsidR="003A2E2A" w:rsidRPr="0059532F">
        <w:rPr>
          <w:rFonts w:ascii="Arial" w:hAnsi="Arial" w:cs="Arial"/>
          <w:lang w:val="ro-RO"/>
        </w:rPr>
        <w:t xml:space="preserve">i ca un asemenea serviciu nu </w:t>
      </w:r>
      <w:r w:rsidR="00B8096A" w:rsidRPr="0059532F">
        <w:rPr>
          <w:rFonts w:ascii="Arial" w:hAnsi="Arial" w:cs="Arial"/>
          <w:lang w:val="ro-RO"/>
        </w:rPr>
        <w:t>î</w:t>
      </w:r>
      <w:r w:rsidR="003A2E2A" w:rsidRPr="0059532F">
        <w:rPr>
          <w:rFonts w:ascii="Arial" w:hAnsi="Arial" w:cs="Arial"/>
          <w:lang w:val="ro-RO"/>
        </w:rPr>
        <w:t>ndepline</w:t>
      </w:r>
      <w:r w:rsidR="00B8096A" w:rsidRPr="0059532F">
        <w:rPr>
          <w:rFonts w:ascii="Arial" w:hAnsi="Arial" w:cs="Arial"/>
          <w:lang w:val="ro-RO"/>
        </w:rPr>
        <w:t>ş</w:t>
      </w:r>
      <w:r w:rsidR="003A2E2A" w:rsidRPr="0059532F">
        <w:rPr>
          <w:rFonts w:ascii="Arial" w:hAnsi="Arial" w:cs="Arial"/>
          <w:lang w:val="ro-RO"/>
        </w:rPr>
        <w:t>te standardele curente de calitate a</w:t>
      </w:r>
      <w:r w:rsidR="00B8096A" w:rsidRPr="0059532F">
        <w:rPr>
          <w:rFonts w:ascii="Arial" w:hAnsi="Arial" w:cs="Arial"/>
          <w:lang w:val="ro-RO"/>
        </w:rPr>
        <w:t>ş</w:t>
      </w:r>
      <w:r w:rsidR="003A2E2A" w:rsidRPr="0059532F">
        <w:rPr>
          <w:rFonts w:ascii="Arial" w:hAnsi="Arial" w:cs="Arial"/>
          <w:lang w:val="ro-RO"/>
        </w:rPr>
        <w:t xml:space="preserve">teptate </w:t>
      </w:r>
      <w:r w:rsidR="00B8096A" w:rsidRPr="0059532F">
        <w:rPr>
          <w:rFonts w:ascii="Arial" w:hAnsi="Arial" w:cs="Arial"/>
          <w:lang w:val="ro-RO"/>
        </w:rPr>
        <w:t>î</w:t>
      </w:r>
      <w:r w:rsidR="003A2E2A" w:rsidRPr="0059532F">
        <w:rPr>
          <w:rFonts w:ascii="Arial" w:hAnsi="Arial" w:cs="Arial"/>
          <w:lang w:val="ro-RO"/>
        </w:rPr>
        <w:t>n mod normal pentru acel serviciu.</w:t>
      </w:r>
    </w:p>
    <w:p w14:paraId="6CFD66DA" w14:textId="77777777" w:rsidR="003A2E2A" w:rsidRPr="0059532F" w:rsidRDefault="003A2E2A" w:rsidP="00D27514">
      <w:pPr>
        <w:jc w:val="both"/>
        <w:rPr>
          <w:rFonts w:ascii="Arial" w:hAnsi="Arial" w:cs="Arial"/>
          <w:lang w:val="ro-RO"/>
        </w:rPr>
      </w:pPr>
    </w:p>
    <w:p w14:paraId="505FA2EB" w14:textId="77777777" w:rsidR="003A2E2A" w:rsidRPr="0059532F" w:rsidRDefault="009738DA" w:rsidP="009738DA">
      <w:pPr>
        <w:ind w:left="709" w:hanging="709"/>
        <w:jc w:val="both"/>
        <w:rPr>
          <w:rFonts w:ascii="Arial" w:hAnsi="Arial" w:cs="Arial"/>
          <w:lang w:val="ro-RO"/>
        </w:rPr>
      </w:pPr>
      <w:bookmarkStart w:id="26" w:name="_Ref236153548"/>
      <w:r w:rsidRPr="0059532F">
        <w:rPr>
          <w:rFonts w:ascii="Arial" w:hAnsi="Arial" w:cs="Arial"/>
          <w:lang w:val="ro-RO"/>
        </w:rPr>
        <w:t>10.5</w:t>
      </w:r>
      <w:r w:rsidRPr="0059532F">
        <w:rPr>
          <w:rFonts w:ascii="Arial" w:hAnsi="Arial" w:cs="Arial"/>
          <w:lang w:val="ro-RO"/>
        </w:rPr>
        <w:tab/>
      </w:r>
      <w:r w:rsidR="003A2E2A" w:rsidRPr="0059532F">
        <w:rPr>
          <w:rFonts w:ascii="Arial" w:hAnsi="Arial" w:cs="Arial"/>
          <w:lang w:val="ro-RO"/>
        </w:rPr>
        <w:t xml:space="preserve">Serviciile </w:t>
      </w:r>
      <w:r w:rsidR="00712DD8" w:rsidRPr="0059532F">
        <w:rPr>
          <w:rFonts w:ascii="Arial" w:hAnsi="Arial" w:cs="Arial"/>
          <w:lang w:val="ro-RO"/>
        </w:rPr>
        <w:t>Părţilor</w:t>
      </w:r>
      <w:r w:rsidR="003A2E2A" w:rsidRPr="0059532F">
        <w:rPr>
          <w:rFonts w:ascii="Arial" w:hAnsi="Arial" w:cs="Arial"/>
          <w:lang w:val="ro-RO"/>
        </w:rPr>
        <w:t xml:space="preserve"> trebuie s</w:t>
      </w:r>
      <w:r w:rsidR="003E1BA0" w:rsidRPr="0059532F">
        <w:rPr>
          <w:rFonts w:ascii="Arial" w:hAnsi="Arial" w:cs="Arial"/>
          <w:lang w:val="ro-RO"/>
        </w:rPr>
        <w:t>ă</w:t>
      </w:r>
      <w:r w:rsidR="003A2E2A" w:rsidRPr="0059532F">
        <w:rPr>
          <w:rFonts w:ascii="Arial" w:hAnsi="Arial" w:cs="Arial"/>
          <w:lang w:val="ro-RO"/>
        </w:rPr>
        <w:t xml:space="preserve"> </w:t>
      </w:r>
      <w:r w:rsidR="003E1BA0" w:rsidRPr="0059532F">
        <w:rPr>
          <w:rFonts w:ascii="Arial" w:hAnsi="Arial" w:cs="Arial"/>
          <w:lang w:val="ro-RO"/>
        </w:rPr>
        <w:t>î</w:t>
      </w:r>
      <w:r w:rsidR="003A2E2A" w:rsidRPr="0059532F">
        <w:rPr>
          <w:rFonts w:ascii="Arial" w:hAnsi="Arial" w:cs="Arial"/>
          <w:lang w:val="ro-RO"/>
        </w:rPr>
        <w:t>ndeplineasc</w:t>
      </w:r>
      <w:r w:rsidR="003E1BA0" w:rsidRPr="0059532F">
        <w:rPr>
          <w:rFonts w:ascii="Arial" w:hAnsi="Arial" w:cs="Arial"/>
          <w:lang w:val="ro-RO"/>
        </w:rPr>
        <w:t>ă</w:t>
      </w:r>
      <w:r w:rsidR="003A2E2A" w:rsidRPr="0059532F">
        <w:rPr>
          <w:rFonts w:ascii="Arial" w:hAnsi="Arial" w:cs="Arial"/>
          <w:lang w:val="ro-RO"/>
        </w:rPr>
        <w:t xml:space="preserve"> </w:t>
      </w:r>
      <w:r w:rsidR="003E1BA0" w:rsidRPr="0059532F">
        <w:rPr>
          <w:rFonts w:ascii="Arial" w:hAnsi="Arial" w:cs="Arial"/>
          <w:lang w:val="ro-RO"/>
        </w:rPr>
        <w:t>î</w:t>
      </w:r>
      <w:r w:rsidR="003A2E2A" w:rsidRPr="0059532F">
        <w:rPr>
          <w:rFonts w:ascii="Arial" w:hAnsi="Arial" w:cs="Arial"/>
          <w:lang w:val="ro-RO"/>
        </w:rPr>
        <w:t>n vederea interconect</w:t>
      </w:r>
      <w:r w:rsidR="003E1BA0" w:rsidRPr="0059532F">
        <w:rPr>
          <w:rFonts w:ascii="Arial" w:hAnsi="Arial" w:cs="Arial"/>
          <w:lang w:val="ro-RO"/>
        </w:rPr>
        <w:t>ă</w:t>
      </w:r>
      <w:r w:rsidR="003A2E2A" w:rsidRPr="0059532F">
        <w:rPr>
          <w:rFonts w:ascii="Arial" w:hAnsi="Arial" w:cs="Arial"/>
          <w:lang w:val="ro-RO"/>
        </w:rPr>
        <w:t>rii cel putin parametrii de calitate prezenta</w:t>
      </w:r>
      <w:r w:rsidR="003E1BA0" w:rsidRPr="0059532F">
        <w:rPr>
          <w:rFonts w:ascii="Arial" w:hAnsi="Arial" w:cs="Arial"/>
          <w:lang w:val="ro-RO"/>
        </w:rPr>
        <w:t>ţ</w:t>
      </w:r>
      <w:r w:rsidR="003A2E2A" w:rsidRPr="0059532F">
        <w:rPr>
          <w:rFonts w:ascii="Arial" w:hAnsi="Arial" w:cs="Arial"/>
          <w:lang w:val="ro-RO"/>
        </w:rPr>
        <w:t>i mai jos:</w:t>
      </w:r>
      <w:bookmarkEnd w:id="26"/>
      <w:r w:rsidR="003A2E2A" w:rsidRPr="0059532F">
        <w:rPr>
          <w:rFonts w:ascii="Arial" w:hAnsi="Arial" w:cs="Arial"/>
          <w:lang w:val="ro-RO"/>
        </w:rPr>
        <w:t xml:space="preserve"> </w:t>
      </w:r>
    </w:p>
    <w:p w14:paraId="7FF9F698" w14:textId="77777777" w:rsidR="00143A21" w:rsidRPr="0059532F" w:rsidRDefault="00143A21" w:rsidP="00143A21">
      <w:pPr>
        <w:jc w:val="both"/>
        <w:rPr>
          <w:rFonts w:ascii="Arial" w:hAnsi="Arial" w:cs="Arial"/>
          <w:lang w:val="ro-RO"/>
        </w:rPr>
      </w:pPr>
    </w:p>
    <w:p w14:paraId="337634A2" w14:textId="77777777" w:rsidR="003A2E2A" w:rsidRPr="0059532F" w:rsidRDefault="0093371E" w:rsidP="00D27514">
      <w:pPr>
        <w:pStyle w:val="Para0-2"/>
        <w:ind w:left="0" w:firstLine="0"/>
        <w:rPr>
          <w:rFonts w:ascii="Arial" w:hAnsi="Arial" w:cs="Arial"/>
          <w:sz w:val="20"/>
          <w:lang w:val="ro-RO"/>
        </w:rPr>
      </w:pPr>
      <w:r w:rsidRPr="0059532F">
        <w:rPr>
          <w:rFonts w:ascii="Arial" w:hAnsi="Arial" w:cs="Arial"/>
          <w:sz w:val="20"/>
          <w:lang w:val="ro-RO"/>
        </w:rPr>
        <w:t xml:space="preserve">10.5.1 </w:t>
      </w:r>
      <w:r w:rsidR="00BB68D5" w:rsidRPr="0059532F">
        <w:rPr>
          <w:rFonts w:ascii="Arial" w:hAnsi="Arial" w:cs="Arial"/>
          <w:sz w:val="20"/>
          <w:lang w:val="ro-RO"/>
        </w:rPr>
        <w:t>Pentru interconectarea la nivel TDM:</w:t>
      </w:r>
    </w:p>
    <w:tbl>
      <w:tblPr>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08"/>
        <w:gridCol w:w="4297"/>
      </w:tblGrid>
      <w:tr w:rsidR="003A2E2A" w:rsidRPr="0059532F" w14:paraId="06CCC3A8" w14:textId="77777777" w:rsidTr="0093371E">
        <w:tc>
          <w:tcPr>
            <w:tcW w:w="4608" w:type="dxa"/>
          </w:tcPr>
          <w:p w14:paraId="58CDF7CD" w14:textId="77777777" w:rsidR="003A2E2A" w:rsidRPr="0059532F" w:rsidRDefault="003A2E2A" w:rsidP="00D27514">
            <w:pPr>
              <w:jc w:val="center"/>
              <w:rPr>
                <w:rFonts w:ascii="Arial" w:hAnsi="Arial" w:cs="Arial"/>
                <w:lang w:val="ro-RO"/>
              </w:rPr>
            </w:pPr>
            <w:r w:rsidRPr="0059532F">
              <w:rPr>
                <w:rFonts w:ascii="Arial" w:hAnsi="Arial" w:cs="Arial"/>
                <w:lang w:val="ro-RO"/>
              </w:rPr>
              <w:t>Parametru</w:t>
            </w:r>
          </w:p>
        </w:tc>
        <w:tc>
          <w:tcPr>
            <w:tcW w:w="4297" w:type="dxa"/>
          </w:tcPr>
          <w:p w14:paraId="70A86237" w14:textId="77777777" w:rsidR="003A2E2A" w:rsidRPr="0059532F" w:rsidRDefault="003A2E2A" w:rsidP="00D27514">
            <w:pPr>
              <w:jc w:val="center"/>
              <w:rPr>
                <w:rFonts w:ascii="Arial" w:hAnsi="Arial" w:cs="Arial"/>
                <w:lang w:val="ro-RO"/>
              </w:rPr>
            </w:pPr>
            <w:r w:rsidRPr="0059532F">
              <w:rPr>
                <w:rFonts w:ascii="Arial" w:hAnsi="Arial" w:cs="Arial"/>
                <w:lang w:val="ro-RO"/>
              </w:rPr>
              <w:t>Valoare</w:t>
            </w:r>
          </w:p>
        </w:tc>
      </w:tr>
      <w:tr w:rsidR="003A2E2A" w:rsidRPr="0059532F" w14:paraId="4A67BEDA" w14:textId="77777777" w:rsidTr="0093371E">
        <w:tc>
          <w:tcPr>
            <w:tcW w:w="4608" w:type="dxa"/>
          </w:tcPr>
          <w:p w14:paraId="787AB841" w14:textId="77777777" w:rsidR="003A2E2A" w:rsidRPr="0059532F" w:rsidRDefault="003A2E2A" w:rsidP="00D27514">
            <w:pPr>
              <w:rPr>
                <w:rFonts w:ascii="Arial" w:hAnsi="Arial" w:cs="Arial"/>
                <w:lang w:val="ro-RO"/>
              </w:rPr>
            </w:pPr>
            <w:r w:rsidRPr="0059532F">
              <w:rPr>
                <w:rFonts w:ascii="Arial" w:hAnsi="Arial" w:cs="Arial"/>
                <w:lang w:val="ro-RO"/>
              </w:rPr>
              <w:t>Disponibilitate legatur</w:t>
            </w:r>
            <w:r w:rsidR="003E1BA0" w:rsidRPr="0059532F">
              <w:rPr>
                <w:rFonts w:ascii="Arial" w:hAnsi="Arial" w:cs="Arial"/>
                <w:lang w:val="ro-RO"/>
              </w:rPr>
              <w:t>ă</w:t>
            </w:r>
          </w:p>
        </w:tc>
        <w:tc>
          <w:tcPr>
            <w:tcW w:w="4297" w:type="dxa"/>
          </w:tcPr>
          <w:p w14:paraId="16FB869C" w14:textId="77777777" w:rsidR="003A2E2A" w:rsidRPr="0059532F" w:rsidRDefault="004F2817" w:rsidP="00D27514">
            <w:pPr>
              <w:rPr>
                <w:rFonts w:ascii="Arial" w:hAnsi="Arial" w:cs="Arial"/>
                <w:lang w:val="ro-RO"/>
              </w:rPr>
            </w:pPr>
            <w:r w:rsidRPr="009964A7">
              <w:rPr>
                <w:rFonts w:ascii="Arial" w:hAnsi="Arial" w:cs="Arial"/>
                <w:lang w:val="ro-RO"/>
              </w:rPr>
              <w:t>99,99</w:t>
            </w:r>
            <w:r w:rsidR="00EF443F" w:rsidRPr="009964A7">
              <w:rPr>
                <w:rFonts w:ascii="Arial" w:hAnsi="Arial" w:cs="Arial"/>
                <w:lang w:val="ro-RO"/>
              </w:rPr>
              <w:t>%</w:t>
            </w:r>
          </w:p>
        </w:tc>
      </w:tr>
      <w:tr w:rsidR="003A2E2A" w:rsidRPr="0059532F" w14:paraId="1615ED6C" w14:textId="77777777" w:rsidTr="0093371E">
        <w:tc>
          <w:tcPr>
            <w:tcW w:w="4608" w:type="dxa"/>
          </w:tcPr>
          <w:p w14:paraId="0911832C" w14:textId="77777777" w:rsidR="003A2E2A" w:rsidRPr="0059532F" w:rsidRDefault="003A2E2A" w:rsidP="00D27514">
            <w:pPr>
              <w:rPr>
                <w:rFonts w:ascii="Arial" w:hAnsi="Arial" w:cs="Arial"/>
                <w:lang w:val="ro-RO"/>
              </w:rPr>
            </w:pPr>
            <w:r w:rsidRPr="0059532F">
              <w:rPr>
                <w:rFonts w:ascii="Arial" w:hAnsi="Arial" w:cs="Arial"/>
                <w:lang w:val="ro-RO"/>
              </w:rPr>
              <w:t>CLI</w:t>
            </w:r>
            <w:r w:rsidR="00293AF4" w:rsidRPr="0059532F">
              <w:rPr>
                <w:rFonts w:ascii="Arial" w:hAnsi="Arial" w:cs="Arial"/>
                <w:lang w:val="ro-RO"/>
              </w:rPr>
              <w:t>*</w:t>
            </w:r>
          </w:p>
        </w:tc>
        <w:tc>
          <w:tcPr>
            <w:tcW w:w="4297" w:type="dxa"/>
          </w:tcPr>
          <w:p w14:paraId="7FE1D784" w14:textId="77777777" w:rsidR="003A2E2A" w:rsidRPr="009964A7" w:rsidRDefault="003A2E2A" w:rsidP="00D27514">
            <w:pPr>
              <w:rPr>
                <w:rFonts w:ascii="Arial" w:hAnsi="Arial" w:cs="Arial"/>
                <w:lang w:val="ro-RO"/>
              </w:rPr>
            </w:pPr>
            <w:r w:rsidRPr="009964A7">
              <w:rPr>
                <w:rFonts w:ascii="Arial" w:hAnsi="Arial" w:cs="Arial"/>
                <w:lang w:val="ro-RO"/>
              </w:rPr>
              <w:t>100%</w:t>
            </w:r>
          </w:p>
        </w:tc>
      </w:tr>
      <w:tr w:rsidR="003A2E2A" w:rsidRPr="0059532F" w14:paraId="3BE0D729" w14:textId="77777777" w:rsidTr="0093371E">
        <w:tc>
          <w:tcPr>
            <w:tcW w:w="4608" w:type="dxa"/>
          </w:tcPr>
          <w:p w14:paraId="6242157C" w14:textId="77777777" w:rsidR="003A2E2A" w:rsidRPr="00EC2303" w:rsidRDefault="003E1BA0" w:rsidP="00D27514">
            <w:pPr>
              <w:rPr>
                <w:rFonts w:ascii="Arial" w:hAnsi="Arial" w:cs="Arial"/>
                <w:lang w:val="ro-RO"/>
              </w:rPr>
            </w:pPr>
            <w:r w:rsidRPr="0059532F">
              <w:rPr>
                <w:rFonts w:ascii="Arial" w:hAnsi="Arial" w:cs="Arial"/>
                <w:lang w:val="ro-RO"/>
              </w:rPr>
              <w:t>Î</w:t>
            </w:r>
            <w:r w:rsidR="003A2E2A" w:rsidRPr="0059532F">
              <w:rPr>
                <w:rFonts w:ascii="Arial" w:hAnsi="Arial" w:cs="Arial"/>
                <w:lang w:val="ro-RO"/>
              </w:rPr>
              <w:t>nc</w:t>
            </w:r>
            <w:r w:rsidRPr="0059532F">
              <w:rPr>
                <w:rFonts w:ascii="Arial" w:hAnsi="Arial" w:cs="Arial"/>
                <w:lang w:val="ro-RO"/>
              </w:rPr>
              <w:t>ă</w:t>
            </w:r>
            <w:r w:rsidR="003A2E2A" w:rsidRPr="0059532F">
              <w:rPr>
                <w:rFonts w:ascii="Arial" w:hAnsi="Arial" w:cs="Arial"/>
                <w:lang w:val="ro-RO"/>
              </w:rPr>
              <w:t>rcarea pe link de semnalizare</w:t>
            </w:r>
          </w:p>
        </w:tc>
        <w:tc>
          <w:tcPr>
            <w:tcW w:w="4297" w:type="dxa"/>
          </w:tcPr>
          <w:p w14:paraId="1C3F1A4E" w14:textId="77777777" w:rsidR="003A2E2A" w:rsidRPr="0059532F" w:rsidRDefault="003A2E2A" w:rsidP="00D27514">
            <w:pPr>
              <w:rPr>
                <w:rFonts w:ascii="Arial" w:hAnsi="Arial" w:cs="Arial"/>
                <w:lang w:val="ro-RO"/>
              </w:rPr>
            </w:pPr>
            <w:r w:rsidRPr="009964A7">
              <w:rPr>
                <w:rFonts w:ascii="Arial" w:hAnsi="Arial" w:cs="Arial"/>
                <w:lang w:val="ro-RO"/>
              </w:rPr>
              <w:t>20%-30% func</w:t>
            </w:r>
            <w:r w:rsidR="003E1BA0" w:rsidRPr="009964A7">
              <w:rPr>
                <w:rFonts w:ascii="Arial" w:hAnsi="Arial" w:cs="Arial"/>
                <w:lang w:val="ro-RO"/>
              </w:rPr>
              <w:t>ţ</w:t>
            </w:r>
            <w:r w:rsidRPr="0059532F">
              <w:rPr>
                <w:rFonts w:ascii="Arial" w:hAnsi="Arial" w:cs="Arial"/>
                <w:lang w:val="ro-RO"/>
              </w:rPr>
              <w:t>ionare normal</w:t>
            </w:r>
            <w:r w:rsidR="003E1BA0" w:rsidRPr="0059532F">
              <w:rPr>
                <w:rFonts w:ascii="Arial" w:hAnsi="Arial" w:cs="Arial"/>
                <w:lang w:val="ro-RO"/>
              </w:rPr>
              <w:t>ă</w:t>
            </w:r>
            <w:r w:rsidRPr="0059532F">
              <w:rPr>
                <w:rFonts w:ascii="Arial" w:hAnsi="Arial" w:cs="Arial"/>
                <w:lang w:val="ro-RO"/>
              </w:rPr>
              <w:t>, 60% func</w:t>
            </w:r>
            <w:r w:rsidR="003E1BA0" w:rsidRPr="0059532F">
              <w:rPr>
                <w:rFonts w:ascii="Arial" w:hAnsi="Arial" w:cs="Arial"/>
                <w:lang w:val="ro-RO"/>
              </w:rPr>
              <w:t>ţ</w:t>
            </w:r>
            <w:r w:rsidRPr="0059532F">
              <w:rPr>
                <w:rFonts w:ascii="Arial" w:hAnsi="Arial" w:cs="Arial"/>
                <w:lang w:val="ro-RO"/>
              </w:rPr>
              <w:t xml:space="preserve">ionare </w:t>
            </w:r>
            <w:r w:rsidR="003E1BA0" w:rsidRPr="0059532F">
              <w:rPr>
                <w:rFonts w:ascii="Arial" w:hAnsi="Arial" w:cs="Arial"/>
                <w:lang w:val="ro-RO"/>
              </w:rPr>
              <w:t>î</w:t>
            </w:r>
            <w:r w:rsidRPr="0059532F">
              <w:rPr>
                <w:rFonts w:ascii="Arial" w:hAnsi="Arial" w:cs="Arial"/>
                <w:lang w:val="ro-RO"/>
              </w:rPr>
              <w:t>n regim de avarie</w:t>
            </w:r>
          </w:p>
        </w:tc>
      </w:tr>
      <w:tr w:rsidR="003A2E2A" w:rsidRPr="0059532F" w14:paraId="5E698C50" w14:textId="77777777" w:rsidTr="0093371E">
        <w:tc>
          <w:tcPr>
            <w:tcW w:w="4608" w:type="dxa"/>
          </w:tcPr>
          <w:p w14:paraId="3BAB1BE8" w14:textId="77777777" w:rsidR="003A2E2A" w:rsidRPr="00EC2303" w:rsidRDefault="003E1BA0" w:rsidP="00D27514">
            <w:pPr>
              <w:rPr>
                <w:rFonts w:ascii="Arial" w:hAnsi="Arial" w:cs="Arial"/>
                <w:lang w:val="ro-RO"/>
              </w:rPr>
            </w:pPr>
            <w:r w:rsidRPr="0059532F">
              <w:rPr>
                <w:rFonts w:ascii="Arial" w:hAnsi="Arial" w:cs="Arial"/>
                <w:lang w:val="ro-RO"/>
              </w:rPr>
              <w:t>Î</w:t>
            </w:r>
            <w:r w:rsidR="003A2E2A" w:rsidRPr="0059532F">
              <w:rPr>
                <w:rFonts w:ascii="Arial" w:hAnsi="Arial" w:cs="Arial"/>
                <w:lang w:val="ro-RO"/>
              </w:rPr>
              <w:t>nc</w:t>
            </w:r>
            <w:r w:rsidRPr="0059532F">
              <w:rPr>
                <w:rFonts w:ascii="Arial" w:hAnsi="Arial" w:cs="Arial"/>
                <w:lang w:val="ro-RO"/>
              </w:rPr>
              <w:t>ă</w:t>
            </w:r>
            <w:r w:rsidR="003A2E2A" w:rsidRPr="0059532F">
              <w:rPr>
                <w:rFonts w:ascii="Arial" w:hAnsi="Arial" w:cs="Arial"/>
                <w:lang w:val="ro-RO"/>
              </w:rPr>
              <w:t>rcarea medie pe rut</w:t>
            </w:r>
            <w:r w:rsidRPr="00EC2303">
              <w:rPr>
                <w:rFonts w:ascii="Arial" w:hAnsi="Arial" w:cs="Arial"/>
                <w:lang w:val="ro-RO"/>
              </w:rPr>
              <w:t>ă</w:t>
            </w:r>
          </w:p>
        </w:tc>
        <w:tc>
          <w:tcPr>
            <w:tcW w:w="4297" w:type="dxa"/>
          </w:tcPr>
          <w:p w14:paraId="2E5A6F38" w14:textId="77777777" w:rsidR="003A2E2A" w:rsidRPr="009964A7" w:rsidRDefault="003A2E2A" w:rsidP="00D27514">
            <w:pPr>
              <w:rPr>
                <w:rFonts w:ascii="Arial" w:hAnsi="Arial" w:cs="Arial"/>
                <w:lang w:val="ro-RO"/>
              </w:rPr>
            </w:pPr>
            <w:r w:rsidRPr="009964A7">
              <w:rPr>
                <w:rFonts w:ascii="Arial" w:hAnsi="Arial" w:cs="Arial"/>
                <w:lang w:val="ro-RO"/>
              </w:rPr>
              <w:t>10 – 90% (Erlang B)</w:t>
            </w:r>
          </w:p>
        </w:tc>
      </w:tr>
      <w:tr w:rsidR="003A2E2A" w:rsidRPr="0059532F" w14:paraId="2F066C57" w14:textId="77777777" w:rsidTr="0093371E">
        <w:tc>
          <w:tcPr>
            <w:tcW w:w="4608" w:type="dxa"/>
          </w:tcPr>
          <w:p w14:paraId="1238B228" w14:textId="77777777" w:rsidR="003A2E2A" w:rsidRPr="0059532F" w:rsidRDefault="003A2E2A" w:rsidP="00D27514">
            <w:pPr>
              <w:rPr>
                <w:rFonts w:ascii="Arial" w:hAnsi="Arial" w:cs="Arial"/>
                <w:lang w:val="ro-RO"/>
              </w:rPr>
            </w:pPr>
            <w:r w:rsidRPr="0059532F">
              <w:rPr>
                <w:rFonts w:ascii="Arial" w:hAnsi="Arial" w:cs="Arial"/>
                <w:lang w:val="ro-RO"/>
              </w:rPr>
              <w:t xml:space="preserve">Probabilitate de congestie (GoS) </w:t>
            </w:r>
          </w:p>
        </w:tc>
        <w:tc>
          <w:tcPr>
            <w:tcW w:w="4297" w:type="dxa"/>
          </w:tcPr>
          <w:p w14:paraId="24175AE3" w14:textId="77777777" w:rsidR="003A2E2A" w:rsidRPr="009964A7" w:rsidRDefault="003A2E2A" w:rsidP="00D27514">
            <w:pPr>
              <w:rPr>
                <w:rFonts w:ascii="Arial" w:hAnsi="Arial" w:cs="Arial"/>
                <w:lang w:val="ro-RO"/>
              </w:rPr>
            </w:pPr>
            <w:r w:rsidRPr="009964A7">
              <w:rPr>
                <w:rFonts w:ascii="Arial" w:hAnsi="Arial" w:cs="Arial"/>
                <w:lang w:val="ro-RO"/>
              </w:rPr>
              <w:t>1%</w:t>
            </w:r>
          </w:p>
        </w:tc>
      </w:tr>
      <w:tr w:rsidR="003A2E2A" w:rsidRPr="0059532F" w14:paraId="4B3E9BCC" w14:textId="77777777" w:rsidTr="0093371E">
        <w:tc>
          <w:tcPr>
            <w:tcW w:w="4608" w:type="dxa"/>
          </w:tcPr>
          <w:p w14:paraId="24771016" w14:textId="77777777" w:rsidR="003A2E2A" w:rsidRPr="0059532F" w:rsidRDefault="003A2E2A" w:rsidP="00D27514">
            <w:pPr>
              <w:rPr>
                <w:rFonts w:ascii="Arial" w:hAnsi="Arial" w:cs="Arial"/>
                <w:lang w:val="ro-RO"/>
              </w:rPr>
            </w:pPr>
            <w:r w:rsidRPr="0059532F">
              <w:rPr>
                <w:rFonts w:ascii="Arial" w:hAnsi="Arial" w:cs="Arial"/>
                <w:lang w:val="ro-RO"/>
              </w:rPr>
              <w:t>Calitate suport trans (2Mb/s):</w:t>
            </w:r>
          </w:p>
        </w:tc>
        <w:tc>
          <w:tcPr>
            <w:tcW w:w="4297" w:type="dxa"/>
          </w:tcPr>
          <w:p w14:paraId="06B0E49A" w14:textId="77777777" w:rsidR="003A2E2A" w:rsidRPr="009964A7" w:rsidRDefault="003A2E2A" w:rsidP="00D27514">
            <w:pPr>
              <w:rPr>
                <w:rFonts w:ascii="Arial" w:hAnsi="Arial" w:cs="Arial"/>
                <w:vertAlign w:val="superscript"/>
                <w:lang w:val="ro-RO"/>
              </w:rPr>
            </w:pPr>
            <w:r w:rsidRPr="009964A7">
              <w:rPr>
                <w:rFonts w:ascii="Arial" w:hAnsi="Arial" w:cs="Arial"/>
                <w:lang w:val="ro-RO"/>
              </w:rPr>
              <w:t>BER 10</w:t>
            </w:r>
            <w:r w:rsidRPr="009964A7">
              <w:rPr>
                <w:rFonts w:ascii="Arial" w:hAnsi="Arial" w:cs="Arial"/>
                <w:vertAlign w:val="superscript"/>
                <w:lang w:val="ro-RO"/>
              </w:rPr>
              <w:t>-6</w:t>
            </w:r>
          </w:p>
        </w:tc>
      </w:tr>
      <w:tr w:rsidR="003A2E2A" w:rsidRPr="0059532F" w14:paraId="725435B8" w14:textId="77777777" w:rsidTr="0093371E">
        <w:tc>
          <w:tcPr>
            <w:tcW w:w="4608" w:type="dxa"/>
          </w:tcPr>
          <w:p w14:paraId="3BEBAF43" w14:textId="77777777" w:rsidR="003A2E2A" w:rsidRPr="0059532F" w:rsidRDefault="003A2E2A" w:rsidP="00D27514">
            <w:pPr>
              <w:jc w:val="both"/>
              <w:rPr>
                <w:rFonts w:ascii="Arial" w:hAnsi="Arial" w:cs="Arial"/>
                <w:lang w:val="ro-RO"/>
              </w:rPr>
            </w:pPr>
            <w:r w:rsidRPr="0059532F">
              <w:rPr>
                <w:rFonts w:ascii="Arial" w:hAnsi="Arial" w:cs="Arial"/>
                <w:lang w:val="ro-RO"/>
              </w:rPr>
              <w:t xml:space="preserve">Procentajul de secunde eronate </w:t>
            </w:r>
          </w:p>
        </w:tc>
        <w:tc>
          <w:tcPr>
            <w:tcW w:w="4297" w:type="dxa"/>
          </w:tcPr>
          <w:p w14:paraId="5BAF621F" w14:textId="77777777" w:rsidR="003A2E2A" w:rsidRPr="009964A7" w:rsidRDefault="00EF443F" w:rsidP="00D27514">
            <w:pPr>
              <w:jc w:val="both"/>
              <w:rPr>
                <w:rFonts w:ascii="Arial" w:hAnsi="Arial" w:cs="Arial"/>
                <w:lang w:val="ro-RO"/>
              </w:rPr>
            </w:pPr>
            <w:r w:rsidRPr="009964A7">
              <w:rPr>
                <w:rFonts w:ascii="Arial" w:hAnsi="Arial" w:cs="Arial"/>
                <w:lang w:val="ro-RO"/>
              </w:rPr>
              <w:t>1,</w:t>
            </w:r>
            <w:r w:rsidR="003A2E2A" w:rsidRPr="009964A7">
              <w:rPr>
                <w:rFonts w:ascii="Arial" w:hAnsi="Arial" w:cs="Arial"/>
                <w:lang w:val="ro-RO"/>
              </w:rPr>
              <w:t>4%</w:t>
            </w:r>
          </w:p>
        </w:tc>
      </w:tr>
      <w:tr w:rsidR="003A2E2A" w:rsidRPr="0059532F" w14:paraId="19BBB691" w14:textId="77777777" w:rsidTr="0093371E">
        <w:tc>
          <w:tcPr>
            <w:tcW w:w="4608" w:type="dxa"/>
          </w:tcPr>
          <w:p w14:paraId="239DDAB7" w14:textId="77777777" w:rsidR="003A2E2A" w:rsidRPr="0059532F" w:rsidRDefault="003A2E2A" w:rsidP="00D27514">
            <w:pPr>
              <w:jc w:val="both"/>
              <w:rPr>
                <w:rFonts w:ascii="Arial" w:hAnsi="Arial" w:cs="Arial"/>
                <w:lang w:val="ro-RO"/>
              </w:rPr>
            </w:pPr>
            <w:r w:rsidRPr="0059532F">
              <w:rPr>
                <w:rFonts w:ascii="Arial" w:hAnsi="Arial" w:cs="Arial"/>
                <w:lang w:val="ro-RO"/>
              </w:rPr>
              <w:t xml:space="preserve">Procentajul de secunde sever eronate   </w:t>
            </w:r>
          </w:p>
        </w:tc>
        <w:tc>
          <w:tcPr>
            <w:tcW w:w="4297" w:type="dxa"/>
          </w:tcPr>
          <w:p w14:paraId="79DC7685" w14:textId="77777777" w:rsidR="003A2E2A" w:rsidRPr="009964A7" w:rsidRDefault="003A2E2A" w:rsidP="00D27514">
            <w:pPr>
              <w:jc w:val="both"/>
              <w:rPr>
                <w:rFonts w:ascii="Arial" w:hAnsi="Arial" w:cs="Arial"/>
                <w:lang w:val="ro-RO"/>
              </w:rPr>
            </w:pPr>
            <w:r w:rsidRPr="009964A7">
              <w:rPr>
                <w:rFonts w:ascii="Arial" w:hAnsi="Arial" w:cs="Arial"/>
                <w:lang w:val="ro-RO"/>
              </w:rPr>
              <w:t>0,07%</w:t>
            </w:r>
          </w:p>
        </w:tc>
      </w:tr>
    </w:tbl>
    <w:p w14:paraId="5157A208" w14:textId="77777777" w:rsidR="0097781A" w:rsidRPr="0059532F" w:rsidRDefault="0097781A" w:rsidP="00D27514">
      <w:pPr>
        <w:pStyle w:val="Para0-2"/>
        <w:ind w:left="0" w:firstLine="0"/>
        <w:rPr>
          <w:rFonts w:ascii="Arial" w:hAnsi="Arial" w:cs="Arial"/>
          <w:b/>
          <w:sz w:val="20"/>
          <w:lang w:val="ro-RO"/>
        </w:rPr>
      </w:pPr>
    </w:p>
    <w:p w14:paraId="29EFE014" w14:textId="77777777" w:rsidR="00BB68D5" w:rsidRPr="0059532F" w:rsidRDefault="0093371E" w:rsidP="00D27514">
      <w:pPr>
        <w:pStyle w:val="Para0-2"/>
        <w:ind w:left="0" w:firstLine="0"/>
        <w:rPr>
          <w:rFonts w:ascii="Arial" w:hAnsi="Arial" w:cs="Arial"/>
          <w:sz w:val="20"/>
          <w:lang w:val="ro-RO"/>
        </w:rPr>
      </w:pPr>
      <w:r w:rsidRPr="0059532F">
        <w:rPr>
          <w:rFonts w:ascii="Arial" w:hAnsi="Arial" w:cs="Arial"/>
          <w:sz w:val="20"/>
          <w:lang w:val="ro-RO"/>
        </w:rPr>
        <w:t xml:space="preserve">10.5.2 </w:t>
      </w:r>
      <w:r w:rsidR="00BB68D5" w:rsidRPr="0059532F">
        <w:rPr>
          <w:rFonts w:ascii="Arial" w:hAnsi="Arial" w:cs="Arial"/>
          <w:sz w:val="20"/>
          <w:lang w:val="ro-RO"/>
        </w:rPr>
        <w:t>Pentru interconectarea la nivel IP:</w:t>
      </w:r>
    </w:p>
    <w:tbl>
      <w:tblPr>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08"/>
        <w:gridCol w:w="4297"/>
      </w:tblGrid>
      <w:tr w:rsidR="007C03E5" w:rsidRPr="0059532F" w14:paraId="1207134A" w14:textId="77777777" w:rsidTr="0093371E">
        <w:tc>
          <w:tcPr>
            <w:tcW w:w="4608" w:type="dxa"/>
          </w:tcPr>
          <w:p w14:paraId="72742A91" w14:textId="77777777" w:rsidR="007C03E5" w:rsidRPr="009964A7" w:rsidRDefault="007C03E5" w:rsidP="009D17C5">
            <w:pPr>
              <w:pStyle w:val="BodyTextIndent"/>
              <w:ind w:right="-60"/>
              <w:rPr>
                <w:rFonts w:cs="Arial"/>
                <w:noProof/>
                <w:sz w:val="20"/>
                <w:lang w:val="ro-RO"/>
              </w:rPr>
            </w:pPr>
            <w:r w:rsidRPr="009964A7">
              <w:rPr>
                <w:rFonts w:cs="Arial"/>
                <w:noProof/>
                <w:sz w:val="20"/>
                <w:lang w:val="ro-RO"/>
              </w:rPr>
              <w:t>Parametru</w:t>
            </w:r>
          </w:p>
        </w:tc>
        <w:tc>
          <w:tcPr>
            <w:tcW w:w="4297" w:type="dxa"/>
          </w:tcPr>
          <w:p w14:paraId="6D91EB91" w14:textId="77777777" w:rsidR="007C03E5" w:rsidRPr="0059532F" w:rsidRDefault="007C03E5" w:rsidP="0093371E">
            <w:pPr>
              <w:jc w:val="both"/>
              <w:rPr>
                <w:rFonts w:ascii="Arial" w:hAnsi="Arial" w:cs="Arial"/>
                <w:lang w:val="ro-RO"/>
              </w:rPr>
            </w:pPr>
            <w:r w:rsidRPr="0059532F">
              <w:rPr>
                <w:rFonts w:ascii="Arial" w:hAnsi="Arial" w:cs="Arial"/>
                <w:lang w:val="ro-RO"/>
              </w:rPr>
              <w:t>Valoare</w:t>
            </w:r>
          </w:p>
        </w:tc>
      </w:tr>
      <w:tr w:rsidR="007C03E5" w:rsidRPr="0059532F" w14:paraId="69065D0A" w14:textId="77777777" w:rsidTr="0093371E">
        <w:tc>
          <w:tcPr>
            <w:tcW w:w="4608" w:type="dxa"/>
          </w:tcPr>
          <w:p w14:paraId="347BA9DE" w14:textId="77777777" w:rsidR="007C03E5" w:rsidRPr="0059532F" w:rsidRDefault="007C03E5" w:rsidP="009D17C5">
            <w:pPr>
              <w:pStyle w:val="BodyTextIndent"/>
              <w:ind w:right="-60"/>
              <w:rPr>
                <w:rFonts w:cs="Arial"/>
                <w:noProof/>
                <w:sz w:val="20"/>
                <w:lang w:val="ro-RO"/>
              </w:rPr>
            </w:pPr>
            <w:r w:rsidRPr="0059532F">
              <w:rPr>
                <w:rFonts w:cs="Arial"/>
                <w:noProof/>
                <w:sz w:val="20"/>
                <w:lang w:val="ro-RO"/>
              </w:rPr>
              <w:t>Disponibilitate legatură</w:t>
            </w:r>
          </w:p>
        </w:tc>
        <w:tc>
          <w:tcPr>
            <w:tcW w:w="4297" w:type="dxa"/>
          </w:tcPr>
          <w:p w14:paraId="07307508" w14:textId="77777777" w:rsidR="007C03E5" w:rsidRPr="009964A7" w:rsidRDefault="007C03E5" w:rsidP="0093371E">
            <w:pPr>
              <w:jc w:val="both"/>
              <w:rPr>
                <w:rFonts w:ascii="Arial" w:hAnsi="Arial" w:cs="Arial"/>
                <w:lang w:val="ro-RO"/>
              </w:rPr>
            </w:pPr>
            <w:r w:rsidRPr="009964A7">
              <w:rPr>
                <w:rFonts w:ascii="Arial" w:hAnsi="Arial" w:cs="Arial"/>
                <w:lang w:val="ro-RO"/>
              </w:rPr>
              <w:t>99,95%</w:t>
            </w:r>
          </w:p>
        </w:tc>
      </w:tr>
      <w:tr w:rsidR="007C03E5" w:rsidRPr="0059532F" w14:paraId="6AB49488" w14:textId="77777777" w:rsidTr="0093371E">
        <w:tc>
          <w:tcPr>
            <w:tcW w:w="4608" w:type="dxa"/>
          </w:tcPr>
          <w:p w14:paraId="342C3E1F" w14:textId="77777777" w:rsidR="007C03E5" w:rsidRPr="0059532F" w:rsidRDefault="007C03E5" w:rsidP="009D17C5">
            <w:pPr>
              <w:pStyle w:val="BodyTextIndent"/>
              <w:ind w:right="-60"/>
              <w:rPr>
                <w:rFonts w:cs="Arial"/>
                <w:noProof/>
                <w:sz w:val="20"/>
                <w:lang w:val="ro-RO"/>
              </w:rPr>
            </w:pPr>
            <w:r w:rsidRPr="0059532F">
              <w:rPr>
                <w:rFonts w:cs="Arial"/>
                <w:noProof/>
                <w:sz w:val="20"/>
                <w:lang w:val="ro-RO"/>
              </w:rPr>
              <w:t>CLI*</w:t>
            </w:r>
          </w:p>
        </w:tc>
        <w:tc>
          <w:tcPr>
            <w:tcW w:w="4297" w:type="dxa"/>
          </w:tcPr>
          <w:p w14:paraId="2057FDE9" w14:textId="77777777" w:rsidR="007C03E5" w:rsidRPr="009964A7" w:rsidRDefault="007C03E5" w:rsidP="0093371E">
            <w:pPr>
              <w:jc w:val="both"/>
              <w:rPr>
                <w:rFonts w:ascii="Arial" w:hAnsi="Arial" w:cs="Arial"/>
                <w:lang w:val="ro-RO"/>
              </w:rPr>
            </w:pPr>
            <w:r w:rsidRPr="009964A7">
              <w:rPr>
                <w:rFonts w:ascii="Arial" w:hAnsi="Arial" w:cs="Arial"/>
                <w:lang w:val="ro-RO"/>
              </w:rPr>
              <w:t>100%</w:t>
            </w:r>
          </w:p>
        </w:tc>
      </w:tr>
      <w:tr w:rsidR="007C03E5" w:rsidRPr="0059532F" w14:paraId="162D2B81" w14:textId="77777777" w:rsidTr="0093371E">
        <w:tc>
          <w:tcPr>
            <w:tcW w:w="4608" w:type="dxa"/>
          </w:tcPr>
          <w:p w14:paraId="2CB30AC9" w14:textId="77777777" w:rsidR="007C03E5" w:rsidRPr="0059532F" w:rsidRDefault="007C03E5" w:rsidP="009D17C5">
            <w:pPr>
              <w:pStyle w:val="BodyTextIndent"/>
              <w:ind w:right="-60"/>
              <w:rPr>
                <w:rFonts w:cs="Arial"/>
                <w:noProof/>
                <w:sz w:val="20"/>
                <w:lang w:val="ro-RO"/>
              </w:rPr>
            </w:pPr>
            <w:r w:rsidRPr="0059532F">
              <w:rPr>
                <w:rFonts w:cs="Arial"/>
                <w:noProof/>
                <w:sz w:val="20"/>
                <w:lang w:val="ro-RO"/>
              </w:rPr>
              <w:t>Încărcarea medie pe rută</w:t>
            </w:r>
          </w:p>
        </w:tc>
        <w:tc>
          <w:tcPr>
            <w:tcW w:w="4297" w:type="dxa"/>
          </w:tcPr>
          <w:p w14:paraId="6BB191A4" w14:textId="77777777" w:rsidR="007C03E5" w:rsidRPr="009964A7" w:rsidRDefault="007C03E5" w:rsidP="0093371E">
            <w:pPr>
              <w:jc w:val="both"/>
              <w:rPr>
                <w:rFonts w:ascii="Arial" w:hAnsi="Arial" w:cs="Arial"/>
                <w:lang w:val="ro-RO"/>
              </w:rPr>
            </w:pPr>
            <w:r w:rsidRPr="009964A7">
              <w:rPr>
                <w:rFonts w:ascii="Arial" w:hAnsi="Arial" w:cs="Arial"/>
                <w:lang w:val="ro-RO"/>
              </w:rPr>
              <w:t xml:space="preserve">10 – 90% </w:t>
            </w:r>
          </w:p>
        </w:tc>
      </w:tr>
      <w:tr w:rsidR="007C03E5" w:rsidRPr="0059532F" w14:paraId="25F26C1A" w14:textId="77777777" w:rsidTr="0093371E">
        <w:tc>
          <w:tcPr>
            <w:tcW w:w="4608" w:type="dxa"/>
          </w:tcPr>
          <w:p w14:paraId="5DEAAF21" w14:textId="77777777" w:rsidR="007C03E5" w:rsidRPr="0059532F" w:rsidRDefault="007C03E5" w:rsidP="009D17C5">
            <w:pPr>
              <w:pStyle w:val="BodyTextIndent"/>
              <w:ind w:right="-60"/>
              <w:rPr>
                <w:rFonts w:cs="Arial"/>
                <w:noProof/>
                <w:sz w:val="20"/>
                <w:lang w:val="ro-RO"/>
              </w:rPr>
            </w:pPr>
            <w:r w:rsidRPr="0059532F">
              <w:rPr>
                <w:rFonts w:cs="Arial"/>
                <w:noProof/>
                <w:sz w:val="20"/>
                <w:lang w:val="ro-RO"/>
              </w:rPr>
              <w:t>Calitate suport transmisiuni:</w:t>
            </w:r>
          </w:p>
        </w:tc>
        <w:tc>
          <w:tcPr>
            <w:tcW w:w="4297" w:type="dxa"/>
          </w:tcPr>
          <w:p w14:paraId="0F4D78D5" w14:textId="77777777" w:rsidR="007C03E5" w:rsidRPr="009964A7" w:rsidRDefault="007C03E5" w:rsidP="0093371E">
            <w:pPr>
              <w:jc w:val="both"/>
              <w:rPr>
                <w:rFonts w:ascii="Arial" w:hAnsi="Arial" w:cs="Arial"/>
                <w:lang w:val="ro-RO"/>
              </w:rPr>
            </w:pPr>
            <w:r w:rsidRPr="009964A7">
              <w:rPr>
                <w:rFonts w:ascii="Arial" w:hAnsi="Arial" w:cs="Arial"/>
                <w:lang w:val="ro-RO"/>
              </w:rPr>
              <w:t>jitter bun-1ms /mediu-10ms /slab-40ms</w:t>
            </w:r>
          </w:p>
          <w:p w14:paraId="2A212FD0" w14:textId="77777777" w:rsidR="000D2973" w:rsidRPr="0059532F" w:rsidRDefault="000D2973" w:rsidP="0093371E">
            <w:pPr>
              <w:pStyle w:val="BodyTextIndent"/>
              <w:ind w:left="0" w:right="-60"/>
              <w:jc w:val="left"/>
              <w:rPr>
                <w:rFonts w:cs="Arial"/>
                <w:sz w:val="20"/>
                <w:lang w:val="ro-RO"/>
              </w:rPr>
            </w:pPr>
            <w:r w:rsidRPr="0059532F">
              <w:rPr>
                <w:rFonts w:cs="Arial"/>
                <w:sz w:val="20"/>
                <w:lang w:val="ro-RO"/>
              </w:rPr>
              <w:t>pachet loss bun-0.01% /mediu-0.1% /slab-5%</w:t>
            </w:r>
          </w:p>
          <w:p w14:paraId="56340D63" w14:textId="77777777" w:rsidR="000D2973" w:rsidRPr="0059532F" w:rsidRDefault="000D2973" w:rsidP="0093371E">
            <w:pPr>
              <w:pStyle w:val="BodyTextIndent"/>
              <w:ind w:left="0" w:right="-60"/>
              <w:jc w:val="left"/>
              <w:rPr>
                <w:rFonts w:cs="Arial"/>
                <w:sz w:val="20"/>
                <w:lang w:val="ro-RO"/>
              </w:rPr>
            </w:pPr>
            <w:r w:rsidRPr="0059532F">
              <w:rPr>
                <w:rFonts w:cs="Arial"/>
                <w:sz w:val="20"/>
                <w:lang w:val="ro-RO"/>
              </w:rPr>
              <w:t>delay</w:t>
            </w:r>
            <w:r w:rsidRPr="0059532F" w:rsidDel="00770972">
              <w:rPr>
                <w:rFonts w:cs="Arial"/>
                <w:sz w:val="20"/>
                <w:lang w:val="ro-RO"/>
              </w:rPr>
              <w:t xml:space="preserve"> </w:t>
            </w:r>
            <w:r w:rsidRPr="0059532F">
              <w:rPr>
                <w:rFonts w:cs="Arial"/>
                <w:sz w:val="20"/>
                <w:lang w:val="ro-RO"/>
              </w:rPr>
              <w:t>bun-5ms /mediu-50 /slab-200ms</w:t>
            </w:r>
          </w:p>
        </w:tc>
      </w:tr>
    </w:tbl>
    <w:p w14:paraId="6029F2D1" w14:textId="77777777" w:rsidR="007C03E5" w:rsidRPr="0059532F" w:rsidRDefault="007C03E5" w:rsidP="00D27514">
      <w:pPr>
        <w:pStyle w:val="Para0-2"/>
        <w:ind w:left="0" w:firstLine="0"/>
        <w:rPr>
          <w:rFonts w:ascii="Arial" w:hAnsi="Arial" w:cs="Arial"/>
          <w:b/>
          <w:sz w:val="20"/>
          <w:lang w:val="ro-RO"/>
        </w:rPr>
      </w:pPr>
    </w:p>
    <w:p w14:paraId="44551FCE" w14:textId="77777777" w:rsidR="0004596D" w:rsidRPr="0059532F" w:rsidRDefault="009738DA" w:rsidP="0004596D">
      <w:pPr>
        <w:pStyle w:val="Para0-2"/>
        <w:ind w:left="360" w:firstLine="0"/>
        <w:rPr>
          <w:rFonts w:ascii="Arial" w:hAnsi="Arial" w:cs="Arial"/>
          <w:sz w:val="20"/>
          <w:lang w:val="ro-RO"/>
        </w:rPr>
      </w:pPr>
      <w:r w:rsidRPr="0059532F">
        <w:rPr>
          <w:rFonts w:ascii="Arial" w:hAnsi="Arial" w:cs="Arial"/>
          <w:sz w:val="20"/>
          <w:lang w:val="ro-RO"/>
        </w:rPr>
        <w:t xml:space="preserve">* </w:t>
      </w:r>
      <w:r w:rsidR="0004596D" w:rsidRPr="0059532F">
        <w:rPr>
          <w:rFonts w:ascii="Arial" w:hAnsi="Arial" w:cs="Arial"/>
          <w:sz w:val="20"/>
          <w:lang w:val="ro-RO"/>
        </w:rPr>
        <w:t xml:space="preserve">Ca exceptie, Partile agreeaza ca nivelul de transmitere a CLI poate scadea temporar sub procentul admis dar nu se poate situa sub nivelul de 90%, Scaderea CLI pana la 90% este </w:t>
      </w:r>
      <w:r w:rsidR="0004596D" w:rsidRPr="0059532F">
        <w:rPr>
          <w:rFonts w:ascii="Arial" w:hAnsi="Arial" w:cs="Arial"/>
          <w:sz w:val="20"/>
          <w:lang w:val="ro-RO"/>
        </w:rPr>
        <w:lastRenderedPageBreak/>
        <w:t>acceptata de catre Parti numai in cazurile in care transmiterea CLI nu este posi</w:t>
      </w:r>
      <w:r w:rsidR="0004596D" w:rsidRPr="009964A7">
        <w:rPr>
          <w:rFonts w:ascii="Arial" w:hAnsi="Arial" w:cs="Arial"/>
          <w:sz w:val="20"/>
          <w:lang w:val="ro-RO"/>
        </w:rPr>
        <w:t>bila din punct de vedere tehnic.</w:t>
      </w:r>
      <w:r w:rsidR="00BC779B" w:rsidRPr="0059532F">
        <w:rPr>
          <w:rFonts w:ascii="Arial" w:hAnsi="Arial" w:cs="Arial"/>
          <w:sz w:val="20"/>
          <w:lang w:val="ro-RO"/>
        </w:rPr>
        <w:t xml:space="preserve"> </w:t>
      </w:r>
    </w:p>
    <w:p w14:paraId="10B2008C" w14:textId="77777777" w:rsidR="007574EA" w:rsidRPr="0059532F" w:rsidRDefault="007574EA" w:rsidP="00534B3B">
      <w:pPr>
        <w:pStyle w:val="Para0-2"/>
        <w:ind w:left="360" w:firstLine="0"/>
        <w:rPr>
          <w:rFonts w:ascii="Arial" w:hAnsi="Arial" w:cs="Arial"/>
          <w:sz w:val="20"/>
          <w:lang w:val="ro-RO"/>
        </w:rPr>
      </w:pPr>
    </w:p>
    <w:p w14:paraId="17CBC51E" w14:textId="77777777" w:rsidR="00522027" w:rsidRPr="0059532F" w:rsidRDefault="00522027" w:rsidP="00522027">
      <w:pPr>
        <w:ind w:left="709" w:hanging="709"/>
        <w:jc w:val="both"/>
        <w:rPr>
          <w:rFonts w:ascii="Arial" w:hAnsi="Arial" w:cs="Arial"/>
          <w:lang w:val="ro-RO"/>
        </w:rPr>
      </w:pPr>
      <w:r w:rsidRPr="0059532F">
        <w:rPr>
          <w:rFonts w:ascii="Arial" w:hAnsi="Arial" w:cs="Arial"/>
          <w:lang w:val="ro-RO"/>
        </w:rPr>
        <w:t>10.6</w:t>
      </w:r>
      <w:r w:rsidRPr="0059532F">
        <w:rPr>
          <w:rFonts w:ascii="Arial" w:hAnsi="Arial" w:cs="Arial"/>
          <w:lang w:val="ro-RO"/>
        </w:rPr>
        <w:tab/>
        <w:t>Partile au obligația să trateze traficul corespunzător serviciilor de terminare a apelurilor primit în rețeaua publică de telefonie pe care o operează în aceleași condiții, inclusiv în ceea ce privește calitatea, cu cele asigurate traficului inițiat din propria rețea sau din rețelele persoanelor din același grup</w:t>
      </w:r>
      <w:r w:rsidRPr="00EC2303">
        <w:rPr>
          <w:rFonts w:ascii="Arial" w:hAnsi="Arial" w:cs="Arial"/>
          <w:color w:val="FF0000"/>
          <w:sz w:val="22"/>
          <w:szCs w:val="22"/>
          <w:lang w:val="ro-RO"/>
        </w:rPr>
        <w:t>.</w:t>
      </w:r>
    </w:p>
    <w:p w14:paraId="7F55C398" w14:textId="77777777" w:rsidR="00522027" w:rsidRPr="0059532F" w:rsidRDefault="00522027" w:rsidP="00534B3B">
      <w:pPr>
        <w:pStyle w:val="Para0-2"/>
        <w:ind w:left="360" w:firstLine="0"/>
        <w:rPr>
          <w:rFonts w:ascii="Arial" w:hAnsi="Arial" w:cs="Arial"/>
          <w:sz w:val="20"/>
          <w:lang w:val="ro-RO"/>
        </w:rPr>
      </w:pPr>
    </w:p>
    <w:p w14:paraId="183DAB29" w14:textId="77777777" w:rsidR="007574EA" w:rsidRPr="009964A7" w:rsidRDefault="007574EA" w:rsidP="00534B3B">
      <w:pPr>
        <w:pStyle w:val="Para0-2"/>
        <w:ind w:left="360" w:firstLine="0"/>
        <w:rPr>
          <w:rFonts w:ascii="Arial" w:hAnsi="Arial" w:cs="Arial"/>
          <w:b/>
          <w:sz w:val="20"/>
          <w:lang w:val="ro-RO"/>
        </w:rPr>
      </w:pPr>
    </w:p>
    <w:p w14:paraId="10DC1100" w14:textId="77777777" w:rsidR="003A2E2A" w:rsidRPr="0059532F" w:rsidRDefault="003A2E2A" w:rsidP="00D27514">
      <w:pPr>
        <w:pStyle w:val="Para0-2"/>
        <w:ind w:left="0" w:firstLine="0"/>
        <w:rPr>
          <w:rFonts w:ascii="Arial" w:hAnsi="Arial" w:cs="Arial"/>
          <w:b/>
          <w:sz w:val="20"/>
          <w:lang w:val="ro-RO"/>
        </w:rPr>
      </w:pPr>
      <w:r w:rsidRPr="0059532F">
        <w:rPr>
          <w:rFonts w:ascii="Arial" w:hAnsi="Arial" w:cs="Arial"/>
          <w:b/>
          <w:sz w:val="20"/>
          <w:lang w:val="ro-RO"/>
        </w:rPr>
        <w:t xml:space="preserve">Articolul </w:t>
      </w:r>
      <w:r w:rsidR="00FE1635" w:rsidRPr="0059532F">
        <w:rPr>
          <w:rFonts w:ascii="Arial" w:hAnsi="Arial" w:cs="Arial"/>
          <w:b/>
          <w:sz w:val="20"/>
          <w:lang w:val="ro-RO"/>
        </w:rPr>
        <w:t>11</w:t>
      </w:r>
      <w:r w:rsidRPr="0059532F">
        <w:rPr>
          <w:rFonts w:ascii="Arial" w:hAnsi="Arial" w:cs="Arial"/>
          <w:b/>
          <w:sz w:val="20"/>
          <w:lang w:val="ro-RO"/>
        </w:rPr>
        <w:tab/>
      </w:r>
      <w:r w:rsidR="00D45E48" w:rsidRPr="0059532F">
        <w:rPr>
          <w:rFonts w:ascii="Arial" w:hAnsi="Arial" w:cs="Arial"/>
          <w:b/>
          <w:sz w:val="20"/>
          <w:lang w:val="ro-RO"/>
        </w:rPr>
        <w:tab/>
      </w:r>
      <w:r w:rsidRPr="0059532F">
        <w:rPr>
          <w:rFonts w:ascii="Arial" w:hAnsi="Arial" w:cs="Arial"/>
          <w:b/>
          <w:sz w:val="20"/>
          <w:lang w:val="ro-RO"/>
        </w:rPr>
        <w:t xml:space="preserve">PREVIZIUNI </w:t>
      </w:r>
      <w:r w:rsidR="003E1BA0" w:rsidRPr="0059532F">
        <w:rPr>
          <w:rFonts w:ascii="Arial" w:hAnsi="Arial" w:cs="Arial"/>
          <w:b/>
          <w:sz w:val="20"/>
          <w:lang w:val="ro-RO"/>
        </w:rPr>
        <w:t>Ş</w:t>
      </w:r>
      <w:r w:rsidRPr="0059532F">
        <w:rPr>
          <w:rFonts w:ascii="Arial" w:hAnsi="Arial" w:cs="Arial"/>
          <w:b/>
          <w:sz w:val="20"/>
          <w:lang w:val="ro-RO"/>
        </w:rPr>
        <w:t>I PLANIFICARE</w:t>
      </w:r>
    </w:p>
    <w:p w14:paraId="6584DCF4" w14:textId="77777777" w:rsidR="003A2E2A" w:rsidRPr="0059532F" w:rsidRDefault="003A2E2A" w:rsidP="00D27514">
      <w:pPr>
        <w:pStyle w:val="Para0-2"/>
        <w:ind w:left="0" w:firstLine="0"/>
        <w:rPr>
          <w:rFonts w:ascii="Arial" w:hAnsi="Arial" w:cs="Arial"/>
          <w:b/>
          <w:sz w:val="20"/>
          <w:lang w:val="ro-RO"/>
        </w:rPr>
      </w:pPr>
    </w:p>
    <w:p w14:paraId="351D6012" w14:textId="77777777" w:rsidR="005840D8" w:rsidRPr="0059532F" w:rsidRDefault="00167397" w:rsidP="00167397">
      <w:pPr>
        <w:ind w:left="709" w:hanging="709"/>
        <w:jc w:val="both"/>
        <w:rPr>
          <w:rFonts w:ascii="Arial" w:hAnsi="Arial" w:cs="Arial"/>
          <w:lang w:val="ro-RO"/>
        </w:rPr>
      </w:pPr>
      <w:bookmarkStart w:id="27" w:name="_Ref236154340"/>
      <w:r w:rsidRPr="0059532F">
        <w:rPr>
          <w:rFonts w:ascii="Arial" w:hAnsi="Arial" w:cs="Arial"/>
          <w:lang w:val="ro-RO"/>
        </w:rPr>
        <w:t>11.1</w:t>
      </w:r>
      <w:r w:rsidRPr="0059532F">
        <w:rPr>
          <w:rFonts w:ascii="Arial" w:hAnsi="Arial" w:cs="Arial"/>
          <w:lang w:val="ro-RO"/>
        </w:rPr>
        <w:tab/>
      </w:r>
      <w:r w:rsidR="003A2E2A" w:rsidRPr="0059532F">
        <w:rPr>
          <w:rFonts w:ascii="Arial" w:hAnsi="Arial" w:cs="Arial"/>
          <w:lang w:val="ro-RO"/>
        </w:rPr>
        <w:t>Operator</w:t>
      </w:r>
      <w:r w:rsidR="0093059C" w:rsidRPr="0059532F">
        <w:rPr>
          <w:rFonts w:ascii="Arial" w:hAnsi="Arial" w:cs="Arial"/>
          <w:lang w:val="ro-RO"/>
        </w:rPr>
        <w:t>ul</w:t>
      </w:r>
      <w:r w:rsidR="003A2E2A" w:rsidRPr="0059532F">
        <w:rPr>
          <w:rFonts w:ascii="Arial" w:hAnsi="Arial" w:cs="Arial"/>
          <w:lang w:val="ro-RO"/>
        </w:rPr>
        <w:t xml:space="preserve"> va furniza </w:t>
      </w:r>
      <w:r w:rsidR="00EF0E53" w:rsidRPr="0059532F">
        <w:rPr>
          <w:rFonts w:ascii="Arial" w:hAnsi="Arial" w:cs="Arial"/>
          <w:lang w:val="ro-RO"/>
        </w:rPr>
        <w:t xml:space="preserve">trimestrial </w:t>
      </w:r>
      <w:r w:rsidR="004A15E9" w:rsidRPr="0059532F">
        <w:rPr>
          <w:rFonts w:ascii="Arial" w:hAnsi="Arial" w:cs="Arial"/>
          <w:lang w:val="ro-RO"/>
        </w:rPr>
        <w:t>către</w:t>
      </w:r>
      <w:r w:rsidR="003A2E2A" w:rsidRPr="0059532F">
        <w:rPr>
          <w:rFonts w:ascii="Arial" w:hAnsi="Arial" w:cs="Arial"/>
          <w:lang w:val="ro-RO"/>
        </w:rPr>
        <w:t xml:space="preserve"> </w:t>
      </w:r>
      <w:r w:rsidR="00C752D9" w:rsidRPr="0059532F">
        <w:rPr>
          <w:rFonts w:ascii="Arial" w:hAnsi="Arial" w:cs="Arial"/>
          <w:lang w:val="ro-RO"/>
        </w:rPr>
        <w:t>Telekom Romania Mobile</w:t>
      </w:r>
      <w:r w:rsidR="003A2E2A" w:rsidRPr="0059532F">
        <w:rPr>
          <w:rFonts w:ascii="Arial" w:hAnsi="Arial" w:cs="Arial"/>
          <w:lang w:val="ro-RO"/>
        </w:rPr>
        <w:t xml:space="preserve"> previziuni asupra traficului</w:t>
      </w:r>
      <w:r w:rsidR="00AE5C91" w:rsidRPr="0059532F">
        <w:rPr>
          <w:rFonts w:ascii="Arial" w:hAnsi="Arial" w:cs="Arial"/>
          <w:lang w:val="ro-RO"/>
        </w:rPr>
        <w:t xml:space="preserve"> national si</w:t>
      </w:r>
      <w:r w:rsidR="009741E1" w:rsidRPr="0059532F">
        <w:rPr>
          <w:rFonts w:ascii="Arial" w:hAnsi="Arial" w:cs="Arial"/>
          <w:lang w:val="ro-RO"/>
        </w:rPr>
        <w:t>/sau</w:t>
      </w:r>
      <w:r w:rsidR="00AE5C91" w:rsidRPr="0059532F">
        <w:rPr>
          <w:rFonts w:ascii="Arial" w:hAnsi="Arial" w:cs="Arial"/>
          <w:lang w:val="ro-RO"/>
        </w:rPr>
        <w:t xml:space="preserve"> international, daca este cazul,</w:t>
      </w:r>
      <w:r w:rsidR="003A2E2A" w:rsidRPr="0059532F">
        <w:rPr>
          <w:rFonts w:ascii="Arial" w:hAnsi="Arial" w:cs="Arial"/>
          <w:lang w:val="ro-RO"/>
        </w:rPr>
        <w:t xml:space="preserve"> care urmeaz</w:t>
      </w:r>
      <w:r w:rsidR="003E1BA0" w:rsidRPr="0059532F">
        <w:rPr>
          <w:rFonts w:ascii="Arial" w:hAnsi="Arial" w:cs="Arial"/>
          <w:lang w:val="ro-RO"/>
        </w:rPr>
        <w:t>ă</w:t>
      </w:r>
      <w:r w:rsidR="003A2E2A" w:rsidRPr="0059532F">
        <w:rPr>
          <w:rFonts w:ascii="Arial" w:hAnsi="Arial" w:cs="Arial"/>
          <w:lang w:val="ro-RO"/>
        </w:rPr>
        <w:t xml:space="preserve"> s</w:t>
      </w:r>
      <w:r w:rsidR="003E1BA0" w:rsidRPr="0059532F">
        <w:rPr>
          <w:rFonts w:ascii="Arial" w:hAnsi="Arial" w:cs="Arial"/>
          <w:lang w:val="ro-RO"/>
        </w:rPr>
        <w:t>ă</w:t>
      </w:r>
      <w:r w:rsidR="003A2E2A" w:rsidRPr="0059532F">
        <w:rPr>
          <w:rFonts w:ascii="Arial" w:hAnsi="Arial" w:cs="Arial"/>
          <w:lang w:val="ro-RO"/>
        </w:rPr>
        <w:t xml:space="preserve"> fie terminat </w:t>
      </w:r>
      <w:r w:rsidR="003E1BA0" w:rsidRPr="0059532F">
        <w:rPr>
          <w:rFonts w:ascii="Arial" w:hAnsi="Arial" w:cs="Arial"/>
          <w:lang w:val="ro-RO"/>
        </w:rPr>
        <w:t>î</w:t>
      </w:r>
      <w:r w:rsidR="003A2E2A" w:rsidRPr="0059532F">
        <w:rPr>
          <w:rFonts w:ascii="Arial" w:hAnsi="Arial" w:cs="Arial"/>
          <w:lang w:val="ro-RO"/>
        </w:rPr>
        <w:t xml:space="preserve">n </w:t>
      </w:r>
      <w:r w:rsidR="002B140D" w:rsidRPr="0059532F">
        <w:rPr>
          <w:rFonts w:ascii="Arial" w:hAnsi="Arial" w:cs="Arial"/>
          <w:lang w:val="ro-RO"/>
        </w:rPr>
        <w:t>reţeaua</w:t>
      </w:r>
      <w:r w:rsidR="003A2E2A" w:rsidRPr="0059532F">
        <w:rPr>
          <w:rFonts w:ascii="Arial" w:hAnsi="Arial" w:cs="Arial"/>
          <w:lang w:val="ro-RO"/>
        </w:rPr>
        <w:t xml:space="preserve"> </w:t>
      </w:r>
      <w:r w:rsidR="00C752D9" w:rsidRPr="0059532F">
        <w:rPr>
          <w:rFonts w:ascii="Arial" w:hAnsi="Arial" w:cs="Arial"/>
          <w:lang w:val="ro-RO"/>
        </w:rPr>
        <w:t>Telekom Romania Mobile</w:t>
      </w:r>
      <w:r w:rsidR="003A2E2A" w:rsidRPr="0059532F">
        <w:rPr>
          <w:rFonts w:ascii="Arial" w:hAnsi="Arial" w:cs="Arial"/>
          <w:lang w:val="ro-RO"/>
        </w:rPr>
        <w:t xml:space="preserve">, </w:t>
      </w:r>
      <w:r w:rsidR="003E1BA0" w:rsidRPr="0059532F">
        <w:rPr>
          <w:rFonts w:ascii="Arial" w:hAnsi="Arial" w:cs="Arial"/>
          <w:lang w:val="ro-RO"/>
        </w:rPr>
        <w:t>î</w:t>
      </w:r>
      <w:r w:rsidR="003A2E2A" w:rsidRPr="0059532F">
        <w:rPr>
          <w:rFonts w:ascii="Arial" w:hAnsi="Arial" w:cs="Arial"/>
          <w:lang w:val="ro-RO"/>
        </w:rPr>
        <w:t>n num</w:t>
      </w:r>
      <w:r w:rsidR="003E1BA0" w:rsidRPr="0059532F">
        <w:rPr>
          <w:rFonts w:ascii="Arial" w:hAnsi="Arial" w:cs="Arial"/>
          <w:lang w:val="ro-RO"/>
        </w:rPr>
        <w:t>ă</w:t>
      </w:r>
      <w:r w:rsidR="003A2E2A" w:rsidRPr="0059532F">
        <w:rPr>
          <w:rFonts w:ascii="Arial" w:hAnsi="Arial" w:cs="Arial"/>
          <w:lang w:val="ro-RO"/>
        </w:rPr>
        <w:t>r de minute pe luna</w:t>
      </w:r>
      <w:r w:rsidR="00EF0E53" w:rsidRPr="0059532F">
        <w:rPr>
          <w:rFonts w:ascii="Arial" w:hAnsi="Arial" w:cs="Arial"/>
          <w:lang w:val="ro-RO"/>
        </w:rPr>
        <w:t xml:space="preserve"> aferent unei perioade de sase luni ulterioare lunii in care s-a transmis previziunea</w:t>
      </w:r>
      <w:r w:rsidR="007C4A27" w:rsidRPr="0059532F">
        <w:rPr>
          <w:rFonts w:ascii="Arial" w:hAnsi="Arial" w:cs="Arial"/>
          <w:lang w:val="ro-RO"/>
        </w:rPr>
        <w:t xml:space="preserve"> şi în condiţiile prevăzute în cuprinsul acordului de interconectare.</w:t>
      </w:r>
      <w:r w:rsidR="00AC3D88" w:rsidRPr="0059532F">
        <w:rPr>
          <w:rFonts w:ascii="Arial" w:hAnsi="Arial" w:cs="Arial"/>
          <w:lang w:val="ro-RO"/>
        </w:rPr>
        <w:t xml:space="preserve"> </w:t>
      </w:r>
      <w:bookmarkEnd w:id="27"/>
    </w:p>
    <w:p w14:paraId="42FB6DCD" w14:textId="77777777" w:rsidR="00CC2E55" w:rsidRPr="0059532F" w:rsidRDefault="00AC3D88" w:rsidP="00167397">
      <w:pPr>
        <w:pStyle w:val="Para0-2"/>
        <w:ind w:left="1418" w:hanging="709"/>
        <w:rPr>
          <w:rFonts w:ascii="Arial" w:hAnsi="Arial" w:cs="Arial"/>
          <w:sz w:val="20"/>
          <w:lang w:val="ro-RO"/>
        </w:rPr>
      </w:pPr>
      <w:r w:rsidRPr="0059532F">
        <w:rPr>
          <w:rFonts w:ascii="Arial" w:hAnsi="Arial" w:cs="Arial"/>
          <w:sz w:val="20"/>
          <w:lang w:val="ro-RO"/>
        </w:rPr>
        <w:tab/>
      </w:r>
      <w:r w:rsidRPr="0059532F">
        <w:rPr>
          <w:rFonts w:ascii="Arial" w:hAnsi="Arial" w:cs="Arial"/>
          <w:sz w:val="20"/>
          <w:lang w:val="ro-RO"/>
        </w:rPr>
        <w:tab/>
      </w:r>
      <w:r w:rsidR="003A2E2A" w:rsidRPr="0059532F">
        <w:rPr>
          <w:rFonts w:ascii="Arial" w:hAnsi="Arial" w:cs="Arial"/>
          <w:sz w:val="20"/>
          <w:lang w:val="ro-RO"/>
        </w:rPr>
        <w:t xml:space="preserve"> </w:t>
      </w:r>
    </w:p>
    <w:p w14:paraId="42B03474" w14:textId="77777777" w:rsidR="0097525E" w:rsidRPr="0059532F" w:rsidRDefault="00167397" w:rsidP="00167397">
      <w:pPr>
        <w:ind w:left="709" w:hanging="709"/>
        <w:jc w:val="both"/>
        <w:rPr>
          <w:rFonts w:ascii="Arial" w:hAnsi="Arial" w:cs="Arial"/>
          <w:lang w:val="ro-RO"/>
        </w:rPr>
      </w:pPr>
      <w:r w:rsidRPr="0059532F">
        <w:rPr>
          <w:rFonts w:ascii="Arial" w:hAnsi="Arial" w:cs="Arial"/>
          <w:lang w:val="ro-RO"/>
        </w:rPr>
        <w:t>11.2.</w:t>
      </w:r>
      <w:r w:rsidR="00712DD8" w:rsidRPr="0059532F">
        <w:rPr>
          <w:rFonts w:ascii="Arial" w:hAnsi="Arial" w:cs="Arial"/>
          <w:lang w:val="ro-RO"/>
        </w:rPr>
        <w:t xml:space="preserve"> </w:t>
      </w:r>
      <w:r w:rsidRPr="0059532F">
        <w:rPr>
          <w:rFonts w:ascii="Arial" w:hAnsi="Arial" w:cs="Arial"/>
          <w:lang w:val="ro-RO"/>
        </w:rPr>
        <w:tab/>
      </w:r>
      <w:r w:rsidR="0097525E" w:rsidRPr="0059532F">
        <w:rPr>
          <w:rFonts w:ascii="Arial" w:hAnsi="Arial" w:cs="Arial"/>
          <w:lang w:val="ro-RO"/>
        </w:rPr>
        <w:t xml:space="preserve">Previziunile menţionate la art. </w:t>
      </w:r>
      <w:r w:rsidR="00332D66" w:rsidRPr="0059532F">
        <w:rPr>
          <w:rFonts w:ascii="Arial" w:hAnsi="Arial" w:cs="Arial"/>
          <w:lang w:val="ro-RO"/>
        </w:rPr>
        <w:t>11.1</w:t>
      </w:r>
      <w:r w:rsidR="0097525E" w:rsidRPr="0059532F">
        <w:rPr>
          <w:rFonts w:ascii="Arial" w:hAnsi="Arial" w:cs="Arial"/>
          <w:lang w:val="ro-RO"/>
        </w:rPr>
        <w:t xml:space="preserve"> vor fi furnizate până la sfârşitul </w:t>
      </w:r>
      <w:r w:rsidR="004F2817" w:rsidRPr="0059532F">
        <w:rPr>
          <w:rFonts w:ascii="Arial" w:hAnsi="Arial" w:cs="Arial"/>
          <w:lang w:val="ro-RO"/>
        </w:rPr>
        <w:t>ultimei luni din fiecare trimestru</w:t>
      </w:r>
      <w:r w:rsidR="0097525E" w:rsidRPr="0059532F">
        <w:rPr>
          <w:rFonts w:ascii="Arial" w:hAnsi="Arial" w:cs="Arial"/>
          <w:lang w:val="ro-RO"/>
        </w:rPr>
        <w:t xml:space="preserve"> </w:t>
      </w:r>
      <w:r w:rsidR="000F2FD3" w:rsidRPr="0059532F">
        <w:rPr>
          <w:rFonts w:ascii="Arial" w:hAnsi="Arial" w:cs="Arial"/>
          <w:lang w:val="ro-RO"/>
        </w:rPr>
        <w:t xml:space="preserve">pentru </w:t>
      </w:r>
      <w:r w:rsidR="003D7732" w:rsidRPr="0059532F">
        <w:rPr>
          <w:rFonts w:ascii="Arial" w:hAnsi="Arial" w:cs="Arial"/>
          <w:lang w:val="ro-RO"/>
        </w:rPr>
        <w:t>urmato</w:t>
      </w:r>
      <w:r w:rsidR="00143A21" w:rsidRPr="0059532F">
        <w:rPr>
          <w:rFonts w:ascii="Arial" w:hAnsi="Arial" w:cs="Arial"/>
          <w:lang w:val="ro-RO"/>
        </w:rPr>
        <w:t>a</w:t>
      </w:r>
      <w:r w:rsidR="003D7732" w:rsidRPr="0059532F">
        <w:rPr>
          <w:rFonts w:ascii="Arial" w:hAnsi="Arial" w:cs="Arial"/>
          <w:lang w:val="ro-RO"/>
        </w:rPr>
        <w:t>r</w:t>
      </w:r>
      <w:r w:rsidR="00143A21" w:rsidRPr="0059532F">
        <w:rPr>
          <w:rFonts w:ascii="Arial" w:hAnsi="Arial" w:cs="Arial"/>
          <w:lang w:val="ro-RO"/>
        </w:rPr>
        <w:t>ea perioada de sase luni</w:t>
      </w:r>
      <w:r w:rsidR="0097525E" w:rsidRPr="0059532F">
        <w:rPr>
          <w:rFonts w:ascii="Arial" w:hAnsi="Arial" w:cs="Arial"/>
          <w:lang w:val="ro-RO"/>
        </w:rPr>
        <w:t xml:space="preserve">. Netransmiterea previziunilor în acest termen îndreptăţeşte </w:t>
      </w:r>
      <w:r w:rsidR="00C752D9" w:rsidRPr="0059532F">
        <w:rPr>
          <w:rFonts w:ascii="Arial" w:hAnsi="Arial" w:cs="Arial"/>
          <w:lang w:val="ro-RO"/>
        </w:rPr>
        <w:t>Telekom Romania Mobile</w:t>
      </w:r>
      <w:r w:rsidR="0097525E" w:rsidRPr="0059532F">
        <w:rPr>
          <w:rFonts w:ascii="Arial" w:hAnsi="Arial" w:cs="Arial"/>
          <w:lang w:val="ro-RO"/>
        </w:rPr>
        <w:t xml:space="preserve"> să procedeze la suspendarea serviciilor reglementate de prezentul Acord, </w:t>
      </w:r>
      <w:r w:rsidR="00712DD8" w:rsidRPr="0059532F">
        <w:rPr>
          <w:rFonts w:ascii="Arial" w:hAnsi="Arial" w:cs="Arial"/>
          <w:lang w:val="ro-RO"/>
        </w:rPr>
        <w:t xml:space="preserve">cu </w:t>
      </w:r>
      <w:r w:rsidR="0097525E" w:rsidRPr="0059532F">
        <w:rPr>
          <w:rFonts w:ascii="Arial" w:hAnsi="Arial" w:cs="Arial"/>
          <w:lang w:val="ro-RO"/>
        </w:rPr>
        <w:t xml:space="preserve">o notificare prealabilă </w:t>
      </w:r>
      <w:r w:rsidR="00712DD8" w:rsidRPr="0059532F">
        <w:rPr>
          <w:rFonts w:ascii="Arial" w:hAnsi="Arial" w:cs="Arial"/>
          <w:lang w:val="ro-RO"/>
        </w:rPr>
        <w:t>de 5 zile lucrătoare</w:t>
      </w:r>
      <w:r w:rsidR="0097525E" w:rsidRPr="0059532F">
        <w:rPr>
          <w:rFonts w:ascii="Arial" w:hAnsi="Arial" w:cs="Arial"/>
          <w:lang w:val="ro-RO"/>
        </w:rPr>
        <w:t>, până când acestea sunt transmise de către Operator.</w:t>
      </w:r>
    </w:p>
    <w:p w14:paraId="7CD91DF4" w14:textId="77777777" w:rsidR="007F7934" w:rsidRPr="0059532F" w:rsidRDefault="007F7934" w:rsidP="00D27514">
      <w:pPr>
        <w:pStyle w:val="Para0-2"/>
        <w:ind w:left="0" w:firstLine="0"/>
        <w:rPr>
          <w:rFonts w:ascii="Arial" w:hAnsi="Arial" w:cs="Arial"/>
          <w:sz w:val="20"/>
          <w:lang w:val="ro-RO"/>
        </w:rPr>
      </w:pPr>
    </w:p>
    <w:p w14:paraId="305F1559" w14:textId="77777777" w:rsidR="003A2E2A" w:rsidRPr="0059532F" w:rsidRDefault="004F2817" w:rsidP="00167397">
      <w:pPr>
        <w:ind w:left="709" w:hanging="709"/>
        <w:jc w:val="both"/>
        <w:rPr>
          <w:rFonts w:ascii="Arial" w:hAnsi="Arial" w:cs="Arial"/>
          <w:lang w:val="ro-RO"/>
        </w:rPr>
      </w:pPr>
      <w:r w:rsidRPr="0059532F">
        <w:rPr>
          <w:rFonts w:ascii="Arial" w:hAnsi="Arial" w:cs="Arial"/>
          <w:lang w:val="ro-RO"/>
        </w:rPr>
        <w:t xml:space="preserve">11.3. </w:t>
      </w:r>
      <w:r w:rsidR="004554CA" w:rsidRPr="0059532F">
        <w:rPr>
          <w:rFonts w:ascii="Arial" w:hAnsi="Arial" w:cs="Arial"/>
          <w:lang w:val="ro-RO"/>
        </w:rPr>
        <w:tab/>
      </w:r>
      <w:r w:rsidR="00FE6DB4" w:rsidRPr="0059532F">
        <w:rPr>
          <w:rFonts w:ascii="Arial" w:hAnsi="Arial" w:cs="Arial"/>
          <w:lang w:val="ro-RO"/>
        </w:rPr>
        <w:t>Părţile</w:t>
      </w:r>
      <w:r w:rsidR="003A2E2A" w:rsidRPr="0059532F">
        <w:rPr>
          <w:rFonts w:ascii="Arial" w:hAnsi="Arial" w:cs="Arial"/>
          <w:lang w:val="ro-RO"/>
        </w:rPr>
        <w:t xml:space="preserve"> vor revizui rutele de trafic </w:t>
      </w:r>
      <w:r w:rsidR="003E1BA0" w:rsidRPr="0059532F">
        <w:rPr>
          <w:rFonts w:ascii="Arial" w:hAnsi="Arial" w:cs="Arial"/>
          <w:lang w:val="ro-RO"/>
        </w:rPr>
        <w:t>î</w:t>
      </w:r>
      <w:r w:rsidR="003A2E2A" w:rsidRPr="0059532F">
        <w:rPr>
          <w:rFonts w:ascii="Arial" w:hAnsi="Arial" w:cs="Arial"/>
          <w:lang w:val="ro-RO"/>
        </w:rPr>
        <w:t xml:space="preserve">n mod regulat </w:t>
      </w:r>
      <w:r w:rsidR="003E1BA0" w:rsidRPr="0059532F">
        <w:rPr>
          <w:rFonts w:ascii="Arial" w:hAnsi="Arial" w:cs="Arial"/>
          <w:lang w:val="ro-RO"/>
        </w:rPr>
        <w:t>ş</w:t>
      </w:r>
      <w:r w:rsidRPr="0059532F">
        <w:rPr>
          <w:rFonts w:ascii="Arial" w:hAnsi="Arial" w:cs="Arial"/>
          <w:lang w:val="ro-RO"/>
        </w:rPr>
        <w:t xml:space="preserve">i vor agrea asupra </w:t>
      </w:r>
      <w:r w:rsidR="003A2E2A" w:rsidRPr="0059532F">
        <w:rPr>
          <w:rFonts w:ascii="Arial" w:hAnsi="Arial" w:cs="Arial"/>
          <w:lang w:val="ro-RO"/>
        </w:rPr>
        <w:t xml:space="preserve">momentului </w:t>
      </w:r>
      <w:r w:rsidR="003E1BA0" w:rsidRPr="0059532F">
        <w:rPr>
          <w:rFonts w:ascii="Arial" w:hAnsi="Arial" w:cs="Arial"/>
          <w:lang w:val="ro-RO"/>
        </w:rPr>
        <w:t>î</w:t>
      </w:r>
      <w:r w:rsidR="003A2E2A" w:rsidRPr="0059532F">
        <w:rPr>
          <w:rFonts w:ascii="Arial" w:hAnsi="Arial" w:cs="Arial"/>
          <w:lang w:val="ro-RO"/>
        </w:rPr>
        <w:t>n care o rut</w:t>
      </w:r>
      <w:r w:rsidR="003E1BA0" w:rsidRPr="0059532F">
        <w:rPr>
          <w:rFonts w:ascii="Arial" w:hAnsi="Arial" w:cs="Arial"/>
          <w:lang w:val="ro-RO"/>
        </w:rPr>
        <w:t>ă</w:t>
      </w:r>
      <w:r w:rsidR="003A2E2A" w:rsidRPr="0059532F">
        <w:rPr>
          <w:rFonts w:ascii="Arial" w:hAnsi="Arial" w:cs="Arial"/>
          <w:lang w:val="ro-RO"/>
        </w:rPr>
        <w:t xml:space="preserve"> a devenit “matur</w:t>
      </w:r>
      <w:r w:rsidR="003E1BA0" w:rsidRPr="0059532F">
        <w:rPr>
          <w:rFonts w:ascii="Arial" w:hAnsi="Arial" w:cs="Arial"/>
          <w:lang w:val="ro-RO"/>
        </w:rPr>
        <w:t>ă</w:t>
      </w:r>
      <w:r w:rsidR="003A2E2A" w:rsidRPr="0059532F">
        <w:rPr>
          <w:rFonts w:ascii="Arial" w:hAnsi="Arial" w:cs="Arial"/>
          <w:lang w:val="ro-RO"/>
        </w:rPr>
        <w:t>”, respectiv c</w:t>
      </w:r>
      <w:r w:rsidR="003E1BA0" w:rsidRPr="0059532F">
        <w:rPr>
          <w:rFonts w:ascii="Arial" w:hAnsi="Arial" w:cs="Arial"/>
          <w:lang w:val="ro-RO"/>
        </w:rPr>
        <w:t>â</w:t>
      </w:r>
      <w:r w:rsidR="003A2E2A" w:rsidRPr="0059532F">
        <w:rPr>
          <w:rFonts w:ascii="Arial" w:hAnsi="Arial" w:cs="Arial"/>
          <w:lang w:val="ro-RO"/>
        </w:rPr>
        <w:t>nd cre</w:t>
      </w:r>
      <w:r w:rsidR="003E1BA0" w:rsidRPr="0059532F">
        <w:rPr>
          <w:rFonts w:ascii="Arial" w:hAnsi="Arial" w:cs="Arial"/>
          <w:lang w:val="ro-RO"/>
        </w:rPr>
        <w:t>ş</w:t>
      </w:r>
      <w:r w:rsidR="003A2E2A" w:rsidRPr="0059532F">
        <w:rPr>
          <w:rFonts w:ascii="Arial" w:hAnsi="Arial" w:cs="Arial"/>
          <w:lang w:val="ro-RO"/>
        </w:rPr>
        <w:t>terea traficului a atins un punct la care previzionarea poate fi facut</w:t>
      </w:r>
      <w:r w:rsidR="003E1BA0" w:rsidRPr="0059532F">
        <w:rPr>
          <w:rFonts w:ascii="Arial" w:hAnsi="Arial" w:cs="Arial"/>
          <w:lang w:val="ro-RO"/>
        </w:rPr>
        <w:t>ă</w:t>
      </w:r>
      <w:r w:rsidR="003A2E2A" w:rsidRPr="0059532F">
        <w:rPr>
          <w:rFonts w:ascii="Arial" w:hAnsi="Arial" w:cs="Arial"/>
          <w:lang w:val="ro-RO"/>
        </w:rPr>
        <w:t xml:space="preserve"> pe baza istoricului evolu</w:t>
      </w:r>
      <w:r w:rsidR="003E1BA0" w:rsidRPr="0059532F">
        <w:rPr>
          <w:rFonts w:ascii="Arial" w:hAnsi="Arial" w:cs="Arial"/>
          <w:lang w:val="ro-RO"/>
        </w:rPr>
        <w:t>ţ</w:t>
      </w:r>
      <w:r w:rsidR="003A2E2A" w:rsidRPr="0059532F">
        <w:rPr>
          <w:rFonts w:ascii="Arial" w:hAnsi="Arial" w:cs="Arial"/>
          <w:lang w:val="ro-RO"/>
        </w:rPr>
        <w:t>iei acestuia.</w:t>
      </w:r>
    </w:p>
    <w:p w14:paraId="4AC2CCFA" w14:textId="77777777" w:rsidR="003A2E2A" w:rsidRPr="0059532F" w:rsidRDefault="003A2E2A" w:rsidP="00D27514">
      <w:pPr>
        <w:pStyle w:val="Para0-2"/>
        <w:ind w:left="0" w:firstLine="0"/>
        <w:rPr>
          <w:rFonts w:ascii="Arial" w:hAnsi="Arial" w:cs="Arial"/>
          <w:sz w:val="20"/>
          <w:lang w:val="ro-RO"/>
        </w:rPr>
      </w:pPr>
    </w:p>
    <w:p w14:paraId="2E3E5DE6" w14:textId="77777777" w:rsidR="003A2E2A" w:rsidRPr="0059532F" w:rsidRDefault="003A2E2A" w:rsidP="008B5900">
      <w:pPr>
        <w:numPr>
          <w:ilvl w:val="1"/>
          <w:numId w:val="44"/>
        </w:numPr>
        <w:jc w:val="both"/>
        <w:rPr>
          <w:rFonts w:ascii="Arial" w:hAnsi="Arial" w:cs="Arial"/>
          <w:lang w:val="ro-RO"/>
        </w:rPr>
      </w:pPr>
      <w:r w:rsidRPr="0059532F">
        <w:rPr>
          <w:rFonts w:ascii="Arial" w:hAnsi="Arial" w:cs="Arial"/>
          <w:lang w:val="ro-RO"/>
        </w:rPr>
        <w:t>P</w:t>
      </w:r>
      <w:r w:rsidR="003E1BA0" w:rsidRPr="0059532F">
        <w:rPr>
          <w:rFonts w:ascii="Arial" w:hAnsi="Arial" w:cs="Arial"/>
          <w:lang w:val="ro-RO"/>
        </w:rPr>
        <w:t>â</w:t>
      </w:r>
      <w:r w:rsidRPr="0059532F">
        <w:rPr>
          <w:rFonts w:ascii="Arial" w:hAnsi="Arial" w:cs="Arial"/>
          <w:lang w:val="ro-RO"/>
        </w:rPr>
        <w:t>n</w:t>
      </w:r>
      <w:r w:rsidR="003E1BA0" w:rsidRPr="0059532F">
        <w:rPr>
          <w:rFonts w:ascii="Arial" w:hAnsi="Arial" w:cs="Arial"/>
          <w:lang w:val="ro-RO"/>
        </w:rPr>
        <w:t>ă</w:t>
      </w:r>
      <w:r w:rsidRPr="0059532F">
        <w:rPr>
          <w:rFonts w:ascii="Arial" w:hAnsi="Arial" w:cs="Arial"/>
          <w:lang w:val="ro-RO"/>
        </w:rPr>
        <w:t xml:space="preserve"> </w:t>
      </w:r>
      <w:r w:rsidR="003E1BA0" w:rsidRPr="0059532F">
        <w:rPr>
          <w:rFonts w:ascii="Arial" w:hAnsi="Arial" w:cs="Arial"/>
          <w:lang w:val="ro-RO"/>
        </w:rPr>
        <w:t>î</w:t>
      </w:r>
      <w:r w:rsidRPr="0059532F">
        <w:rPr>
          <w:rFonts w:ascii="Arial" w:hAnsi="Arial" w:cs="Arial"/>
          <w:lang w:val="ro-RO"/>
        </w:rPr>
        <w:t xml:space="preserve">n momentul </w:t>
      </w:r>
      <w:r w:rsidR="003E1BA0" w:rsidRPr="0059532F">
        <w:rPr>
          <w:rFonts w:ascii="Arial" w:hAnsi="Arial" w:cs="Arial"/>
          <w:lang w:val="ro-RO"/>
        </w:rPr>
        <w:t>î</w:t>
      </w:r>
      <w:r w:rsidRPr="0059532F">
        <w:rPr>
          <w:rFonts w:ascii="Arial" w:hAnsi="Arial" w:cs="Arial"/>
          <w:lang w:val="ro-RO"/>
        </w:rPr>
        <w:t>n care o rut</w:t>
      </w:r>
      <w:r w:rsidR="003E1BA0" w:rsidRPr="0059532F">
        <w:rPr>
          <w:rFonts w:ascii="Arial" w:hAnsi="Arial" w:cs="Arial"/>
          <w:lang w:val="ro-RO"/>
        </w:rPr>
        <w:t>ă</w:t>
      </w:r>
      <w:r w:rsidRPr="0059532F">
        <w:rPr>
          <w:rFonts w:ascii="Arial" w:hAnsi="Arial" w:cs="Arial"/>
          <w:lang w:val="ro-RO"/>
        </w:rPr>
        <w:t xml:space="preserve"> devine “matur</w:t>
      </w:r>
      <w:r w:rsidR="003E1BA0" w:rsidRPr="0059532F">
        <w:rPr>
          <w:rFonts w:ascii="Arial" w:hAnsi="Arial" w:cs="Arial"/>
          <w:lang w:val="ro-RO"/>
        </w:rPr>
        <w:t>ă</w:t>
      </w:r>
      <w:r w:rsidRPr="0059532F">
        <w:rPr>
          <w:rFonts w:ascii="Arial" w:hAnsi="Arial" w:cs="Arial"/>
          <w:lang w:val="ro-RO"/>
        </w:rPr>
        <w:t>”</w:t>
      </w:r>
      <w:r w:rsidRPr="0059532F">
        <w:rPr>
          <w:rFonts w:ascii="Arial" w:hAnsi="Arial" w:cs="Arial"/>
          <w:i/>
          <w:lang w:val="ro-RO"/>
        </w:rPr>
        <w:t>,</w:t>
      </w:r>
      <w:r w:rsidRPr="0059532F">
        <w:rPr>
          <w:rFonts w:ascii="Arial" w:hAnsi="Arial" w:cs="Arial"/>
          <w:lang w:val="ro-RO"/>
        </w:rPr>
        <w:t xml:space="preserve"> toate previziunile de trafic </w:t>
      </w:r>
      <w:r w:rsidR="00EF0E53" w:rsidRPr="0059532F">
        <w:rPr>
          <w:rFonts w:ascii="Arial" w:hAnsi="Arial" w:cs="Arial"/>
          <w:lang w:val="ro-RO"/>
        </w:rPr>
        <w:t xml:space="preserve">necesare </w:t>
      </w:r>
      <w:r w:rsidRPr="0059532F">
        <w:rPr>
          <w:rFonts w:ascii="Arial" w:hAnsi="Arial" w:cs="Arial"/>
          <w:lang w:val="ro-RO"/>
        </w:rPr>
        <w:t>planific</w:t>
      </w:r>
      <w:r w:rsidR="003E1BA0" w:rsidRPr="0059532F">
        <w:rPr>
          <w:rFonts w:ascii="Arial" w:hAnsi="Arial" w:cs="Arial"/>
          <w:lang w:val="ro-RO"/>
        </w:rPr>
        <w:t>ă</w:t>
      </w:r>
      <w:r w:rsidRPr="0059532F">
        <w:rPr>
          <w:rFonts w:ascii="Arial" w:hAnsi="Arial" w:cs="Arial"/>
          <w:lang w:val="ro-RO"/>
        </w:rPr>
        <w:t>ril</w:t>
      </w:r>
      <w:r w:rsidR="00EF0E53" w:rsidRPr="0059532F">
        <w:rPr>
          <w:rFonts w:ascii="Arial" w:hAnsi="Arial" w:cs="Arial"/>
          <w:lang w:val="ro-RO"/>
        </w:rPr>
        <w:t>or</w:t>
      </w:r>
      <w:r w:rsidRPr="0059532F">
        <w:rPr>
          <w:rFonts w:ascii="Arial" w:hAnsi="Arial" w:cs="Arial"/>
          <w:lang w:val="ro-RO"/>
        </w:rPr>
        <w:t xml:space="preserve"> de capacitate vor fi furnizate de </w:t>
      </w:r>
      <w:r w:rsidR="004A15E9" w:rsidRPr="0059532F">
        <w:rPr>
          <w:rFonts w:ascii="Arial" w:hAnsi="Arial" w:cs="Arial"/>
          <w:lang w:val="ro-RO"/>
        </w:rPr>
        <w:t>către</w:t>
      </w:r>
      <w:r w:rsidRPr="0059532F">
        <w:rPr>
          <w:rFonts w:ascii="Arial" w:hAnsi="Arial" w:cs="Arial"/>
          <w:lang w:val="ro-RO"/>
        </w:rPr>
        <w:t xml:space="preserve"> Operator.</w:t>
      </w:r>
    </w:p>
    <w:p w14:paraId="29A51A8C" w14:textId="77777777" w:rsidR="008B5900" w:rsidRPr="0059532F" w:rsidRDefault="008B5900" w:rsidP="008B5900">
      <w:pPr>
        <w:jc w:val="both"/>
        <w:rPr>
          <w:rFonts w:ascii="Arial" w:hAnsi="Arial" w:cs="Arial"/>
          <w:lang w:val="ro-RO"/>
        </w:rPr>
      </w:pPr>
    </w:p>
    <w:p w14:paraId="3DF8261B" w14:textId="77777777" w:rsidR="008B5900" w:rsidRPr="0059532F" w:rsidRDefault="008B5900" w:rsidP="008B5900">
      <w:pPr>
        <w:jc w:val="both"/>
        <w:rPr>
          <w:rFonts w:ascii="Arial" w:hAnsi="Arial" w:cs="Arial"/>
          <w:lang w:val="ro-RO"/>
        </w:rPr>
      </w:pPr>
    </w:p>
    <w:p w14:paraId="73DAAAF4" w14:textId="77777777" w:rsidR="003A2E2A" w:rsidRPr="0059532F" w:rsidRDefault="003A2E2A" w:rsidP="00D27514">
      <w:pPr>
        <w:pStyle w:val="Para0-2"/>
        <w:ind w:left="0" w:firstLine="0"/>
        <w:rPr>
          <w:rFonts w:ascii="Arial" w:hAnsi="Arial" w:cs="Arial"/>
          <w:b/>
          <w:sz w:val="20"/>
          <w:lang w:val="ro-RO"/>
        </w:rPr>
      </w:pPr>
      <w:r w:rsidRPr="0059532F">
        <w:rPr>
          <w:rFonts w:ascii="Arial" w:hAnsi="Arial" w:cs="Arial"/>
          <w:b/>
          <w:sz w:val="20"/>
          <w:lang w:val="ro-RO"/>
        </w:rPr>
        <w:t>Articolul  1</w:t>
      </w:r>
      <w:r w:rsidR="001B104E" w:rsidRPr="0059532F">
        <w:rPr>
          <w:rFonts w:ascii="Arial" w:hAnsi="Arial" w:cs="Arial"/>
          <w:b/>
          <w:sz w:val="20"/>
          <w:lang w:val="ro-RO"/>
        </w:rPr>
        <w:t>2</w:t>
      </w:r>
      <w:r w:rsidRPr="0059532F">
        <w:rPr>
          <w:rFonts w:ascii="Arial" w:hAnsi="Arial" w:cs="Arial"/>
          <w:b/>
          <w:sz w:val="20"/>
          <w:lang w:val="ro-RO"/>
        </w:rPr>
        <w:tab/>
        <w:t xml:space="preserve"> </w:t>
      </w:r>
      <w:r w:rsidR="00D45E48" w:rsidRPr="0059532F">
        <w:rPr>
          <w:rFonts w:ascii="Arial" w:hAnsi="Arial" w:cs="Arial"/>
          <w:b/>
          <w:sz w:val="20"/>
          <w:lang w:val="ro-RO"/>
        </w:rPr>
        <w:tab/>
      </w:r>
      <w:r w:rsidRPr="0059532F">
        <w:rPr>
          <w:rFonts w:ascii="Arial" w:hAnsi="Arial" w:cs="Arial"/>
          <w:b/>
          <w:sz w:val="20"/>
          <w:lang w:val="ro-RO"/>
        </w:rPr>
        <w:t xml:space="preserve">PREVEDERI COMERCIALE </w:t>
      </w:r>
      <w:r w:rsidR="006603B0" w:rsidRPr="0059532F">
        <w:rPr>
          <w:rFonts w:ascii="Arial" w:hAnsi="Arial" w:cs="Arial"/>
          <w:b/>
          <w:sz w:val="20"/>
          <w:lang w:val="ro-RO"/>
        </w:rPr>
        <w:t>Ş</w:t>
      </w:r>
      <w:r w:rsidRPr="0059532F">
        <w:rPr>
          <w:rFonts w:ascii="Arial" w:hAnsi="Arial" w:cs="Arial"/>
          <w:b/>
          <w:sz w:val="20"/>
          <w:lang w:val="ro-RO"/>
        </w:rPr>
        <w:t>I FINANCIARE</w:t>
      </w:r>
      <w:r w:rsidRPr="0059532F">
        <w:rPr>
          <w:rFonts w:ascii="Arial" w:hAnsi="Arial" w:cs="Arial"/>
          <w:b/>
          <w:sz w:val="20"/>
          <w:lang w:val="ro-RO"/>
        </w:rPr>
        <w:tab/>
      </w:r>
    </w:p>
    <w:p w14:paraId="26DD47FB" w14:textId="77777777" w:rsidR="003A2E2A" w:rsidRPr="0059532F" w:rsidRDefault="003A2E2A" w:rsidP="00D27514">
      <w:pPr>
        <w:pStyle w:val="Para0-2"/>
        <w:ind w:left="0" w:firstLine="0"/>
        <w:rPr>
          <w:rFonts w:ascii="Arial" w:hAnsi="Arial" w:cs="Arial"/>
          <w:sz w:val="20"/>
          <w:lang w:val="ro-RO"/>
        </w:rPr>
      </w:pPr>
    </w:p>
    <w:p w14:paraId="121F2D0C" w14:textId="77777777" w:rsidR="001B104E" w:rsidRPr="0059532F" w:rsidRDefault="003A2E2A" w:rsidP="00085DCA">
      <w:pPr>
        <w:pStyle w:val="Para0-2"/>
        <w:numPr>
          <w:ilvl w:val="1"/>
          <w:numId w:val="6"/>
        </w:numPr>
        <w:tabs>
          <w:tab w:val="clear" w:pos="780"/>
          <w:tab w:val="num" w:pos="709"/>
        </w:tabs>
        <w:ind w:hanging="780"/>
        <w:rPr>
          <w:rFonts w:ascii="Arial" w:hAnsi="Arial" w:cs="Arial"/>
          <w:b/>
          <w:sz w:val="20"/>
          <w:lang w:val="ro-RO"/>
        </w:rPr>
      </w:pPr>
      <w:r w:rsidRPr="0059532F">
        <w:rPr>
          <w:rFonts w:ascii="Arial" w:hAnsi="Arial" w:cs="Arial"/>
          <w:b/>
          <w:sz w:val="20"/>
          <w:lang w:val="ro-RO"/>
        </w:rPr>
        <w:t>Tarife</w:t>
      </w:r>
    </w:p>
    <w:p w14:paraId="510FD610" w14:textId="77777777" w:rsidR="003A2E2A" w:rsidRPr="0059532F" w:rsidRDefault="003A2E2A" w:rsidP="00D27514">
      <w:pPr>
        <w:pStyle w:val="Para0-2"/>
        <w:ind w:left="360" w:firstLine="0"/>
        <w:rPr>
          <w:rFonts w:ascii="Arial" w:hAnsi="Arial" w:cs="Arial"/>
          <w:b/>
          <w:sz w:val="20"/>
          <w:lang w:val="ro-RO"/>
        </w:rPr>
      </w:pPr>
    </w:p>
    <w:p w14:paraId="67940032" w14:textId="77777777" w:rsidR="003A2E2A" w:rsidRPr="0059532F" w:rsidRDefault="003A2E2A" w:rsidP="00D27514">
      <w:pPr>
        <w:pStyle w:val="Para0-2"/>
        <w:numPr>
          <w:ilvl w:val="2"/>
          <w:numId w:val="6"/>
        </w:numPr>
        <w:rPr>
          <w:rFonts w:ascii="Arial" w:hAnsi="Arial" w:cs="Arial"/>
          <w:sz w:val="20"/>
          <w:lang w:val="ro-RO"/>
        </w:rPr>
      </w:pPr>
      <w:r w:rsidRPr="0059532F">
        <w:rPr>
          <w:rFonts w:ascii="Arial" w:hAnsi="Arial" w:cs="Arial"/>
          <w:sz w:val="20"/>
          <w:lang w:val="ro-RO"/>
        </w:rPr>
        <w:t xml:space="preserve">Tarifele pentru toate serviciile care fac obiectul prezentului Acord sunt specificate </w:t>
      </w:r>
      <w:r w:rsidR="006603B0" w:rsidRPr="0059532F">
        <w:rPr>
          <w:rFonts w:ascii="Arial" w:hAnsi="Arial" w:cs="Arial"/>
          <w:sz w:val="20"/>
          <w:lang w:val="ro-RO"/>
        </w:rPr>
        <w:t>î</w:t>
      </w:r>
      <w:r w:rsidRPr="0059532F">
        <w:rPr>
          <w:rFonts w:ascii="Arial" w:hAnsi="Arial" w:cs="Arial"/>
          <w:sz w:val="20"/>
          <w:lang w:val="ro-RO"/>
        </w:rPr>
        <w:t>n Anexa 2</w:t>
      </w:r>
      <w:r w:rsidR="0097525E" w:rsidRPr="0059532F">
        <w:rPr>
          <w:rFonts w:ascii="Arial" w:hAnsi="Arial" w:cs="Arial"/>
          <w:sz w:val="20"/>
          <w:lang w:val="ro-RO"/>
        </w:rPr>
        <w:t>.</w:t>
      </w:r>
    </w:p>
    <w:p w14:paraId="33D87CF2" w14:textId="77777777" w:rsidR="003A2E2A" w:rsidRPr="0059532F" w:rsidRDefault="003A2E2A" w:rsidP="00D27514">
      <w:pPr>
        <w:jc w:val="both"/>
        <w:rPr>
          <w:rFonts w:ascii="Arial" w:hAnsi="Arial" w:cs="Arial"/>
          <w:lang w:val="ro-RO"/>
        </w:rPr>
      </w:pPr>
    </w:p>
    <w:p w14:paraId="133E1048" w14:textId="77777777" w:rsidR="003A2E2A" w:rsidRPr="0059532F" w:rsidRDefault="003A2E2A" w:rsidP="00D27514">
      <w:pPr>
        <w:pStyle w:val="Para0-2"/>
        <w:numPr>
          <w:ilvl w:val="2"/>
          <w:numId w:val="6"/>
        </w:numPr>
        <w:rPr>
          <w:rFonts w:ascii="Arial" w:hAnsi="Arial" w:cs="Arial"/>
          <w:sz w:val="20"/>
          <w:lang w:val="ro-RO"/>
        </w:rPr>
      </w:pPr>
      <w:r w:rsidRPr="0059532F">
        <w:rPr>
          <w:rFonts w:ascii="Arial" w:hAnsi="Arial" w:cs="Arial"/>
          <w:sz w:val="20"/>
          <w:lang w:val="ro-RO"/>
        </w:rPr>
        <w:t>Fiecare Parte va pl</w:t>
      </w:r>
      <w:r w:rsidR="006603B0" w:rsidRPr="0059532F">
        <w:rPr>
          <w:rFonts w:ascii="Arial" w:hAnsi="Arial" w:cs="Arial"/>
          <w:sz w:val="20"/>
          <w:lang w:val="ro-RO"/>
        </w:rPr>
        <w:t>ă</w:t>
      </w:r>
      <w:r w:rsidRPr="0059532F">
        <w:rPr>
          <w:rFonts w:ascii="Arial" w:hAnsi="Arial" w:cs="Arial"/>
          <w:sz w:val="20"/>
          <w:lang w:val="ro-RO"/>
        </w:rPr>
        <w:t xml:space="preserve">ti tarifele calculate </w:t>
      </w:r>
      <w:r w:rsidR="006603B0" w:rsidRPr="0059532F">
        <w:rPr>
          <w:rFonts w:ascii="Arial" w:hAnsi="Arial" w:cs="Arial"/>
          <w:sz w:val="20"/>
          <w:lang w:val="ro-RO"/>
        </w:rPr>
        <w:t>î</w:t>
      </w:r>
      <w:r w:rsidRPr="0059532F">
        <w:rPr>
          <w:rFonts w:ascii="Arial" w:hAnsi="Arial" w:cs="Arial"/>
          <w:sz w:val="20"/>
          <w:lang w:val="ro-RO"/>
        </w:rPr>
        <w:t xml:space="preserve">n conformitate cu </w:t>
      </w:r>
      <w:r w:rsidR="006603B0" w:rsidRPr="0059532F">
        <w:rPr>
          <w:rFonts w:ascii="Arial" w:hAnsi="Arial" w:cs="Arial"/>
          <w:sz w:val="20"/>
          <w:lang w:val="ro-RO"/>
        </w:rPr>
        <w:t>ş</w:t>
      </w:r>
      <w:r w:rsidRPr="0059532F">
        <w:rPr>
          <w:rFonts w:ascii="Arial" w:hAnsi="Arial" w:cs="Arial"/>
          <w:sz w:val="20"/>
          <w:lang w:val="ro-RO"/>
        </w:rPr>
        <w:t xml:space="preserve">i </w:t>
      </w:r>
      <w:r w:rsidR="006603B0" w:rsidRPr="0059532F">
        <w:rPr>
          <w:rFonts w:ascii="Arial" w:hAnsi="Arial" w:cs="Arial"/>
          <w:sz w:val="20"/>
          <w:lang w:val="ro-RO"/>
        </w:rPr>
        <w:t>î</w:t>
      </w:r>
      <w:r w:rsidRPr="0059532F">
        <w:rPr>
          <w:rFonts w:ascii="Arial" w:hAnsi="Arial" w:cs="Arial"/>
          <w:sz w:val="20"/>
          <w:lang w:val="ro-RO"/>
        </w:rPr>
        <w:t>n perioada specificat</w:t>
      </w:r>
      <w:r w:rsidR="006603B0" w:rsidRPr="0059532F">
        <w:rPr>
          <w:rFonts w:ascii="Arial" w:hAnsi="Arial" w:cs="Arial"/>
          <w:sz w:val="20"/>
          <w:lang w:val="ro-RO"/>
        </w:rPr>
        <w:t>ă</w:t>
      </w:r>
      <w:r w:rsidRPr="0059532F">
        <w:rPr>
          <w:rFonts w:ascii="Arial" w:hAnsi="Arial" w:cs="Arial"/>
          <w:sz w:val="20"/>
          <w:lang w:val="ro-RO"/>
        </w:rPr>
        <w:t xml:space="preserve"> </w:t>
      </w:r>
      <w:r w:rsidR="006603B0" w:rsidRPr="0059532F">
        <w:rPr>
          <w:rFonts w:ascii="Arial" w:hAnsi="Arial" w:cs="Arial"/>
          <w:sz w:val="20"/>
          <w:lang w:val="ro-RO"/>
        </w:rPr>
        <w:t>î</w:t>
      </w:r>
      <w:r w:rsidRPr="0059532F">
        <w:rPr>
          <w:rFonts w:ascii="Arial" w:hAnsi="Arial" w:cs="Arial"/>
          <w:sz w:val="20"/>
          <w:lang w:val="ro-RO"/>
        </w:rPr>
        <w:t xml:space="preserve">n acest Acord. </w:t>
      </w:r>
    </w:p>
    <w:p w14:paraId="4F034EC1" w14:textId="77777777" w:rsidR="003A2E2A" w:rsidRPr="0059532F" w:rsidRDefault="003A2E2A" w:rsidP="00D27514">
      <w:pPr>
        <w:jc w:val="both"/>
        <w:rPr>
          <w:rFonts w:ascii="Arial" w:hAnsi="Arial" w:cs="Arial"/>
          <w:lang w:val="ro-RO"/>
        </w:rPr>
      </w:pPr>
    </w:p>
    <w:p w14:paraId="4CF12F95" w14:textId="77777777" w:rsidR="003A2E2A" w:rsidRPr="0059532F" w:rsidRDefault="003A2E2A" w:rsidP="00085DCA">
      <w:pPr>
        <w:pStyle w:val="Para0-2"/>
        <w:numPr>
          <w:ilvl w:val="1"/>
          <w:numId w:val="6"/>
        </w:numPr>
        <w:tabs>
          <w:tab w:val="clear" w:pos="780"/>
          <w:tab w:val="num" w:pos="709"/>
        </w:tabs>
        <w:ind w:hanging="780"/>
        <w:rPr>
          <w:rFonts w:ascii="Arial" w:hAnsi="Arial" w:cs="Arial"/>
          <w:b/>
          <w:sz w:val="20"/>
          <w:lang w:val="ro-RO"/>
        </w:rPr>
      </w:pPr>
      <w:r w:rsidRPr="0059532F">
        <w:rPr>
          <w:rFonts w:ascii="Arial" w:hAnsi="Arial" w:cs="Arial"/>
          <w:b/>
          <w:sz w:val="20"/>
          <w:lang w:val="ro-RO"/>
        </w:rPr>
        <w:t>Facturarea</w:t>
      </w:r>
    </w:p>
    <w:p w14:paraId="5BBB4F6D" w14:textId="77777777" w:rsidR="003A2E2A" w:rsidRPr="0059532F" w:rsidRDefault="003A2E2A" w:rsidP="00D27514">
      <w:pPr>
        <w:pStyle w:val="Footer"/>
        <w:tabs>
          <w:tab w:val="clear" w:pos="4320"/>
          <w:tab w:val="clear" w:pos="8640"/>
        </w:tabs>
        <w:jc w:val="both"/>
        <w:rPr>
          <w:rFonts w:ascii="Arial" w:hAnsi="Arial" w:cs="Arial"/>
          <w:b/>
          <w:lang w:val="ro-RO"/>
        </w:rPr>
      </w:pPr>
    </w:p>
    <w:p w14:paraId="3BE302CE" w14:textId="77777777" w:rsidR="003A2E2A" w:rsidRPr="0059532F" w:rsidRDefault="003A2E2A" w:rsidP="00D27514">
      <w:pPr>
        <w:pStyle w:val="Para0-2"/>
        <w:numPr>
          <w:ilvl w:val="2"/>
          <w:numId w:val="6"/>
        </w:numPr>
        <w:rPr>
          <w:rFonts w:ascii="Arial" w:hAnsi="Arial" w:cs="Arial"/>
          <w:sz w:val="20"/>
          <w:lang w:val="ro-RO"/>
        </w:rPr>
      </w:pPr>
      <w:r w:rsidRPr="0059532F">
        <w:rPr>
          <w:rFonts w:ascii="Arial" w:hAnsi="Arial" w:cs="Arial"/>
          <w:sz w:val="20"/>
          <w:lang w:val="ro-RO"/>
        </w:rPr>
        <w:t>Fiecare Parte va m</w:t>
      </w:r>
      <w:r w:rsidR="006603B0" w:rsidRPr="0059532F">
        <w:rPr>
          <w:rFonts w:ascii="Arial" w:hAnsi="Arial" w:cs="Arial"/>
          <w:sz w:val="20"/>
          <w:lang w:val="ro-RO"/>
        </w:rPr>
        <w:t>ă</w:t>
      </w:r>
      <w:r w:rsidRPr="0059532F">
        <w:rPr>
          <w:rFonts w:ascii="Arial" w:hAnsi="Arial" w:cs="Arial"/>
          <w:sz w:val="20"/>
          <w:lang w:val="ro-RO"/>
        </w:rPr>
        <w:t xml:space="preserve">sura traficul de intrare (Incoming) </w:t>
      </w:r>
      <w:r w:rsidR="006603B0" w:rsidRPr="0059532F">
        <w:rPr>
          <w:rFonts w:ascii="Arial" w:hAnsi="Arial" w:cs="Arial"/>
          <w:sz w:val="20"/>
          <w:lang w:val="ro-RO"/>
        </w:rPr>
        <w:t>ş</w:t>
      </w:r>
      <w:r w:rsidRPr="0059532F">
        <w:rPr>
          <w:rFonts w:ascii="Arial" w:hAnsi="Arial" w:cs="Arial"/>
          <w:sz w:val="20"/>
          <w:lang w:val="ro-RO"/>
        </w:rPr>
        <w:t>i cel de ie</w:t>
      </w:r>
      <w:r w:rsidR="006603B0" w:rsidRPr="0059532F">
        <w:rPr>
          <w:rFonts w:ascii="Arial" w:hAnsi="Arial" w:cs="Arial"/>
          <w:sz w:val="20"/>
          <w:lang w:val="ro-RO"/>
        </w:rPr>
        <w:t>ş</w:t>
      </w:r>
      <w:r w:rsidRPr="0059532F">
        <w:rPr>
          <w:rFonts w:ascii="Arial" w:hAnsi="Arial" w:cs="Arial"/>
          <w:sz w:val="20"/>
          <w:lang w:val="ro-RO"/>
        </w:rPr>
        <w:t>ire</w:t>
      </w:r>
      <w:r w:rsidR="006603B0" w:rsidRPr="0059532F">
        <w:rPr>
          <w:rFonts w:ascii="Arial" w:hAnsi="Arial" w:cs="Arial"/>
          <w:sz w:val="20"/>
          <w:lang w:val="ro-RO"/>
        </w:rPr>
        <w:t xml:space="preserve"> </w:t>
      </w:r>
      <w:r w:rsidRPr="0059532F">
        <w:rPr>
          <w:rFonts w:ascii="Arial" w:hAnsi="Arial" w:cs="Arial"/>
          <w:sz w:val="20"/>
          <w:lang w:val="ro-RO"/>
        </w:rPr>
        <w:t>(Outgoing) pentru fiecare se</w:t>
      </w:r>
      <w:r w:rsidR="00DB131E" w:rsidRPr="0059532F">
        <w:rPr>
          <w:rFonts w:ascii="Arial" w:hAnsi="Arial" w:cs="Arial"/>
          <w:sz w:val="20"/>
          <w:lang w:val="ro-RO"/>
        </w:rPr>
        <w:t>r</w:t>
      </w:r>
      <w:r w:rsidRPr="0059532F">
        <w:rPr>
          <w:rFonts w:ascii="Arial" w:hAnsi="Arial" w:cs="Arial"/>
          <w:sz w:val="20"/>
          <w:lang w:val="ro-RO"/>
        </w:rPr>
        <w:t xml:space="preserve">viciu </w:t>
      </w:r>
      <w:r w:rsidR="006603B0" w:rsidRPr="0059532F">
        <w:rPr>
          <w:rFonts w:ascii="Arial" w:hAnsi="Arial" w:cs="Arial"/>
          <w:sz w:val="20"/>
          <w:lang w:val="ro-RO"/>
        </w:rPr>
        <w:t>î</w:t>
      </w:r>
      <w:r w:rsidRPr="0059532F">
        <w:rPr>
          <w:rFonts w:ascii="Arial" w:hAnsi="Arial" w:cs="Arial"/>
          <w:sz w:val="20"/>
          <w:lang w:val="ro-RO"/>
        </w:rPr>
        <w:t>n parte</w:t>
      </w:r>
      <w:r w:rsidR="004A51B6" w:rsidRPr="0059532F">
        <w:rPr>
          <w:rFonts w:ascii="Arial" w:hAnsi="Arial" w:cs="Arial"/>
          <w:sz w:val="20"/>
          <w:lang w:val="ro-RO"/>
        </w:rPr>
        <w:t>,</w:t>
      </w:r>
      <w:r w:rsidR="00F1373F" w:rsidRPr="0059532F">
        <w:rPr>
          <w:rFonts w:ascii="Arial" w:hAnsi="Arial" w:cs="Arial"/>
          <w:sz w:val="20"/>
          <w:lang w:val="ro-RO"/>
        </w:rPr>
        <w:t xml:space="preserve"> </w:t>
      </w:r>
      <w:r w:rsidR="00DB131E" w:rsidRPr="0059532F">
        <w:rPr>
          <w:rFonts w:ascii="Arial" w:hAnsi="Arial" w:cs="Arial"/>
          <w:sz w:val="20"/>
          <w:lang w:val="ro-RO"/>
        </w:rPr>
        <w:t>transmis</w:t>
      </w:r>
      <w:r w:rsidR="00F1373F" w:rsidRPr="0059532F">
        <w:rPr>
          <w:rFonts w:ascii="Arial" w:hAnsi="Arial" w:cs="Arial"/>
          <w:sz w:val="20"/>
          <w:lang w:val="ro-RO"/>
        </w:rPr>
        <w:t xml:space="preserve"> pe legătura</w:t>
      </w:r>
      <w:r w:rsidR="00DB131E" w:rsidRPr="0059532F">
        <w:rPr>
          <w:rFonts w:ascii="Arial" w:hAnsi="Arial" w:cs="Arial"/>
          <w:sz w:val="20"/>
          <w:lang w:val="ro-RO"/>
        </w:rPr>
        <w:t>(ile)</w:t>
      </w:r>
      <w:r w:rsidR="00F1373F" w:rsidRPr="0059532F">
        <w:rPr>
          <w:rFonts w:ascii="Arial" w:hAnsi="Arial" w:cs="Arial"/>
          <w:sz w:val="20"/>
          <w:lang w:val="ro-RO"/>
        </w:rPr>
        <w:t xml:space="preserve"> de interconectare </w:t>
      </w:r>
      <w:r w:rsidR="00DB131E" w:rsidRPr="0059532F">
        <w:rPr>
          <w:rFonts w:ascii="Arial" w:hAnsi="Arial" w:cs="Arial"/>
          <w:sz w:val="20"/>
          <w:lang w:val="ro-RO"/>
        </w:rPr>
        <w:t>aferenta(e)</w:t>
      </w:r>
      <w:r w:rsidR="00F1373F" w:rsidRPr="0059532F">
        <w:rPr>
          <w:rFonts w:ascii="Arial" w:hAnsi="Arial" w:cs="Arial"/>
          <w:sz w:val="20"/>
          <w:lang w:val="ro-RO"/>
        </w:rPr>
        <w:t xml:space="preserve"> traficului naţional şi</w:t>
      </w:r>
      <w:r w:rsidR="00DB131E" w:rsidRPr="0059532F">
        <w:rPr>
          <w:rFonts w:ascii="Arial" w:hAnsi="Arial" w:cs="Arial"/>
          <w:sz w:val="20"/>
          <w:lang w:val="ro-RO"/>
        </w:rPr>
        <w:t>/sau</w:t>
      </w:r>
      <w:r w:rsidR="00F1373F" w:rsidRPr="0059532F">
        <w:rPr>
          <w:rFonts w:ascii="Arial" w:hAnsi="Arial" w:cs="Arial"/>
          <w:sz w:val="20"/>
          <w:lang w:val="ro-RO"/>
        </w:rPr>
        <w:t xml:space="preserve"> internaţional, dacă este cazul,</w:t>
      </w:r>
      <w:r w:rsidR="004A51B6" w:rsidRPr="0059532F">
        <w:rPr>
          <w:rFonts w:ascii="Arial" w:hAnsi="Arial" w:cs="Arial"/>
          <w:sz w:val="20"/>
          <w:lang w:val="ro-RO"/>
        </w:rPr>
        <w:t xml:space="preserve"> precum si numarul de apeluri de intrare (Incoming), respectiv de iesire (Outgoing)</w:t>
      </w:r>
      <w:r w:rsidR="00F1373F" w:rsidRPr="0059532F">
        <w:rPr>
          <w:rFonts w:ascii="Arial" w:hAnsi="Arial" w:cs="Arial"/>
          <w:sz w:val="20"/>
          <w:lang w:val="ro-RO"/>
        </w:rPr>
        <w:t xml:space="preserve">, </w:t>
      </w:r>
      <w:r w:rsidR="00DB131E" w:rsidRPr="0059532F">
        <w:rPr>
          <w:rFonts w:ascii="Arial" w:hAnsi="Arial" w:cs="Arial"/>
          <w:sz w:val="20"/>
          <w:lang w:val="ro-RO"/>
        </w:rPr>
        <w:t xml:space="preserve">transmise </w:t>
      </w:r>
      <w:r w:rsidR="00F1373F" w:rsidRPr="0059532F">
        <w:rPr>
          <w:rFonts w:ascii="Arial" w:hAnsi="Arial" w:cs="Arial"/>
          <w:sz w:val="20"/>
          <w:lang w:val="ro-RO"/>
        </w:rPr>
        <w:t>pe legătura</w:t>
      </w:r>
      <w:r w:rsidR="00DB131E" w:rsidRPr="0059532F">
        <w:rPr>
          <w:rFonts w:ascii="Arial" w:hAnsi="Arial" w:cs="Arial"/>
          <w:sz w:val="20"/>
          <w:lang w:val="ro-RO"/>
        </w:rPr>
        <w:t>(ile)</w:t>
      </w:r>
      <w:r w:rsidR="00F1373F" w:rsidRPr="0059532F">
        <w:rPr>
          <w:rFonts w:ascii="Arial" w:hAnsi="Arial" w:cs="Arial"/>
          <w:sz w:val="20"/>
          <w:lang w:val="ro-RO"/>
        </w:rPr>
        <w:t xml:space="preserve"> de interconectare </w:t>
      </w:r>
      <w:r w:rsidR="00DB131E" w:rsidRPr="0059532F">
        <w:rPr>
          <w:rFonts w:ascii="Arial" w:hAnsi="Arial" w:cs="Arial"/>
          <w:sz w:val="20"/>
          <w:lang w:val="ro-RO"/>
        </w:rPr>
        <w:t xml:space="preserve">aferenta(e) </w:t>
      </w:r>
      <w:r w:rsidR="00F1373F" w:rsidRPr="0059532F">
        <w:rPr>
          <w:rFonts w:ascii="Arial" w:hAnsi="Arial" w:cs="Arial"/>
          <w:sz w:val="20"/>
          <w:lang w:val="ro-RO"/>
        </w:rPr>
        <w:t>traficului naţional şi</w:t>
      </w:r>
      <w:r w:rsidR="00DB131E" w:rsidRPr="0059532F">
        <w:rPr>
          <w:rFonts w:ascii="Arial" w:hAnsi="Arial" w:cs="Arial"/>
          <w:sz w:val="20"/>
          <w:lang w:val="ro-RO"/>
        </w:rPr>
        <w:t>/sau</w:t>
      </w:r>
      <w:r w:rsidR="00F1373F" w:rsidRPr="0059532F">
        <w:rPr>
          <w:rFonts w:ascii="Arial" w:hAnsi="Arial" w:cs="Arial"/>
          <w:sz w:val="20"/>
          <w:lang w:val="ro-RO"/>
        </w:rPr>
        <w:t xml:space="preserve"> internaţional, dacă este cazul</w:t>
      </w:r>
      <w:r w:rsidRPr="0059532F">
        <w:rPr>
          <w:rFonts w:ascii="Arial" w:hAnsi="Arial" w:cs="Arial"/>
          <w:sz w:val="20"/>
          <w:lang w:val="ro-RO"/>
        </w:rPr>
        <w:t>. Acest</w:t>
      </w:r>
      <w:r w:rsidR="004A51B6" w:rsidRPr="0059532F">
        <w:rPr>
          <w:rFonts w:ascii="Arial" w:hAnsi="Arial" w:cs="Arial"/>
          <w:sz w:val="20"/>
          <w:lang w:val="ro-RO"/>
        </w:rPr>
        <w:t>e date de</w:t>
      </w:r>
      <w:r w:rsidRPr="0059532F">
        <w:rPr>
          <w:rFonts w:ascii="Arial" w:hAnsi="Arial" w:cs="Arial"/>
          <w:sz w:val="20"/>
          <w:lang w:val="ro-RO"/>
        </w:rPr>
        <w:t xml:space="preserve"> trafic v</w:t>
      </w:r>
      <w:r w:rsidR="004A51B6" w:rsidRPr="0059532F">
        <w:rPr>
          <w:rFonts w:ascii="Arial" w:hAnsi="Arial" w:cs="Arial"/>
          <w:sz w:val="20"/>
          <w:lang w:val="ro-RO"/>
        </w:rPr>
        <w:t>or</w:t>
      </w:r>
      <w:r w:rsidRPr="0059532F">
        <w:rPr>
          <w:rFonts w:ascii="Arial" w:hAnsi="Arial" w:cs="Arial"/>
          <w:sz w:val="20"/>
          <w:lang w:val="ro-RO"/>
        </w:rPr>
        <w:t xml:space="preserve"> constitui baza pentru reconcilierea datelor </w:t>
      </w:r>
      <w:r w:rsidR="006603B0" w:rsidRPr="0059532F">
        <w:rPr>
          <w:rFonts w:ascii="Arial" w:hAnsi="Arial" w:cs="Arial"/>
          <w:sz w:val="20"/>
          <w:lang w:val="ro-RO"/>
        </w:rPr>
        <w:t>ş</w:t>
      </w:r>
      <w:r w:rsidRPr="0059532F">
        <w:rPr>
          <w:rFonts w:ascii="Arial" w:hAnsi="Arial" w:cs="Arial"/>
          <w:sz w:val="20"/>
          <w:lang w:val="ro-RO"/>
        </w:rPr>
        <w:t>i facturarea reciproc</w:t>
      </w:r>
      <w:r w:rsidR="006603B0" w:rsidRPr="0059532F">
        <w:rPr>
          <w:rFonts w:ascii="Arial" w:hAnsi="Arial" w:cs="Arial"/>
          <w:sz w:val="20"/>
          <w:lang w:val="ro-RO"/>
        </w:rPr>
        <w:t>ă</w:t>
      </w:r>
      <w:r w:rsidRPr="0059532F">
        <w:rPr>
          <w:rFonts w:ascii="Arial" w:hAnsi="Arial" w:cs="Arial"/>
          <w:sz w:val="20"/>
          <w:lang w:val="ro-RO"/>
        </w:rPr>
        <w:t xml:space="preserve"> a serviciilor de interconectare.</w:t>
      </w:r>
    </w:p>
    <w:p w14:paraId="0EEF7C7E" w14:textId="77777777" w:rsidR="003A2E2A" w:rsidRPr="0059532F" w:rsidRDefault="003A2E2A" w:rsidP="00D27514">
      <w:pPr>
        <w:pStyle w:val="Para0-2"/>
        <w:ind w:left="0" w:firstLine="0"/>
        <w:rPr>
          <w:rFonts w:ascii="Arial" w:hAnsi="Arial" w:cs="Arial"/>
          <w:sz w:val="20"/>
          <w:lang w:val="ro-RO"/>
        </w:rPr>
      </w:pPr>
    </w:p>
    <w:p w14:paraId="1487B795" w14:textId="77777777" w:rsidR="003A2E2A" w:rsidRPr="0059532F" w:rsidRDefault="003A2E2A" w:rsidP="00D27514">
      <w:pPr>
        <w:pStyle w:val="Para0-2"/>
        <w:numPr>
          <w:ilvl w:val="2"/>
          <w:numId w:val="6"/>
        </w:numPr>
        <w:rPr>
          <w:rFonts w:ascii="Arial" w:hAnsi="Arial" w:cs="Arial"/>
          <w:sz w:val="20"/>
          <w:lang w:val="ro-RO"/>
        </w:rPr>
      </w:pPr>
      <w:r w:rsidRPr="0059532F">
        <w:rPr>
          <w:rFonts w:ascii="Arial" w:hAnsi="Arial" w:cs="Arial"/>
          <w:sz w:val="20"/>
          <w:lang w:val="ro-RO"/>
        </w:rPr>
        <w:t>M</w:t>
      </w:r>
      <w:r w:rsidR="006603B0" w:rsidRPr="0059532F">
        <w:rPr>
          <w:rFonts w:ascii="Arial" w:hAnsi="Arial" w:cs="Arial"/>
          <w:sz w:val="20"/>
          <w:lang w:val="ro-RO"/>
        </w:rPr>
        <w:t>ă</w:t>
      </w:r>
      <w:r w:rsidRPr="0059532F">
        <w:rPr>
          <w:rFonts w:ascii="Arial" w:hAnsi="Arial" w:cs="Arial"/>
          <w:sz w:val="20"/>
          <w:lang w:val="ro-RO"/>
        </w:rPr>
        <w:t>surarea</w:t>
      </w:r>
      <w:r w:rsidR="00D02F11" w:rsidRPr="0059532F">
        <w:rPr>
          <w:rFonts w:ascii="Arial" w:hAnsi="Arial" w:cs="Arial"/>
          <w:sz w:val="20"/>
          <w:lang w:val="ro-RO"/>
        </w:rPr>
        <w:t xml:space="preserve"> duratei </w:t>
      </w:r>
      <w:r w:rsidRPr="0059532F">
        <w:rPr>
          <w:rFonts w:ascii="Arial" w:hAnsi="Arial" w:cs="Arial"/>
          <w:sz w:val="20"/>
          <w:lang w:val="ro-RO"/>
        </w:rPr>
        <w:t>traficului de interconectare – pentru apeluri de voce</w:t>
      </w:r>
      <w:r w:rsidR="00697663" w:rsidRPr="0059532F">
        <w:rPr>
          <w:rFonts w:ascii="Arial" w:hAnsi="Arial" w:cs="Arial"/>
          <w:sz w:val="20"/>
          <w:lang w:val="ro-RO"/>
        </w:rPr>
        <w:t xml:space="preserve"> </w:t>
      </w:r>
      <w:r w:rsidRPr="0059532F">
        <w:rPr>
          <w:rFonts w:ascii="Arial" w:hAnsi="Arial" w:cs="Arial"/>
          <w:sz w:val="20"/>
          <w:lang w:val="ro-RO"/>
        </w:rPr>
        <w:t>- se face la secund</w:t>
      </w:r>
      <w:r w:rsidR="006603B0" w:rsidRPr="0059532F">
        <w:rPr>
          <w:rFonts w:ascii="Arial" w:hAnsi="Arial" w:cs="Arial"/>
          <w:sz w:val="20"/>
          <w:lang w:val="ro-RO"/>
        </w:rPr>
        <w:t>ă</w:t>
      </w:r>
      <w:r w:rsidRPr="0059532F">
        <w:rPr>
          <w:rFonts w:ascii="Arial" w:hAnsi="Arial" w:cs="Arial"/>
          <w:sz w:val="20"/>
          <w:lang w:val="ro-RO"/>
        </w:rPr>
        <w:t xml:space="preserve"> pentru timpul real de convorbire. Timpul real de convorbire reprezinta timpul de conversa</w:t>
      </w:r>
      <w:r w:rsidR="006603B0" w:rsidRPr="0059532F">
        <w:rPr>
          <w:rFonts w:ascii="Arial" w:hAnsi="Arial" w:cs="Arial"/>
          <w:sz w:val="20"/>
          <w:lang w:val="ro-RO"/>
        </w:rPr>
        <w:t>ţ</w:t>
      </w:r>
      <w:r w:rsidRPr="0059532F">
        <w:rPr>
          <w:rFonts w:ascii="Arial" w:hAnsi="Arial" w:cs="Arial"/>
          <w:sz w:val="20"/>
          <w:lang w:val="ro-RO"/>
        </w:rPr>
        <w:t xml:space="preserve">ie pentru apelurile care au fost stabilite cu succes </w:t>
      </w:r>
      <w:r w:rsidR="006603B0" w:rsidRPr="0059532F">
        <w:rPr>
          <w:rFonts w:ascii="Arial" w:hAnsi="Arial" w:cs="Arial"/>
          <w:sz w:val="20"/>
          <w:lang w:val="ro-RO"/>
        </w:rPr>
        <w:t>ş</w:t>
      </w:r>
      <w:r w:rsidRPr="0059532F">
        <w:rPr>
          <w:rFonts w:ascii="Arial" w:hAnsi="Arial" w:cs="Arial"/>
          <w:sz w:val="20"/>
          <w:lang w:val="ro-RO"/>
        </w:rPr>
        <w:t>i la care s-a r</w:t>
      </w:r>
      <w:r w:rsidR="006603B0" w:rsidRPr="0059532F">
        <w:rPr>
          <w:rFonts w:ascii="Arial" w:hAnsi="Arial" w:cs="Arial"/>
          <w:sz w:val="20"/>
          <w:lang w:val="ro-RO"/>
        </w:rPr>
        <w:t>ă</w:t>
      </w:r>
      <w:r w:rsidRPr="0059532F">
        <w:rPr>
          <w:rFonts w:ascii="Arial" w:hAnsi="Arial" w:cs="Arial"/>
          <w:sz w:val="20"/>
          <w:lang w:val="ro-RO"/>
        </w:rPr>
        <w:t>spuns. Timpul de conversa</w:t>
      </w:r>
      <w:r w:rsidR="006603B0" w:rsidRPr="0059532F">
        <w:rPr>
          <w:rFonts w:ascii="Arial" w:hAnsi="Arial" w:cs="Arial"/>
          <w:sz w:val="20"/>
          <w:lang w:val="ro-RO"/>
        </w:rPr>
        <w:t>ţ</w:t>
      </w:r>
      <w:r w:rsidRPr="0059532F">
        <w:rPr>
          <w:rFonts w:ascii="Arial" w:hAnsi="Arial" w:cs="Arial"/>
          <w:sz w:val="20"/>
          <w:lang w:val="ro-RO"/>
        </w:rPr>
        <w:t xml:space="preserve">ie </w:t>
      </w:r>
      <w:r w:rsidR="006603B0" w:rsidRPr="0059532F">
        <w:rPr>
          <w:rFonts w:ascii="Arial" w:hAnsi="Arial" w:cs="Arial"/>
          <w:sz w:val="20"/>
          <w:lang w:val="ro-RO"/>
        </w:rPr>
        <w:t>î</w:t>
      </w:r>
      <w:r w:rsidRPr="0059532F">
        <w:rPr>
          <w:rFonts w:ascii="Arial" w:hAnsi="Arial" w:cs="Arial"/>
          <w:sz w:val="20"/>
          <w:lang w:val="ro-RO"/>
        </w:rPr>
        <w:t>ncepe cu semnalul de r</w:t>
      </w:r>
      <w:r w:rsidR="006603B0" w:rsidRPr="0059532F">
        <w:rPr>
          <w:rFonts w:ascii="Arial" w:hAnsi="Arial" w:cs="Arial"/>
          <w:sz w:val="20"/>
          <w:lang w:val="ro-RO"/>
        </w:rPr>
        <w:t>ă</w:t>
      </w:r>
      <w:r w:rsidRPr="0059532F">
        <w:rPr>
          <w:rFonts w:ascii="Arial" w:hAnsi="Arial" w:cs="Arial"/>
          <w:sz w:val="20"/>
          <w:lang w:val="ro-RO"/>
        </w:rPr>
        <w:t xml:space="preserve">spuns </w:t>
      </w:r>
      <w:r w:rsidR="006603B0" w:rsidRPr="0059532F">
        <w:rPr>
          <w:rFonts w:ascii="Arial" w:hAnsi="Arial" w:cs="Arial"/>
          <w:sz w:val="20"/>
          <w:lang w:val="ro-RO"/>
        </w:rPr>
        <w:t>ş</w:t>
      </w:r>
      <w:r w:rsidRPr="0059532F">
        <w:rPr>
          <w:rFonts w:ascii="Arial" w:hAnsi="Arial" w:cs="Arial"/>
          <w:sz w:val="20"/>
          <w:lang w:val="ro-RO"/>
        </w:rPr>
        <w:t xml:space="preserve">i se </w:t>
      </w:r>
      <w:r w:rsidR="006603B0" w:rsidRPr="0059532F">
        <w:rPr>
          <w:rFonts w:ascii="Arial" w:hAnsi="Arial" w:cs="Arial"/>
          <w:sz w:val="20"/>
          <w:lang w:val="ro-RO"/>
        </w:rPr>
        <w:t>î</w:t>
      </w:r>
      <w:r w:rsidRPr="0059532F">
        <w:rPr>
          <w:rFonts w:ascii="Arial" w:hAnsi="Arial" w:cs="Arial"/>
          <w:sz w:val="20"/>
          <w:lang w:val="ro-RO"/>
        </w:rPr>
        <w:t>ncheie cu primul semnal de eliberare a liniei generat fie de partea care a ini</w:t>
      </w:r>
      <w:r w:rsidR="006603B0" w:rsidRPr="0059532F">
        <w:rPr>
          <w:rFonts w:ascii="Arial" w:hAnsi="Arial" w:cs="Arial"/>
          <w:sz w:val="20"/>
          <w:lang w:val="ro-RO"/>
        </w:rPr>
        <w:t>ţ</w:t>
      </w:r>
      <w:r w:rsidRPr="0059532F">
        <w:rPr>
          <w:rFonts w:ascii="Arial" w:hAnsi="Arial" w:cs="Arial"/>
          <w:sz w:val="20"/>
          <w:lang w:val="ro-RO"/>
        </w:rPr>
        <w:t>iat apelul, fie de partea apelat</w:t>
      </w:r>
      <w:r w:rsidR="006603B0" w:rsidRPr="0059532F">
        <w:rPr>
          <w:rFonts w:ascii="Arial" w:hAnsi="Arial" w:cs="Arial"/>
          <w:sz w:val="20"/>
          <w:lang w:val="ro-RO"/>
        </w:rPr>
        <w:t>ă</w:t>
      </w:r>
      <w:r w:rsidRPr="0059532F">
        <w:rPr>
          <w:rFonts w:ascii="Arial" w:hAnsi="Arial" w:cs="Arial"/>
          <w:sz w:val="20"/>
          <w:lang w:val="ro-RO"/>
        </w:rPr>
        <w:t xml:space="preserve">. </w:t>
      </w:r>
    </w:p>
    <w:p w14:paraId="359A7F62" w14:textId="77777777" w:rsidR="003A2E2A" w:rsidRPr="0059532F" w:rsidRDefault="003A2E2A" w:rsidP="00D27514">
      <w:pPr>
        <w:jc w:val="both"/>
        <w:rPr>
          <w:rFonts w:ascii="Arial" w:hAnsi="Arial" w:cs="Arial"/>
          <w:lang w:val="ro-RO"/>
        </w:rPr>
      </w:pPr>
    </w:p>
    <w:p w14:paraId="0315AB8C" w14:textId="77777777" w:rsidR="003A2E2A" w:rsidRPr="0059532F" w:rsidRDefault="003A2E2A" w:rsidP="00D27514">
      <w:pPr>
        <w:pStyle w:val="Para0-2"/>
        <w:numPr>
          <w:ilvl w:val="2"/>
          <w:numId w:val="6"/>
        </w:numPr>
        <w:rPr>
          <w:rFonts w:ascii="Arial" w:hAnsi="Arial" w:cs="Arial"/>
          <w:sz w:val="20"/>
          <w:lang w:val="ro-RO"/>
        </w:rPr>
      </w:pPr>
      <w:r w:rsidRPr="0059532F">
        <w:rPr>
          <w:rFonts w:ascii="Arial" w:hAnsi="Arial" w:cs="Arial"/>
          <w:sz w:val="20"/>
          <w:lang w:val="ro-RO"/>
        </w:rPr>
        <w:t>Fiecare factur</w:t>
      </w:r>
      <w:r w:rsidR="006603B0" w:rsidRPr="0059532F">
        <w:rPr>
          <w:rFonts w:ascii="Arial" w:hAnsi="Arial" w:cs="Arial"/>
          <w:sz w:val="20"/>
          <w:lang w:val="ro-RO"/>
        </w:rPr>
        <w:t>ă</w:t>
      </w:r>
      <w:r w:rsidRPr="0059532F">
        <w:rPr>
          <w:rFonts w:ascii="Arial" w:hAnsi="Arial" w:cs="Arial"/>
          <w:sz w:val="20"/>
          <w:lang w:val="ro-RO"/>
        </w:rPr>
        <w:t xml:space="preserve"> va acoperi 1 (o) lun</w:t>
      </w:r>
      <w:r w:rsidR="006603B0" w:rsidRPr="0059532F">
        <w:rPr>
          <w:rFonts w:ascii="Arial" w:hAnsi="Arial" w:cs="Arial"/>
          <w:sz w:val="20"/>
          <w:lang w:val="ro-RO"/>
        </w:rPr>
        <w:t>ă</w:t>
      </w:r>
      <w:r w:rsidRPr="0059532F">
        <w:rPr>
          <w:rFonts w:ascii="Arial" w:hAnsi="Arial" w:cs="Arial"/>
          <w:sz w:val="20"/>
          <w:lang w:val="ro-RO"/>
        </w:rPr>
        <w:t xml:space="preserve"> calendaristic</w:t>
      </w:r>
      <w:r w:rsidR="006603B0" w:rsidRPr="0059532F">
        <w:rPr>
          <w:rFonts w:ascii="Arial" w:hAnsi="Arial" w:cs="Arial"/>
          <w:sz w:val="20"/>
          <w:lang w:val="ro-RO"/>
        </w:rPr>
        <w:t>ă</w:t>
      </w:r>
      <w:r w:rsidRPr="0059532F">
        <w:rPr>
          <w:rFonts w:ascii="Arial" w:hAnsi="Arial" w:cs="Arial"/>
          <w:sz w:val="20"/>
          <w:lang w:val="ro-RO"/>
        </w:rPr>
        <w:t xml:space="preserve"> (perioad</w:t>
      </w:r>
      <w:r w:rsidR="006603B0" w:rsidRPr="0059532F">
        <w:rPr>
          <w:rFonts w:ascii="Arial" w:hAnsi="Arial" w:cs="Arial"/>
          <w:sz w:val="20"/>
          <w:lang w:val="ro-RO"/>
        </w:rPr>
        <w:t>ă</w:t>
      </w:r>
      <w:r w:rsidRPr="0059532F">
        <w:rPr>
          <w:rFonts w:ascii="Arial" w:hAnsi="Arial" w:cs="Arial"/>
          <w:sz w:val="20"/>
          <w:lang w:val="ro-RO"/>
        </w:rPr>
        <w:t xml:space="preserve"> de facturare) cu excep</w:t>
      </w:r>
      <w:r w:rsidR="006603B0" w:rsidRPr="0059532F">
        <w:rPr>
          <w:rFonts w:ascii="Arial" w:hAnsi="Arial" w:cs="Arial"/>
          <w:sz w:val="20"/>
          <w:lang w:val="ro-RO"/>
        </w:rPr>
        <w:t>ţ</w:t>
      </w:r>
      <w:r w:rsidRPr="0059532F">
        <w:rPr>
          <w:rFonts w:ascii="Arial" w:hAnsi="Arial" w:cs="Arial"/>
          <w:sz w:val="20"/>
          <w:lang w:val="ro-RO"/>
        </w:rPr>
        <w:t xml:space="preserve">ia primei perioade de facturare care va acoperi perioada </w:t>
      </w:r>
      <w:r w:rsidR="006603B0" w:rsidRPr="0059532F">
        <w:rPr>
          <w:rFonts w:ascii="Arial" w:hAnsi="Arial" w:cs="Arial"/>
          <w:sz w:val="20"/>
          <w:lang w:val="ro-RO"/>
        </w:rPr>
        <w:t>î</w:t>
      </w:r>
      <w:r w:rsidRPr="0059532F">
        <w:rPr>
          <w:rFonts w:ascii="Arial" w:hAnsi="Arial" w:cs="Arial"/>
          <w:sz w:val="20"/>
          <w:lang w:val="ro-RO"/>
        </w:rPr>
        <w:t xml:space="preserve">ncepand de la data la care </w:t>
      </w:r>
      <w:r w:rsidR="006603B0" w:rsidRPr="0059532F">
        <w:rPr>
          <w:rFonts w:ascii="Arial" w:hAnsi="Arial" w:cs="Arial"/>
          <w:sz w:val="20"/>
          <w:lang w:val="ro-RO"/>
        </w:rPr>
        <w:lastRenderedPageBreak/>
        <w:t>î</w:t>
      </w:r>
      <w:r w:rsidRPr="0059532F">
        <w:rPr>
          <w:rFonts w:ascii="Arial" w:hAnsi="Arial" w:cs="Arial"/>
          <w:sz w:val="20"/>
          <w:lang w:val="ro-RO"/>
        </w:rPr>
        <w:t xml:space="preserve">ncepe interconectarea </w:t>
      </w:r>
      <w:r w:rsidR="006603B0" w:rsidRPr="0059532F">
        <w:rPr>
          <w:rFonts w:ascii="Arial" w:hAnsi="Arial" w:cs="Arial"/>
          <w:sz w:val="20"/>
          <w:lang w:val="ro-RO"/>
        </w:rPr>
        <w:t>î</w:t>
      </w:r>
      <w:r w:rsidRPr="0059532F">
        <w:rPr>
          <w:rFonts w:ascii="Arial" w:hAnsi="Arial" w:cs="Arial"/>
          <w:sz w:val="20"/>
          <w:lang w:val="ro-RO"/>
        </w:rPr>
        <w:t>ntre re</w:t>
      </w:r>
      <w:r w:rsidR="006603B0" w:rsidRPr="0059532F">
        <w:rPr>
          <w:rFonts w:ascii="Arial" w:hAnsi="Arial" w:cs="Arial"/>
          <w:sz w:val="20"/>
          <w:lang w:val="ro-RO"/>
        </w:rPr>
        <w:t>ţ</w:t>
      </w:r>
      <w:r w:rsidRPr="0059532F">
        <w:rPr>
          <w:rFonts w:ascii="Arial" w:hAnsi="Arial" w:cs="Arial"/>
          <w:sz w:val="20"/>
          <w:lang w:val="ro-RO"/>
        </w:rPr>
        <w:t xml:space="preserve">elele </w:t>
      </w:r>
      <w:r w:rsidR="00FE6DB4" w:rsidRPr="0059532F">
        <w:rPr>
          <w:rFonts w:ascii="Arial" w:hAnsi="Arial" w:cs="Arial"/>
          <w:sz w:val="20"/>
          <w:lang w:val="ro-RO"/>
        </w:rPr>
        <w:t>Părţilor</w:t>
      </w:r>
      <w:r w:rsidRPr="0059532F">
        <w:rPr>
          <w:rFonts w:ascii="Arial" w:hAnsi="Arial" w:cs="Arial"/>
          <w:sz w:val="20"/>
          <w:lang w:val="ro-RO"/>
        </w:rPr>
        <w:t xml:space="preserve"> </w:t>
      </w:r>
      <w:r w:rsidR="006603B0" w:rsidRPr="0059532F">
        <w:rPr>
          <w:rFonts w:ascii="Arial" w:hAnsi="Arial" w:cs="Arial"/>
          <w:sz w:val="20"/>
          <w:lang w:val="ro-RO"/>
        </w:rPr>
        <w:t>ş</w:t>
      </w:r>
      <w:r w:rsidRPr="0059532F">
        <w:rPr>
          <w:rFonts w:ascii="Arial" w:hAnsi="Arial" w:cs="Arial"/>
          <w:sz w:val="20"/>
          <w:lang w:val="ro-RO"/>
        </w:rPr>
        <w:t>i sf</w:t>
      </w:r>
      <w:r w:rsidR="006603B0" w:rsidRPr="0059532F">
        <w:rPr>
          <w:rFonts w:ascii="Arial" w:hAnsi="Arial" w:cs="Arial"/>
          <w:sz w:val="20"/>
          <w:lang w:val="ro-RO"/>
        </w:rPr>
        <w:t>â</w:t>
      </w:r>
      <w:r w:rsidRPr="0059532F">
        <w:rPr>
          <w:rFonts w:ascii="Arial" w:hAnsi="Arial" w:cs="Arial"/>
          <w:sz w:val="20"/>
          <w:lang w:val="ro-RO"/>
        </w:rPr>
        <w:t>r</w:t>
      </w:r>
      <w:r w:rsidR="006603B0" w:rsidRPr="0059532F">
        <w:rPr>
          <w:rFonts w:ascii="Arial" w:hAnsi="Arial" w:cs="Arial"/>
          <w:sz w:val="20"/>
          <w:lang w:val="ro-RO"/>
        </w:rPr>
        <w:t>ş</w:t>
      </w:r>
      <w:r w:rsidRPr="0059532F">
        <w:rPr>
          <w:rFonts w:ascii="Arial" w:hAnsi="Arial" w:cs="Arial"/>
          <w:sz w:val="20"/>
          <w:lang w:val="ro-RO"/>
        </w:rPr>
        <w:t xml:space="preserve">itul lunii calendaristice </w:t>
      </w:r>
      <w:r w:rsidR="006603B0" w:rsidRPr="0059532F">
        <w:rPr>
          <w:rFonts w:ascii="Arial" w:hAnsi="Arial" w:cs="Arial"/>
          <w:sz w:val="20"/>
          <w:lang w:val="ro-RO"/>
        </w:rPr>
        <w:t>î</w:t>
      </w:r>
      <w:r w:rsidRPr="0059532F">
        <w:rPr>
          <w:rFonts w:ascii="Arial" w:hAnsi="Arial" w:cs="Arial"/>
          <w:sz w:val="20"/>
          <w:lang w:val="ro-RO"/>
        </w:rPr>
        <w:t>n care se situeaz</w:t>
      </w:r>
      <w:r w:rsidR="006603B0" w:rsidRPr="0059532F">
        <w:rPr>
          <w:rFonts w:ascii="Arial" w:hAnsi="Arial" w:cs="Arial"/>
          <w:sz w:val="20"/>
          <w:lang w:val="ro-RO"/>
        </w:rPr>
        <w:t>ă</w:t>
      </w:r>
      <w:r w:rsidRPr="0059532F">
        <w:rPr>
          <w:rFonts w:ascii="Arial" w:hAnsi="Arial" w:cs="Arial"/>
          <w:sz w:val="20"/>
          <w:lang w:val="ro-RO"/>
        </w:rPr>
        <w:t xml:space="preserve"> aceast</w:t>
      </w:r>
      <w:r w:rsidR="006603B0" w:rsidRPr="0059532F">
        <w:rPr>
          <w:rFonts w:ascii="Arial" w:hAnsi="Arial" w:cs="Arial"/>
          <w:sz w:val="20"/>
          <w:lang w:val="ro-RO"/>
        </w:rPr>
        <w:t>ă</w:t>
      </w:r>
      <w:r w:rsidRPr="0059532F">
        <w:rPr>
          <w:rFonts w:ascii="Arial" w:hAnsi="Arial" w:cs="Arial"/>
          <w:sz w:val="20"/>
          <w:lang w:val="ro-RO"/>
        </w:rPr>
        <w:t xml:space="preserve"> dat</w:t>
      </w:r>
      <w:r w:rsidR="006603B0" w:rsidRPr="0059532F">
        <w:rPr>
          <w:rFonts w:ascii="Arial" w:hAnsi="Arial" w:cs="Arial"/>
          <w:sz w:val="20"/>
          <w:lang w:val="ro-RO"/>
        </w:rPr>
        <w:t>ă</w:t>
      </w:r>
      <w:r w:rsidRPr="0059532F">
        <w:rPr>
          <w:rFonts w:ascii="Arial" w:hAnsi="Arial" w:cs="Arial"/>
          <w:sz w:val="20"/>
          <w:lang w:val="ro-RO"/>
        </w:rPr>
        <w:t xml:space="preserve">. </w:t>
      </w:r>
    </w:p>
    <w:p w14:paraId="7162BE46" w14:textId="77777777" w:rsidR="003A2E2A" w:rsidRPr="0059532F" w:rsidRDefault="003A2E2A" w:rsidP="00D27514">
      <w:pPr>
        <w:jc w:val="both"/>
        <w:rPr>
          <w:rFonts w:ascii="Arial" w:hAnsi="Arial" w:cs="Arial"/>
          <w:lang w:val="ro-RO"/>
        </w:rPr>
      </w:pPr>
    </w:p>
    <w:p w14:paraId="742A67E8" w14:textId="77777777" w:rsidR="003A2E2A" w:rsidRPr="0059532F" w:rsidRDefault="003A2E2A" w:rsidP="00D27514">
      <w:pPr>
        <w:pStyle w:val="Para0-2"/>
        <w:numPr>
          <w:ilvl w:val="2"/>
          <w:numId w:val="6"/>
        </w:numPr>
        <w:rPr>
          <w:rFonts w:ascii="Arial" w:hAnsi="Arial" w:cs="Arial"/>
          <w:sz w:val="20"/>
          <w:lang w:val="ro-RO"/>
        </w:rPr>
      </w:pPr>
      <w:r w:rsidRPr="0059532F">
        <w:rPr>
          <w:rFonts w:ascii="Arial" w:hAnsi="Arial" w:cs="Arial"/>
          <w:sz w:val="20"/>
          <w:lang w:val="ro-RO"/>
        </w:rPr>
        <w:t>Fiecare Parte va pune la dispozi</w:t>
      </w:r>
      <w:r w:rsidR="006603B0" w:rsidRPr="0059532F">
        <w:rPr>
          <w:rFonts w:ascii="Arial" w:hAnsi="Arial" w:cs="Arial"/>
          <w:sz w:val="20"/>
          <w:lang w:val="ro-RO"/>
        </w:rPr>
        <w:t>ţ</w:t>
      </w:r>
      <w:r w:rsidRPr="0059532F">
        <w:rPr>
          <w:rFonts w:ascii="Arial" w:hAnsi="Arial" w:cs="Arial"/>
          <w:sz w:val="20"/>
          <w:lang w:val="ro-RO"/>
        </w:rPr>
        <w:t xml:space="preserve">ia celeilalte </w:t>
      </w:r>
      <w:r w:rsidR="00004106" w:rsidRPr="0059532F">
        <w:rPr>
          <w:rFonts w:ascii="Arial" w:hAnsi="Arial" w:cs="Arial"/>
          <w:sz w:val="20"/>
          <w:lang w:val="ro-RO"/>
        </w:rPr>
        <w:t>Părţi</w:t>
      </w:r>
      <w:r w:rsidRPr="0059532F">
        <w:rPr>
          <w:rFonts w:ascii="Arial" w:hAnsi="Arial" w:cs="Arial"/>
          <w:sz w:val="20"/>
          <w:lang w:val="ro-RO"/>
        </w:rPr>
        <w:t>, cel mai t</w:t>
      </w:r>
      <w:r w:rsidR="006603B0" w:rsidRPr="0059532F">
        <w:rPr>
          <w:rFonts w:ascii="Arial" w:hAnsi="Arial" w:cs="Arial"/>
          <w:sz w:val="20"/>
          <w:lang w:val="ro-RO"/>
        </w:rPr>
        <w:t>â</w:t>
      </w:r>
      <w:r w:rsidRPr="0059532F">
        <w:rPr>
          <w:rFonts w:ascii="Arial" w:hAnsi="Arial" w:cs="Arial"/>
          <w:sz w:val="20"/>
          <w:lang w:val="ro-RO"/>
        </w:rPr>
        <w:t>rziu p</w:t>
      </w:r>
      <w:r w:rsidR="006603B0" w:rsidRPr="0059532F">
        <w:rPr>
          <w:rFonts w:ascii="Arial" w:hAnsi="Arial" w:cs="Arial"/>
          <w:sz w:val="20"/>
          <w:lang w:val="ro-RO"/>
        </w:rPr>
        <w:t>â</w:t>
      </w:r>
      <w:r w:rsidRPr="0059532F">
        <w:rPr>
          <w:rFonts w:ascii="Arial" w:hAnsi="Arial" w:cs="Arial"/>
          <w:sz w:val="20"/>
          <w:lang w:val="ro-RO"/>
        </w:rPr>
        <w:t>n</w:t>
      </w:r>
      <w:r w:rsidR="006603B0" w:rsidRPr="0059532F">
        <w:rPr>
          <w:rFonts w:ascii="Arial" w:hAnsi="Arial" w:cs="Arial"/>
          <w:sz w:val="20"/>
          <w:lang w:val="ro-RO"/>
        </w:rPr>
        <w:t>ă</w:t>
      </w:r>
      <w:r w:rsidRPr="0059532F">
        <w:rPr>
          <w:rFonts w:ascii="Arial" w:hAnsi="Arial" w:cs="Arial"/>
          <w:sz w:val="20"/>
          <w:lang w:val="ro-RO"/>
        </w:rPr>
        <w:t xml:space="preserve"> </w:t>
      </w:r>
      <w:r w:rsidR="006603B0" w:rsidRPr="0059532F">
        <w:rPr>
          <w:rFonts w:ascii="Arial" w:hAnsi="Arial" w:cs="Arial"/>
          <w:sz w:val="20"/>
          <w:lang w:val="ro-RO"/>
        </w:rPr>
        <w:t>î</w:t>
      </w:r>
      <w:r w:rsidRPr="0059532F">
        <w:rPr>
          <w:rFonts w:ascii="Arial" w:hAnsi="Arial" w:cs="Arial"/>
          <w:sz w:val="20"/>
          <w:lang w:val="ro-RO"/>
        </w:rPr>
        <w:t xml:space="preserve">n a </w:t>
      </w:r>
      <w:r w:rsidR="00F1373F" w:rsidRPr="0059532F">
        <w:rPr>
          <w:rFonts w:ascii="Arial" w:hAnsi="Arial" w:cs="Arial"/>
          <w:sz w:val="20"/>
          <w:lang w:val="ro-RO"/>
        </w:rPr>
        <w:t>8</w:t>
      </w:r>
      <w:r w:rsidRPr="0059532F">
        <w:rPr>
          <w:rFonts w:ascii="Arial" w:hAnsi="Arial" w:cs="Arial"/>
          <w:sz w:val="20"/>
          <w:lang w:val="ro-RO"/>
        </w:rPr>
        <w:t>-a zi a lunii urm</w:t>
      </w:r>
      <w:r w:rsidR="006603B0" w:rsidRPr="0059532F">
        <w:rPr>
          <w:rFonts w:ascii="Arial" w:hAnsi="Arial" w:cs="Arial"/>
          <w:sz w:val="20"/>
          <w:lang w:val="ro-RO"/>
        </w:rPr>
        <w:t>ă</w:t>
      </w:r>
      <w:r w:rsidRPr="0059532F">
        <w:rPr>
          <w:rFonts w:ascii="Arial" w:hAnsi="Arial" w:cs="Arial"/>
          <w:sz w:val="20"/>
          <w:lang w:val="ro-RO"/>
        </w:rPr>
        <w:t xml:space="preserve">toare perioadei facturate, rapoarte </w:t>
      </w:r>
      <w:r w:rsidR="00D02F11" w:rsidRPr="0059532F">
        <w:rPr>
          <w:rFonts w:ascii="Arial" w:hAnsi="Arial" w:cs="Arial"/>
          <w:sz w:val="20"/>
          <w:lang w:val="ro-RO"/>
        </w:rPr>
        <w:t xml:space="preserve">care sa contina, durata totala a </w:t>
      </w:r>
      <w:r w:rsidRPr="0059532F">
        <w:rPr>
          <w:rFonts w:ascii="Arial" w:hAnsi="Arial" w:cs="Arial"/>
          <w:sz w:val="20"/>
          <w:lang w:val="ro-RO"/>
        </w:rPr>
        <w:t>traficul</w:t>
      </w:r>
      <w:r w:rsidR="00D02F11" w:rsidRPr="0059532F">
        <w:rPr>
          <w:rFonts w:ascii="Arial" w:hAnsi="Arial" w:cs="Arial"/>
          <w:sz w:val="20"/>
          <w:lang w:val="ro-RO"/>
        </w:rPr>
        <w:t>ui</w:t>
      </w:r>
      <w:r w:rsidRPr="0059532F">
        <w:rPr>
          <w:rFonts w:ascii="Arial" w:hAnsi="Arial" w:cs="Arial"/>
          <w:sz w:val="20"/>
          <w:lang w:val="ro-RO"/>
        </w:rPr>
        <w:t xml:space="preserve"> m</w:t>
      </w:r>
      <w:r w:rsidR="006603B0" w:rsidRPr="0059532F">
        <w:rPr>
          <w:rFonts w:ascii="Arial" w:hAnsi="Arial" w:cs="Arial"/>
          <w:sz w:val="20"/>
          <w:lang w:val="ro-RO"/>
        </w:rPr>
        <w:t>ă</w:t>
      </w:r>
      <w:r w:rsidRPr="0059532F">
        <w:rPr>
          <w:rFonts w:ascii="Arial" w:hAnsi="Arial" w:cs="Arial"/>
          <w:sz w:val="20"/>
          <w:lang w:val="ro-RO"/>
        </w:rPr>
        <w:t xml:space="preserve">surat </w:t>
      </w:r>
      <w:r w:rsidR="00DB131E" w:rsidRPr="0059532F">
        <w:rPr>
          <w:rFonts w:ascii="Arial" w:hAnsi="Arial" w:cs="Arial"/>
          <w:sz w:val="20"/>
          <w:lang w:val="ro-RO"/>
        </w:rPr>
        <w:t xml:space="preserve">pe fiecare serviciu in parte, </w:t>
      </w:r>
      <w:r w:rsidRPr="0059532F">
        <w:rPr>
          <w:rFonts w:ascii="Arial" w:hAnsi="Arial" w:cs="Arial"/>
          <w:sz w:val="20"/>
          <w:lang w:val="ro-RO"/>
        </w:rPr>
        <w:t>pentru luna calendaristic</w:t>
      </w:r>
      <w:r w:rsidR="006603B0" w:rsidRPr="0059532F">
        <w:rPr>
          <w:rFonts w:ascii="Arial" w:hAnsi="Arial" w:cs="Arial"/>
          <w:sz w:val="20"/>
          <w:lang w:val="ro-RO"/>
        </w:rPr>
        <w:t>ă</w:t>
      </w:r>
      <w:r w:rsidRPr="0059532F">
        <w:rPr>
          <w:rFonts w:ascii="Arial" w:hAnsi="Arial" w:cs="Arial"/>
          <w:sz w:val="20"/>
          <w:lang w:val="ro-RO"/>
        </w:rPr>
        <w:t xml:space="preserve"> </w:t>
      </w:r>
      <w:r w:rsidR="00697663" w:rsidRPr="0059532F">
        <w:rPr>
          <w:rFonts w:ascii="Arial" w:hAnsi="Arial" w:cs="Arial"/>
          <w:sz w:val="20"/>
          <w:lang w:val="ro-RO"/>
        </w:rPr>
        <w:t>incheiata</w:t>
      </w:r>
      <w:r w:rsidR="00DB131E" w:rsidRPr="0059532F">
        <w:rPr>
          <w:rFonts w:ascii="Arial" w:hAnsi="Arial" w:cs="Arial"/>
          <w:sz w:val="20"/>
          <w:lang w:val="ro-RO"/>
        </w:rPr>
        <w:t>. Daca</w:t>
      </w:r>
      <w:r w:rsidR="00F1373F" w:rsidRPr="0059532F">
        <w:rPr>
          <w:rFonts w:ascii="Arial" w:hAnsi="Arial" w:cs="Arial"/>
          <w:sz w:val="20"/>
          <w:lang w:val="ro-RO"/>
        </w:rPr>
        <w:t xml:space="preserve"> </w:t>
      </w:r>
      <w:r w:rsidR="00DB131E" w:rsidRPr="0059532F">
        <w:rPr>
          <w:rFonts w:ascii="Arial" w:hAnsi="Arial" w:cs="Arial"/>
          <w:sz w:val="20"/>
          <w:lang w:val="ro-RO"/>
        </w:rPr>
        <w:t xml:space="preserve">este aplicabil, rapoartele se vor intocmi </w:t>
      </w:r>
      <w:r w:rsidR="00F1373F" w:rsidRPr="0059532F">
        <w:rPr>
          <w:rFonts w:ascii="Arial" w:hAnsi="Arial" w:cs="Arial"/>
          <w:sz w:val="20"/>
          <w:lang w:val="ro-RO"/>
        </w:rPr>
        <w:t>separat pe</w:t>
      </w:r>
      <w:r w:rsidR="00DB131E" w:rsidRPr="0059532F">
        <w:rPr>
          <w:rFonts w:ascii="Arial" w:hAnsi="Arial" w:cs="Arial"/>
          <w:sz w:val="20"/>
          <w:lang w:val="ro-RO"/>
        </w:rPr>
        <w:t>ntru</w:t>
      </w:r>
      <w:r w:rsidR="00F1373F" w:rsidRPr="0059532F">
        <w:rPr>
          <w:rFonts w:ascii="Arial" w:hAnsi="Arial" w:cs="Arial"/>
          <w:sz w:val="20"/>
          <w:lang w:val="ro-RO"/>
        </w:rPr>
        <w:t xml:space="preserve"> legătura</w:t>
      </w:r>
      <w:r w:rsidR="00DB131E" w:rsidRPr="0059532F">
        <w:rPr>
          <w:rFonts w:ascii="Arial" w:hAnsi="Arial" w:cs="Arial"/>
          <w:sz w:val="20"/>
          <w:lang w:val="ro-RO"/>
        </w:rPr>
        <w:t>(ile)</w:t>
      </w:r>
      <w:r w:rsidR="00F1373F" w:rsidRPr="0059532F">
        <w:rPr>
          <w:rFonts w:ascii="Arial" w:hAnsi="Arial" w:cs="Arial"/>
          <w:sz w:val="20"/>
          <w:lang w:val="ro-RO"/>
        </w:rPr>
        <w:t xml:space="preserve"> de interconectare dedicata</w:t>
      </w:r>
      <w:r w:rsidR="00DB131E" w:rsidRPr="0059532F">
        <w:rPr>
          <w:rFonts w:ascii="Arial" w:hAnsi="Arial" w:cs="Arial"/>
          <w:sz w:val="20"/>
          <w:lang w:val="ro-RO"/>
        </w:rPr>
        <w:t>(e)</w:t>
      </w:r>
      <w:r w:rsidR="00F1373F" w:rsidRPr="0059532F">
        <w:rPr>
          <w:rFonts w:ascii="Arial" w:hAnsi="Arial" w:cs="Arial"/>
          <w:sz w:val="20"/>
          <w:lang w:val="ro-RO"/>
        </w:rPr>
        <w:t xml:space="preserve"> traficului naţional şi </w:t>
      </w:r>
      <w:r w:rsidR="00DB131E" w:rsidRPr="0059532F">
        <w:rPr>
          <w:rFonts w:ascii="Arial" w:hAnsi="Arial" w:cs="Arial"/>
          <w:sz w:val="20"/>
          <w:lang w:val="ro-RO"/>
        </w:rPr>
        <w:t>respectiv pentru</w:t>
      </w:r>
      <w:r w:rsidR="00F1373F" w:rsidRPr="0059532F">
        <w:rPr>
          <w:rFonts w:ascii="Arial" w:hAnsi="Arial" w:cs="Arial"/>
          <w:sz w:val="20"/>
          <w:lang w:val="ro-RO"/>
        </w:rPr>
        <w:t xml:space="preserve"> cea</w:t>
      </w:r>
      <w:r w:rsidR="00DB131E" w:rsidRPr="0059532F">
        <w:rPr>
          <w:rFonts w:ascii="Arial" w:hAnsi="Arial" w:cs="Arial"/>
          <w:sz w:val="20"/>
          <w:lang w:val="ro-RO"/>
        </w:rPr>
        <w:t>/cele</w:t>
      </w:r>
      <w:r w:rsidR="00F1373F" w:rsidRPr="0059532F">
        <w:rPr>
          <w:rFonts w:ascii="Arial" w:hAnsi="Arial" w:cs="Arial"/>
          <w:sz w:val="20"/>
          <w:lang w:val="ro-RO"/>
        </w:rPr>
        <w:t xml:space="preserve"> dedicata</w:t>
      </w:r>
      <w:r w:rsidR="00DB131E" w:rsidRPr="0059532F">
        <w:rPr>
          <w:rFonts w:ascii="Arial" w:hAnsi="Arial" w:cs="Arial"/>
          <w:sz w:val="20"/>
          <w:lang w:val="ro-RO"/>
        </w:rPr>
        <w:t>(e)</w:t>
      </w:r>
      <w:r w:rsidR="00F1373F" w:rsidRPr="0059532F">
        <w:rPr>
          <w:rFonts w:ascii="Arial" w:hAnsi="Arial" w:cs="Arial"/>
          <w:sz w:val="20"/>
          <w:lang w:val="ro-RO"/>
        </w:rPr>
        <w:t xml:space="preserve"> traficului internaţional</w:t>
      </w:r>
      <w:r w:rsidR="00F80F61" w:rsidRPr="0059532F">
        <w:rPr>
          <w:rFonts w:ascii="Arial" w:hAnsi="Arial" w:cs="Arial"/>
          <w:sz w:val="20"/>
          <w:lang w:val="ro-RO"/>
        </w:rPr>
        <w:t>.</w:t>
      </w:r>
      <w:r w:rsidR="00D02F11" w:rsidRPr="0059532F">
        <w:rPr>
          <w:rFonts w:ascii="Arial" w:hAnsi="Arial" w:cs="Arial"/>
          <w:sz w:val="20"/>
          <w:lang w:val="ro-RO"/>
        </w:rPr>
        <w:t xml:space="preserve"> Aditional,</w:t>
      </w:r>
      <w:r w:rsidRPr="0059532F">
        <w:rPr>
          <w:rFonts w:ascii="Arial" w:hAnsi="Arial" w:cs="Arial"/>
          <w:sz w:val="20"/>
          <w:lang w:val="ro-RO"/>
        </w:rPr>
        <w:t xml:space="preserve"> </w:t>
      </w:r>
      <w:r w:rsidR="00F1373F" w:rsidRPr="0059532F">
        <w:rPr>
          <w:rFonts w:ascii="Arial" w:hAnsi="Arial" w:cs="Arial"/>
          <w:sz w:val="20"/>
          <w:lang w:val="ro-RO"/>
        </w:rPr>
        <w:t xml:space="preserve">Partile isi </w:t>
      </w:r>
      <w:r w:rsidR="00D02F11" w:rsidRPr="0059532F">
        <w:rPr>
          <w:rFonts w:ascii="Arial" w:hAnsi="Arial" w:cs="Arial"/>
          <w:sz w:val="20"/>
          <w:lang w:val="ro-RO"/>
        </w:rPr>
        <w:t>v</w:t>
      </w:r>
      <w:r w:rsidR="00F1373F" w:rsidRPr="0059532F">
        <w:rPr>
          <w:rFonts w:ascii="Arial" w:hAnsi="Arial" w:cs="Arial"/>
          <w:sz w:val="20"/>
          <w:lang w:val="ro-RO"/>
        </w:rPr>
        <w:t>or</w:t>
      </w:r>
      <w:r w:rsidR="00D02F11" w:rsidRPr="0059532F">
        <w:rPr>
          <w:rFonts w:ascii="Arial" w:hAnsi="Arial" w:cs="Arial"/>
          <w:sz w:val="20"/>
          <w:lang w:val="ro-RO"/>
        </w:rPr>
        <w:t xml:space="preserve"> pune la dispoziti</w:t>
      </w:r>
      <w:r w:rsidR="00F1373F" w:rsidRPr="0059532F">
        <w:rPr>
          <w:rFonts w:ascii="Arial" w:hAnsi="Arial" w:cs="Arial"/>
          <w:sz w:val="20"/>
          <w:lang w:val="ro-RO"/>
        </w:rPr>
        <w:t>e</w:t>
      </w:r>
      <w:r w:rsidR="00D02F11" w:rsidRPr="0059532F">
        <w:rPr>
          <w:rFonts w:ascii="Arial" w:hAnsi="Arial" w:cs="Arial"/>
          <w:sz w:val="20"/>
          <w:lang w:val="ro-RO"/>
        </w:rPr>
        <w:t xml:space="preserve"> traficul </w:t>
      </w:r>
      <w:r w:rsidR="002A3962" w:rsidRPr="0059532F">
        <w:rPr>
          <w:rFonts w:ascii="Arial" w:hAnsi="Arial" w:cs="Arial"/>
          <w:sz w:val="20"/>
          <w:lang w:val="ro-RO"/>
        </w:rPr>
        <w:t xml:space="preserve">(numarul de convorbiri si minute) </w:t>
      </w:r>
      <w:r w:rsidR="00D02F11" w:rsidRPr="0059532F">
        <w:rPr>
          <w:rFonts w:ascii="Arial" w:hAnsi="Arial" w:cs="Arial"/>
          <w:sz w:val="20"/>
          <w:lang w:val="ro-RO"/>
        </w:rPr>
        <w:t xml:space="preserve">terminat in reteaua </w:t>
      </w:r>
      <w:r w:rsidR="00C752D9" w:rsidRPr="0059532F">
        <w:rPr>
          <w:rFonts w:ascii="Arial" w:hAnsi="Arial" w:cs="Arial"/>
          <w:sz w:val="20"/>
          <w:lang w:val="ro-RO"/>
        </w:rPr>
        <w:t>Telekom Romania Mobile</w:t>
      </w:r>
      <w:r w:rsidR="00D02F11" w:rsidRPr="0059532F">
        <w:rPr>
          <w:rFonts w:ascii="Arial" w:hAnsi="Arial" w:cs="Arial"/>
          <w:sz w:val="20"/>
          <w:lang w:val="ro-RO"/>
        </w:rPr>
        <w:t xml:space="preserve"> si</w:t>
      </w:r>
      <w:r w:rsidR="00E468DF" w:rsidRPr="0059532F">
        <w:rPr>
          <w:rFonts w:ascii="Arial" w:hAnsi="Arial" w:cs="Arial"/>
          <w:sz w:val="20"/>
          <w:lang w:val="ro-RO"/>
        </w:rPr>
        <w:t>/sau</w:t>
      </w:r>
      <w:r w:rsidR="002A3962" w:rsidRPr="0059532F">
        <w:rPr>
          <w:rFonts w:ascii="Arial" w:hAnsi="Arial" w:cs="Arial"/>
          <w:sz w:val="20"/>
          <w:lang w:val="ro-RO"/>
        </w:rPr>
        <w:t xml:space="preserve"> </w:t>
      </w:r>
      <w:r w:rsidR="00F1373F" w:rsidRPr="0059532F">
        <w:rPr>
          <w:rFonts w:ascii="Arial" w:hAnsi="Arial" w:cs="Arial"/>
          <w:sz w:val="20"/>
          <w:lang w:val="ro-RO"/>
        </w:rPr>
        <w:t xml:space="preserve">tranzitat catre </w:t>
      </w:r>
      <w:r w:rsidR="00D02F11" w:rsidRPr="0059532F">
        <w:rPr>
          <w:rFonts w:ascii="Arial" w:hAnsi="Arial" w:cs="Arial"/>
          <w:sz w:val="20"/>
          <w:lang w:val="ro-RO"/>
        </w:rPr>
        <w:t>alte retele ca urmare a portabilitatii numerelor</w:t>
      </w:r>
      <w:r w:rsidR="00F1373F" w:rsidRPr="0059532F">
        <w:rPr>
          <w:rFonts w:ascii="Arial" w:hAnsi="Arial" w:cs="Arial"/>
          <w:sz w:val="20"/>
          <w:lang w:val="ro-RO"/>
        </w:rPr>
        <w:t xml:space="preserve"> atunci cand este cazul</w:t>
      </w:r>
      <w:r w:rsidR="00D02F11" w:rsidRPr="0059532F">
        <w:rPr>
          <w:rFonts w:ascii="Arial" w:hAnsi="Arial" w:cs="Arial"/>
          <w:sz w:val="20"/>
          <w:lang w:val="ro-RO"/>
        </w:rPr>
        <w:t>.</w:t>
      </w:r>
      <w:r w:rsidR="00F80F61" w:rsidRPr="0059532F">
        <w:rPr>
          <w:rFonts w:ascii="Arial" w:hAnsi="Arial" w:cs="Arial"/>
          <w:sz w:val="20"/>
          <w:lang w:val="ro-RO"/>
        </w:rPr>
        <w:t xml:space="preserve"> Rapoartele vor include numărul real de minute, aferent traficului de intrare şi celui de ieşire, calculat prin adunarea duratei în secunde a fiecarei convorbiri individuale, exprimat ulterior în minute şi rotunjit la cea mai apropiată valoare exprimată în minute pentru voce.</w:t>
      </w:r>
    </w:p>
    <w:p w14:paraId="19E13661" w14:textId="77777777" w:rsidR="003A2E2A" w:rsidRPr="0059532F" w:rsidRDefault="003A2E2A" w:rsidP="00D27514">
      <w:pPr>
        <w:pStyle w:val="Para0-2"/>
        <w:rPr>
          <w:rFonts w:ascii="Arial" w:hAnsi="Arial" w:cs="Arial"/>
          <w:sz w:val="20"/>
          <w:lang w:val="ro-RO"/>
        </w:rPr>
      </w:pPr>
    </w:p>
    <w:p w14:paraId="6FEFEDE5" w14:textId="77777777" w:rsidR="003A2E2A" w:rsidRPr="0059532F" w:rsidRDefault="006603B0" w:rsidP="00D27514">
      <w:pPr>
        <w:pStyle w:val="Para0-2"/>
        <w:numPr>
          <w:ilvl w:val="2"/>
          <w:numId w:val="6"/>
        </w:numPr>
        <w:rPr>
          <w:rFonts w:ascii="Arial" w:hAnsi="Arial" w:cs="Arial"/>
          <w:sz w:val="20"/>
          <w:lang w:val="ro-RO"/>
        </w:rPr>
      </w:pPr>
      <w:r w:rsidRPr="0059532F">
        <w:rPr>
          <w:rFonts w:ascii="Arial" w:hAnsi="Arial" w:cs="Arial"/>
          <w:sz w:val="20"/>
          <w:lang w:val="ro-RO"/>
        </w:rPr>
        <w:t>Î</w:t>
      </w:r>
      <w:r w:rsidR="003A2E2A" w:rsidRPr="0059532F">
        <w:rPr>
          <w:rFonts w:ascii="Arial" w:hAnsi="Arial" w:cs="Arial"/>
          <w:sz w:val="20"/>
          <w:lang w:val="ro-RO"/>
        </w:rPr>
        <w:t>n vederea factur</w:t>
      </w:r>
      <w:r w:rsidRPr="0059532F">
        <w:rPr>
          <w:rFonts w:ascii="Arial" w:hAnsi="Arial" w:cs="Arial"/>
          <w:sz w:val="20"/>
          <w:lang w:val="ro-RO"/>
        </w:rPr>
        <w:t>ă</w:t>
      </w:r>
      <w:r w:rsidR="003A2E2A" w:rsidRPr="0059532F">
        <w:rPr>
          <w:rFonts w:ascii="Arial" w:hAnsi="Arial" w:cs="Arial"/>
          <w:sz w:val="20"/>
          <w:lang w:val="ro-RO"/>
        </w:rPr>
        <w:t>rii serviciilor asociate interconectarii</w:t>
      </w:r>
      <w:r w:rsidR="003E7665" w:rsidRPr="0059532F">
        <w:rPr>
          <w:rFonts w:ascii="Arial" w:hAnsi="Arial" w:cs="Arial"/>
          <w:sz w:val="20"/>
          <w:lang w:val="ro-RO"/>
        </w:rPr>
        <w:t xml:space="preserve">, </w:t>
      </w:r>
      <w:r w:rsidR="003A2E2A" w:rsidRPr="0059532F">
        <w:rPr>
          <w:rFonts w:ascii="Arial" w:hAnsi="Arial" w:cs="Arial"/>
          <w:sz w:val="20"/>
          <w:lang w:val="ro-RO"/>
        </w:rPr>
        <w:t xml:space="preserve">Partea care emite </w:t>
      </w:r>
      <w:r w:rsidR="003E7665" w:rsidRPr="0059532F">
        <w:rPr>
          <w:rFonts w:ascii="Arial" w:hAnsi="Arial" w:cs="Arial"/>
          <w:sz w:val="20"/>
          <w:lang w:val="ro-RO"/>
        </w:rPr>
        <w:t>factura</w:t>
      </w:r>
      <w:r w:rsidR="003A2E2A" w:rsidRPr="0059532F">
        <w:rPr>
          <w:rFonts w:ascii="Arial" w:hAnsi="Arial" w:cs="Arial"/>
          <w:sz w:val="20"/>
          <w:lang w:val="ro-RO"/>
        </w:rPr>
        <w:t xml:space="preserve"> va pune la dispozi</w:t>
      </w:r>
      <w:r w:rsidRPr="0059532F">
        <w:rPr>
          <w:rFonts w:ascii="Arial" w:hAnsi="Arial" w:cs="Arial"/>
          <w:sz w:val="20"/>
          <w:lang w:val="ro-RO"/>
        </w:rPr>
        <w:t>ţ</w:t>
      </w:r>
      <w:r w:rsidR="003A2E2A" w:rsidRPr="0059532F">
        <w:rPr>
          <w:rFonts w:ascii="Arial" w:hAnsi="Arial" w:cs="Arial"/>
          <w:sz w:val="20"/>
          <w:lang w:val="ro-RO"/>
        </w:rPr>
        <w:t xml:space="preserve">ia celeilalte </w:t>
      </w:r>
      <w:r w:rsidR="00004106" w:rsidRPr="0059532F">
        <w:rPr>
          <w:rFonts w:ascii="Arial" w:hAnsi="Arial" w:cs="Arial"/>
          <w:sz w:val="20"/>
          <w:lang w:val="ro-RO"/>
        </w:rPr>
        <w:t>Părţi</w:t>
      </w:r>
      <w:r w:rsidR="003A2E2A" w:rsidRPr="0059532F">
        <w:rPr>
          <w:rFonts w:ascii="Arial" w:hAnsi="Arial" w:cs="Arial"/>
          <w:sz w:val="20"/>
          <w:lang w:val="ro-RO"/>
        </w:rPr>
        <w:t xml:space="preserve"> un raport cu detalierea elementelor de </w:t>
      </w:r>
      <w:r w:rsidR="00004106" w:rsidRPr="0059532F">
        <w:rPr>
          <w:rFonts w:ascii="Arial" w:hAnsi="Arial" w:cs="Arial"/>
          <w:sz w:val="20"/>
          <w:lang w:val="ro-RO"/>
        </w:rPr>
        <w:t>reţea</w:t>
      </w:r>
      <w:r w:rsidR="003A2E2A" w:rsidRPr="0059532F">
        <w:rPr>
          <w:rFonts w:ascii="Arial" w:hAnsi="Arial" w:cs="Arial"/>
          <w:sz w:val="20"/>
          <w:lang w:val="ro-RO"/>
        </w:rPr>
        <w:t xml:space="preserve"> sau a liniilor </w:t>
      </w:r>
      <w:r w:rsidRPr="0059532F">
        <w:rPr>
          <w:rFonts w:ascii="Arial" w:hAnsi="Arial" w:cs="Arial"/>
          <w:sz w:val="20"/>
          <w:lang w:val="ro-RO"/>
        </w:rPr>
        <w:t>î</w:t>
      </w:r>
      <w:r w:rsidR="003A2E2A" w:rsidRPr="0059532F">
        <w:rPr>
          <w:rFonts w:ascii="Arial" w:hAnsi="Arial" w:cs="Arial"/>
          <w:sz w:val="20"/>
          <w:lang w:val="ro-RO"/>
        </w:rPr>
        <w:t>nchiriate relevante pentru tarifarea serviciilor respective</w:t>
      </w:r>
      <w:r w:rsidR="003E7665" w:rsidRPr="0059532F">
        <w:rPr>
          <w:rFonts w:ascii="Arial" w:hAnsi="Arial" w:cs="Arial"/>
          <w:sz w:val="20"/>
          <w:lang w:val="ro-RO"/>
        </w:rPr>
        <w:t>,</w:t>
      </w:r>
      <w:r w:rsidR="00697663" w:rsidRPr="0059532F">
        <w:rPr>
          <w:rFonts w:ascii="Arial" w:hAnsi="Arial" w:cs="Arial"/>
          <w:sz w:val="20"/>
          <w:lang w:val="ro-RO"/>
        </w:rPr>
        <w:t xml:space="preserve"> precum si un raport cu detalierea serviciilor </w:t>
      </w:r>
      <w:r w:rsidR="007F7934" w:rsidRPr="0059532F">
        <w:rPr>
          <w:rFonts w:ascii="Arial" w:hAnsi="Arial" w:cs="Arial"/>
          <w:sz w:val="20"/>
          <w:lang w:val="ro-RO"/>
        </w:rPr>
        <w:t xml:space="preserve">specifice </w:t>
      </w:r>
      <w:r w:rsidR="000F2FD3" w:rsidRPr="0059532F">
        <w:rPr>
          <w:rFonts w:ascii="Arial" w:hAnsi="Arial" w:cs="Arial"/>
          <w:sz w:val="20"/>
          <w:lang w:val="ro-RO"/>
        </w:rPr>
        <w:t>în legătură cu</w:t>
      </w:r>
      <w:r w:rsidR="00697663" w:rsidRPr="0059532F">
        <w:rPr>
          <w:rFonts w:ascii="Arial" w:hAnsi="Arial" w:cs="Arial"/>
          <w:sz w:val="20"/>
          <w:lang w:val="ro-RO"/>
        </w:rPr>
        <w:t xml:space="preserve"> portabilitat</w:t>
      </w:r>
      <w:r w:rsidR="000F2FD3" w:rsidRPr="0059532F">
        <w:rPr>
          <w:rFonts w:ascii="Arial" w:hAnsi="Arial" w:cs="Arial"/>
          <w:sz w:val="20"/>
          <w:lang w:val="ro-RO"/>
        </w:rPr>
        <w:t>ea numerelor</w:t>
      </w:r>
      <w:r w:rsidR="003E7665" w:rsidRPr="0059532F">
        <w:rPr>
          <w:rFonts w:ascii="Arial" w:hAnsi="Arial" w:cs="Arial"/>
          <w:sz w:val="20"/>
          <w:lang w:val="ro-RO"/>
        </w:rPr>
        <w:t>, daca este cazul</w:t>
      </w:r>
      <w:r w:rsidR="003A2E2A" w:rsidRPr="0059532F">
        <w:rPr>
          <w:rFonts w:ascii="Arial" w:hAnsi="Arial" w:cs="Arial"/>
          <w:sz w:val="20"/>
          <w:lang w:val="ro-RO"/>
        </w:rPr>
        <w:t>.</w:t>
      </w:r>
    </w:p>
    <w:p w14:paraId="62864F0B" w14:textId="77777777" w:rsidR="003A2E2A" w:rsidRPr="0059532F" w:rsidRDefault="003A2E2A" w:rsidP="00D27514">
      <w:pPr>
        <w:pStyle w:val="Para0-2"/>
        <w:rPr>
          <w:rFonts w:ascii="Arial" w:hAnsi="Arial" w:cs="Arial"/>
          <w:sz w:val="20"/>
          <w:lang w:val="ro-RO"/>
        </w:rPr>
      </w:pPr>
    </w:p>
    <w:p w14:paraId="559345B7" w14:textId="77777777" w:rsidR="003A2E2A" w:rsidRPr="0059532F" w:rsidRDefault="00FE6DB4" w:rsidP="00D27514">
      <w:pPr>
        <w:pStyle w:val="Para0-2"/>
        <w:numPr>
          <w:ilvl w:val="2"/>
          <w:numId w:val="6"/>
        </w:numPr>
        <w:rPr>
          <w:rFonts w:ascii="Arial" w:hAnsi="Arial" w:cs="Arial"/>
          <w:sz w:val="20"/>
          <w:lang w:val="ro-RO"/>
        </w:rPr>
      </w:pPr>
      <w:r w:rsidRPr="0059532F">
        <w:rPr>
          <w:rFonts w:ascii="Arial" w:hAnsi="Arial" w:cs="Arial"/>
          <w:sz w:val="20"/>
          <w:lang w:val="ro-RO"/>
        </w:rPr>
        <w:t>Părţile</w:t>
      </w:r>
      <w:r w:rsidR="003A2E2A" w:rsidRPr="0059532F">
        <w:rPr>
          <w:rFonts w:ascii="Arial" w:hAnsi="Arial" w:cs="Arial"/>
          <w:sz w:val="20"/>
          <w:lang w:val="ro-RO"/>
        </w:rPr>
        <w:t xml:space="preserve"> vor emite, </w:t>
      </w:r>
      <w:r w:rsidR="006603B0" w:rsidRPr="0059532F">
        <w:rPr>
          <w:rFonts w:ascii="Arial" w:hAnsi="Arial" w:cs="Arial"/>
          <w:sz w:val="20"/>
          <w:lang w:val="ro-RO"/>
        </w:rPr>
        <w:t>î</w:t>
      </w:r>
      <w:r w:rsidR="003A2E2A" w:rsidRPr="0059532F">
        <w:rPr>
          <w:rFonts w:ascii="Arial" w:hAnsi="Arial" w:cs="Arial"/>
          <w:sz w:val="20"/>
          <w:lang w:val="ro-RO"/>
        </w:rPr>
        <w:t>n baza datelor traficului de intrare m</w:t>
      </w:r>
      <w:r w:rsidR="006603B0" w:rsidRPr="0059532F">
        <w:rPr>
          <w:rFonts w:ascii="Arial" w:hAnsi="Arial" w:cs="Arial"/>
          <w:sz w:val="20"/>
          <w:lang w:val="ro-RO"/>
        </w:rPr>
        <w:t>ă</w:t>
      </w:r>
      <w:r w:rsidR="003A2E2A" w:rsidRPr="0059532F">
        <w:rPr>
          <w:rFonts w:ascii="Arial" w:hAnsi="Arial" w:cs="Arial"/>
          <w:sz w:val="20"/>
          <w:lang w:val="ro-RO"/>
        </w:rPr>
        <w:t>surat de fiecare Parte, facturile pentru serviciile de interconectare furnizate</w:t>
      </w:r>
      <w:r w:rsidR="002A3962" w:rsidRPr="0059532F">
        <w:rPr>
          <w:rFonts w:ascii="Arial" w:hAnsi="Arial" w:cs="Arial"/>
          <w:sz w:val="20"/>
          <w:lang w:val="ro-RO"/>
        </w:rPr>
        <w:t xml:space="preserve"> conform </w:t>
      </w:r>
      <w:r w:rsidR="00CE3A8F" w:rsidRPr="0059532F">
        <w:rPr>
          <w:rFonts w:ascii="Arial" w:hAnsi="Arial" w:cs="Arial"/>
          <w:sz w:val="20"/>
          <w:lang w:val="ro-RO"/>
        </w:rPr>
        <w:t>A</w:t>
      </w:r>
      <w:r w:rsidR="002A3962" w:rsidRPr="0059532F">
        <w:rPr>
          <w:rFonts w:ascii="Arial" w:hAnsi="Arial" w:cs="Arial"/>
          <w:sz w:val="20"/>
          <w:lang w:val="ro-RO"/>
        </w:rPr>
        <w:t>cordului, evidenţiind în facturi separate fiecare serviciu in parte</w:t>
      </w:r>
      <w:r w:rsidR="003A2E2A" w:rsidRPr="0059532F">
        <w:rPr>
          <w:rFonts w:ascii="Arial" w:hAnsi="Arial" w:cs="Arial"/>
          <w:sz w:val="20"/>
          <w:lang w:val="ro-RO"/>
        </w:rPr>
        <w:t>.</w:t>
      </w:r>
      <w:r w:rsidR="002A3962" w:rsidRPr="0059532F">
        <w:rPr>
          <w:rFonts w:ascii="Arial" w:hAnsi="Arial" w:cs="Arial"/>
          <w:sz w:val="20"/>
          <w:lang w:val="ro-RO"/>
        </w:rPr>
        <w:t xml:space="preserve"> </w:t>
      </w:r>
      <w:r w:rsidR="00DB131E" w:rsidRPr="0059532F">
        <w:rPr>
          <w:rFonts w:ascii="Arial" w:hAnsi="Arial" w:cs="Arial"/>
          <w:sz w:val="20"/>
          <w:lang w:val="ro-RO"/>
        </w:rPr>
        <w:t>In cazul in care tra</w:t>
      </w:r>
      <w:r w:rsidR="009741E1" w:rsidRPr="0059532F">
        <w:rPr>
          <w:rFonts w:ascii="Arial" w:hAnsi="Arial" w:cs="Arial"/>
          <w:sz w:val="20"/>
          <w:lang w:val="ro-RO"/>
        </w:rPr>
        <w:t>ficul se transmite prin legaturi separate</w:t>
      </w:r>
      <w:r w:rsidR="00DB131E" w:rsidRPr="0059532F">
        <w:rPr>
          <w:rFonts w:ascii="Arial" w:hAnsi="Arial" w:cs="Arial"/>
          <w:sz w:val="20"/>
          <w:lang w:val="ro-RO"/>
        </w:rPr>
        <w:t xml:space="preserve"> de interconectare aferente traficului national, respectiv international, </w:t>
      </w:r>
      <w:r w:rsidR="002A3962" w:rsidRPr="0059532F">
        <w:rPr>
          <w:rFonts w:ascii="Arial" w:hAnsi="Arial" w:cs="Arial"/>
          <w:sz w:val="20"/>
          <w:lang w:val="ro-RO"/>
        </w:rPr>
        <w:t>Partile vor emite facturi separate pentru traficul de voce naţional</w:t>
      </w:r>
      <w:r w:rsidR="0028451E" w:rsidRPr="0059532F">
        <w:rPr>
          <w:rFonts w:ascii="Arial" w:hAnsi="Arial" w:cs="Arial"/>
          <w:sz w:val="20"/>
          <w:lang w:val="ro-RO"/>
        </w:rPr>
        <w:t>/</w:t>
      </w:r>
      <w:r w:rsidR="002A3962" w:rsidRPr="0059532F">
        <w:rPr>
          <w:rFonts w:ascii="Arial" w:hAnsi="Arial" w:cs="Arial"/>
          <w:sz w:val="20"/>
          <w:lang w:val="ro-RO"/>
        </w:rPr>
        <w:t>internaţional</w:t>
      </w:r>
      <w:r w:rsidR="003A2E2A" w:rsidRPr="0059532F">
        <w:rPr>
          <w:rFonts w:ascii="Arial" w:hAnsi="Arial" w:cs="Arial"/>
          <w:sz w:val="20"/>
          <w:lang w:val="ro-RO"/>
        </w:rPr>
        <w:t xml:space="preserve">. </w:t>
      </w:r>
    </w:p>
    <w:p w14:paraId="0DE66CD4" w14:textId="77777777" w:rsidR="003A2E2A" w:rsidRPr="0059532F" w:rsidRDefault="003A2E2A" w:rsidP="00D27514">
      <w:pPr>
        <w:pStyle w:val="Para0-2"/>
        <w:rPr>
          <w:rFonts w:ascii="Arial" w:hAnsi="Arial" w:cs="Arial"/>
          <w:sz w:val="20"/>
          <w:lang w:val="ro-RO"/>
        </w:rPr>
      </w:pPr>
    </w:p>
    <w:p w14:paraId="5BE9B158" w14:textId="77777777" w:rsidR="003A2E2A" w:rsidRPr="0059532F" w:rsidRDefault="006603B0" w:rsidP="00D27514">
      <w:pPr>
        <w:pStyle w:val="Para0-2"/>
        <w:numPr>
          <w:ilvl w:val="2"/>
          <w:numId w:val="6"/>
        </w:numPr>
        <w:rPr>
          <w:rFonts w:ascii="Arial" w:hAnsi="Arial" w:cs="Arial"/>
          <w:sz w:val="20"/>
          <w:lang w:val="ro-RO"/>
        </w:rPr>
      </w:pPr>
      <w:r w:rsidRPr="0059532F">
        <w:rPr>
          <w:rFonts w:ascii="Arial" w:hAnsi="Arial" w:cs="Arial"/>
          <w:sz w:val="20"/>
          <w:lang w:val="ro-RO"/>
        </w:rPr>
        <w:t>Î</w:t>
      </w:r>
      <w:r w:rsidR="003A2E2A" w:rsidRPr="0059532F">
        <w:rPr>
          <w:rFonts w:ascii="Arial" w:hAnsi="Arial" w:cs="Arial"/>
          <w:sz w:val="20"/>
          <w:lang w:val="ro-RO"/>
        </w:rPr>
        <w:t xml:space="preserve">n cazul </w:t>
      </w:r>
      <w:r w:rsidRPr="0059532F">
        <w:rPr>
          <w:rFonts w:ascii="Arial" w:hAnsi="Arial" w:cs="Arial"/>
          <w:sz w:val="20"/>
          <w:lang w:val="ro-RO"/>
        </w:rPr>
        <w:t>î</w:t>
      </w:r>
      <w:r w:rsidR="003A2E2A" w:rsidRPr="0059532F">
        <w:rPr>
          <w:rFonts w:ascii="Arial" w:hAnsi="Arial" w:cs="Arial"/>
          <w:sz w:val="20"/>
          <w:lang w:val="ro-RO"/>
        </w:rPr>
        <w:t>n care exist</w:t>
      </w:r>
      <w:r w:rsidRPr="0059532F">
        <w:rPr>
          <w:rFonts w:ascii="Arial" w:hAnsi="Arial" w:cs="Arial"/>
          <w:sz w:val="20"/>
          <w:lang w:val="ro-RO"/>
        </w:rPr>
        <w:t>ă</w:t>
      </w:r>
      <w:r w:rsidR="003A2E2A" w:rsidRPr="0059532F">
        <w:rPr>
          <w:rFonts w:ascii="Arial" w:hAnsi="Arial" w:cs="Arial"/>
          <w:sz w:val="20"/>
          <w:lang w:val="ro-RO"/>
        </w:rPr>
        <w:t xml:space="preserve"> o disput</w:t>
      </w:r>
      <w:r w:rsidRPr="0059532F">
        <w:rPr>
          <w:rFonts w:ascii="Arial" w:hAnsi="Arial" w:cs="Arial"/>
          <w:sz w:val="20"/>
          <w:lang w:val="ro-RO"/>
        </w:rPr>
        <w:t>ă</w:t>
      </w:r>
      <w:r w:rsidR="003A2E2A" w:rsidRPr="0059532F">
        <w:rPr>
          <w:rFonts w:ascii="Arial" w:hAnsi="Arial" w:cs="Arial"/>
          <w:sz w:val="20"/>
          <w:lang w:val="ro-RO"/>
        </w:rPr>
        <w:t xml:space="preserve"> iar reconcilierea nu este posibil</w:t>
      </w:r>
      <w:r w:rsidRPr="0059532F">
        <w:rPr>
          <w:rFonts w:ascii="Arial" w:hAnsi="Arial" w:cs="Arial"/>
          <w:sz w:val="20"/>
          <w:lang w:val="ro-RO"/>
        </w:rPr>
        <w:t>ă</w:t>
      </w:r>
      <w:r w:rsidR="003A2E2A" w:rsidRPr="0059532F">
        <w:rPr>
          <w:rFonts w:ascii="Arial" w:hAnsi="Arial" w:cs="Arial"/>
          <w:sz w:val="20"/>
          <w:lang w:val="ro-RO"/>
        </w:rPr>
        <w:t xml:space="preserve"> p</w:t>
      </w:r>
      <w:r w:rsidRPr="0059532F">
        <w:rPr>
          <w:rFonts w:ascii="Arial" w:hAnsi="Arial" w:cs="Arial"/>
          <w:sz w:val="20"/>
          <w:lang w:val="ro-RO"/>
        </w:rPr>
        <w:t>â</w:t>
      </w:r>
      <w:r w:rsidR="003A2E2A" w:rsidRPr="0059532F">
        <w:rPr>
          <w:rFonts w:ascii="Arial" w:hAnsi="Arial" w:cs="Arial"/>
          <w:sz w:val="20"/>
          <w:lang w:val="ro-RO"/>
        </w:rPr>
        <w:t>n</w:t>
      </w:r>
      <w:r w:rsidRPr="0059532F">
        <w:rPr>
          <w:rFonts w:ascii="Arial" w:hAnsi="Arial" w:cs="Arial"/>
          <w:sz w:val="20"/>
          <w:lang w:val="ro-RO"/>
        </w:rPr>
        <w:t>ă</w:t>
      </w:r>
      <w:r w:rsidR="003A2E2A" w:rsidRPr="0059532F">
        <w:rPr>
          <w:rFonts w:ascii="Arial" w:hAnsi="Arial" w:cs="Arial"/>
          <w:sz w:val="20"/>
          <w:lang w:val="ro-RO"/>
        </w:rPr>
        <w:t xml:space="preserve"> la data emiterii facturii, </w:t>
      </w:r>
      <w:r w:rsidR="00FE6DB4" w:rsidRPr="0059532F">
        <w:rPr>
          <w:rFonts w:ascii="Arial" w:hAnsi="Arial" w:cs="Arial"/>
          <w:sz w:val="20"/>
          <w:lang w:val="ro-RO"/>
        </w:rPr>
        <w:t>Părţile</w:t>
      </w:r>
      <w:r w:rsidR="003A2E2A" w:rsidRPr="0059532F">
        <w:rPr>
          <w:rFonts w:ascii="Arial" w:hAnsi="Arial" w:cs="Arial"/>
          <w:sz w:val="20"/>
          <w:lang w:val="ro-RO"/>
        </w:rPr>
        <w:t xml:space="preserve"> vor emite facturile </w:t>
      </w:r>
      <w:r w:rsidRPr="0059532F">
        <w:rPr>
          <w:rFonts w:ascii="Arial" w:hAnsi="Arial" w:cs="Arial"/>
          <w:sz w:val="20"/>
          <w:lang w:val="ro-RO"/>
        </w:rPr>
        <w:t>î</w:t>
      </w:r>
      <w:r w:rsidR="003A2E2A" w:rsidRPr="0059532F">
        <w:rPr>
          <w:rFonts w:ascii="Arial" w:hAnsi="Arial" w:cs="Arial"/>
          <w:sz w:val="20"/>
          <w:lang w:val="ro-RO"/>
        </w:rPr>
        <w:t>n baza traficului de intrare m</w:t>
      </w:r>
      <w:r w:rsidRPr="0059532F">
        <w:rPr>
          <w:rFonts w:ascii="Arial" w:hAnsi="Arial" w:cs="Arial"/>
          <w:sz w:val="20"/>
          <w:lang w:val="ro-RO"/>
        </w:rPr>
        <w:t>ă</w:t>
      </w:r>
      <w:r w:rsidR="003A2E2A" w:rsidRPr="0059532F">
        <w:rPr>
          <w:rFonts w:ascii="Arial" w:hAnsi="Arial" w:cs="Arial"/>
          <w:sz w:val="20"/>
          <w:lang w:val="ro-RO"/>
        </w:rPr>
        <w:t>surat de fiecare Parte urm</w:t>
      </w:r>
      <w:r w:rsidRPr="0059532F">
        <w:rPr>
          <w:rFonts w:ascii="Arial" w:hAnsi="Arial" w:cs="Arial"/>
          <w:sz w:val="20"/>
          <w:lang w:val="ro-RO"/>
        </w:rPr>
        <w:t>â</w:t>
      </w:r>
      <w:r w:rsidR="003A2E2A" w:rsidRPr="0059532F">
        <w:rPr>
          <w:rFonts w:ascii="Arial" w:hAnsi="Arial" w:cs="Arial"/>
          <w:sz w:val="20"/>
          <w:lang w:val="ro-RO"/>
        </w:rPr>
        <w:t>nd ca procedura de reconciliere s</w:t>
      </w:r>
      <w:r w:rsidRPr="0059532F">
        <w:rPr>
          <w:rFonts w:ascii="Arial" w:hAnsi="Arial" w:cs="Arial"/>
          <w:sz w:val="20"/>
          <w:lang w:val="ro-RO"/>
        </w:rPr>
        <w:t>ă</w:t>
      </w:r>
      <w:r w:rsidR="003A2E2A" w:rsidRPr="0059532F">
        <w:rPr>
          <w:rFonts w:ascii="Arial" w:hAnsi="Arial" w:cs="Arial"/>
          <w:sz w:val="20"/>
          <w:lang w:val="ro-RO"/>
        </w:rPr>
        <w:t xml:space="preserve"> se efectueze ulterior.</w:t>
      </w:r>
      <w:r w:rsidR="00EF197A" w:rsidRPr="0059532F">
        <w:rPr>
          <w:rFonts w:ascii="Arial" w:hAnsi="Arial" w:cs="Arial"/>
          <w:sz w:val="20"/>
          <w:lang w:val="ro-RO"/>
        </w:rPr>
        <w:t xml:space="preserve"> </w:t>
      </w:r>
    </w:p>
    <w:p w14:paraId="2F455CE1" w14:textId="77777777" w:rsidR="003A2E2A" w:rsidRPr="0059532F" w:rsidRDefault="003A2E2A" w:rsidP="00D27514">
      <w:pPr>
        <w:pStyle w:val="Para0-2"/>
        <w:rPr>
          <w:rFonts w:ascii="Arial" w:hAnsi="Arial" w:cs="Arial"/>
          <w:sz w:val="20"/>
          <w:lang w:val="ro-RO"/>
        </w:rPr>
      </w:pPr>
    </w:p>
    <w:p w14:paraId="1308EA66" w14:textId="1903A45D" w:rsidR="003A2E2A" w:rsidRPr="0059532F" w:rsidRDefault="003A2E2A" w:rsidP="00D27514">
      <w:pPr>
        <w:pStyle w:val="Para0-2"/>
        <w:numPr>
          <w:ilvl w:val="2"/>
          <w:numId w:val="6"/>
        </w:numPr>
        <w:rPr>
          <w:rFonts w:ascii="Arial" w:hAnsi="Arial" w:cs="Arial"/>
          <w:sz w:val="20"/>
          <w:lang w:val="ro-RO"/>
        </w:rPr>
      </w:pPr>
      <w:r w:rsidRPr="0059532F">
        <w:rPr>
          <w:rFonts w:ascii="Arial" w:hAnsi="Arial" w:cs="Arial"/>
          <w:sz w:val="20"/>
          <w:lang w:val="ro-RO"/>
        </w:rPr>
        <w:t xml:space="preserve">Facturile vor fi emise simultan de </w:t>
      </w:r>
      <w:r w:rsidR="004A15E9" w:rsidRPr="0059532F">
        <w:rPr>
          <w:rFonts w:ascii="Arial" w:hAnsi="Arial" w:cs="Arial"/>
          <w:sz w:val="20"/>
          <w:lang w:val="ro-RO"/>
        </w:rPr>
        <w:t>către</w:t>
      </w:r>
      <w:r w:rsidRPr="0059532F">
        <w:rPr>
          <w:rFonts w:ascii="Arial" w:hAnsi="Arial" w:cs="Arial"/>
          <w:sz w:val="20"/>
          <w:lang w:val="ro-RO"/>
        </w:rPr>
        <w:t xml:space="preserve"> </w:t>
      </w:r>
      <w:r w:rsidR="00004106" w:rsidRPr="0059532F">
        <w:rPr>
          <w:rFonts w:ascii="Arial" w:hAnsi="Arial" w:cs="Arial"/>
          <w:sz w:val="20"/>
          <w:lang w:val="ro-RO"/>
        </w:rPr>
        <w:t>Părţi</w:t>
      </w:r>
      <w:r w:rsidRPr="0059532F">
        <w:rPr>
          <w:rFonts w:ascii="Arial" w:hAnsi="Arial" w:cs="Arial"/>
          <w:sz w:val="20"/>
          <w:lang w:val="ro-RO"/>
        </w:rPr>
        <w:t>, nu mai t</w:t>
      </w:r>
      <w:r w:rsidR="006603B0" w:rsidRPr="0059532F">
        <w:rPr>
          <w:rFonts w:ascii="Arial" w:hAnsi="Arial" w:cs="Arial"/>
          <w:sz w:val="20"/>
          <w:lang w:val="ro-RO"/>
        </w:rPr>
        <w:t>â</w:t>
      </w:r>
      <w:r w:rsidRPr="0059532F">
        <w:rPr>
          <w:rFonts w:ascii="Arial" w:hAnsi="Arial" w:cs="Arial"/>
          <w:sz w:val="20"/>
          <w:lang w:val="ro-RO"/>
        </w:rPr>
        <w:t>rziu de data de 1</w:t>
      </w:r>
      <w:r w:rsidR="00A77403" w:rsidRPr="0059532F">
        <w:rPr>
          <w:rFonts w:ascii="Arial" w:hAnsi="Arial" w:cs="Arial"/>
          <w:sz w:val="20"/>
          <w:lang w:val="ro-RO"/>
        </w:rPr>
        <w:t>7</w:t>
      </w:r>
      <w:r w:rsidRPr="0059532F">
        <w:rPr>
          <w:rFonts w:ascii="Arial" w:hAnsi="Arial" w:cs="Arial"/>
          <w:sz w:val="20"/>
          <w:lang w:val="ro-RO"/>
        </w:rPr>
        <w:t xml:space="preserve"> a lunii urm</w:t>
      </w:r>
      <w:r w:rsidR="006603B0" w:rsidRPr="0059532F">
        <w:rPr>
          <w:rFonts w:ascii="Arial" w:hAnsi="Arial" w:cs="Arial"/>
          <w:sz w:val="20"/>
          <w:lang w:val="ro-RO"/>
        </w:rPr>
        <w:t>ă</w:t>
      </w:r>
      <w:r w:rsidRPr="0059532F">
        <w:rPr>
          <w:rFonts w:ascii="Arial" w:hAnsi="Arial" w:cs="Arial"/>
          <w:sz w:val="20"/>
          <w:lang w:val="ro-RO"/>
        </w:rPr>
        <w:t xml:space="preserve">toare perioadei de facturare </w:t>
      </w:r>
      <w:r w:rsidR="006603B0" w:rsidRPr="0059532F">
        <w:rPr>
          <w:rFonts w:ascii="Arial" w:hAnsi="Arial" w:cs="Arial"/>
          <w:sz w:val="20"/>
          <w:lang w:val="ro-RO"/>
        </w:rPr>
        <w:t>ş</w:t>
      </w:r>
      <w:r w:rsidRPr="0059532F">
        <w:rPr>
          <w:rFonts w:ascii="Arial" w:hAnsi="Arial" w:cs="Arial"/>
          <w:sz w:val="20"/>
          <w:lang w:val="ro-RO"/>
        </w:rPr>
        <w:t xml:space="preserve">i vor fi transmise prin </w:t>
      </w:r>
      <w:del w:id="28" w:author="Truta1 Mihaela" w:date="2022-12-22T14:13:00Z">
        <w:r w:rsidRPr="0059532F" w:rsidDel="004F0CDF">
          <w:rPr>
            <w:rFonts w:ascii="Arial" w:hAnsi="Arial" w:cs="Arial"/>
            <w:sz w:val="20"/>
            <w:lang w:val="ro-RO"/>
          </w:rPr>
          <w:delText>fax</w:delText>
        </w:r>
        <w:r w:rsidR="00E66704" w:rsidRPr="0059532F" w:rsidDel="004F0CDF">
          <w:rPr>
            <w:rFonts w:ascii="Arial" w:hAnsi="Arial" w:cs="Arial"/>
            <w:sz w:val="20"/>
            <w:lang w:val="ro-RO"/>
          </w:rPr>
          <w:delText xml:space="preserve"> sau </w:delText>
        </w:r>
      </w:del>
      <w:r w:rsidR="00E66704" w:rsidRPr="0059532F">
        <w:rPr>
          <w:rFonts w:ascii="Arial" w:hAnsi="Arial" w:cs="Arial"/>
          <w:sz w:val="20"/>
          <w:lang w:val="ro-RO"/>
        </w:rPr>
        <w:t xml:space="preserve">e-mail in ziua emiterii </w:t>
      </w:r>
      <w:r w:rsidR="00F62612" w:rsidRPr="0059532F">
        <w:rPr>
          <w:rFonts w:ascii="Arial" w:hAnsi="Arial" w:cs="Arial"/>
          <w:sz w:val="20"/>
          <w:lang w:val="ro-RO"/>
        </w:rPr>
        <w:t>acestora</w:t>
      </w:r>
      <w:del w:id="29" w:author="Truta1 Mihaela" w:date="2022-10-26T10:32:00Z">
        <w:r w:rsidRPr="0059532F" w:rsidDel="00E60984">
          <w:rPr>
            <w:rFonts w:ascii="Arial" w:hAnsi="Arial" w:cs="Arial"/>
            <w:sz w:val="20"/>
            <w:lang w:val="ro-RO"/>
          </w:rPr>
          <w:delText xml:space="preserve"> </w:delText>
        </w:r>
        <w:r w:rsidR="00540854" w:rsidRPr="0059532F" w:rsidDel="00E60984">
          <w:rPr>
            <w:rFonts w:ascii="Arial" w:hAnsi="Arial" w:cs="Arial"/>
            <w:sz w:val="20"/>
            <w:lang w:val="ro-RO"/>
          </w:rPr>
          <w:delText>iar</w:delText>
        </w:r>
        <w:r w:rsidR="00D95AA1" w:rsidRPr="0059532F" w:rsidDel="00E60984">
          <w:rPr>
            <w:rFonts w:ascii="Arial" w:hAnsi="Arial" w:cs="Arial"/>
            <w:sz w:val="20"/>
            <w:lang w:val="ro-RO"/>
          </w:rPr>
          <w:delText>,</w:delText>
        </w:r>
        <w:r w:rsidRPr="0059532F" w:rsidDel="00E60984">
          <w:rPr>
            <w:rFonts w:ascii="Arial" w:hAnsi="Arial" w:cs="Arial"/>
            <w:sz w:val="20"/>
            <w:lang w:val="ro-RO"/>
          </w:rPr>
          <w:delText xml:space="preserve"> </w:delText>
        </w:r>
        <w:r w:rsidR="00E66704" w:rsidRPr="0059532F" w:rsidDel="00E60984">
          <w:rPr>
            <w:rFonts w:ascii="Arial" w:hAnsi="Arial" w:cs="Arial"/>
            <w:sz w:val="20"/>
            <w:lang w:val="ro-RO"/>
          </w:rPr>
          <w:delText>ulterior</w:delText>
        </w:r>
        <w:r w:rsidR="00D95AA1" w:rsidRPr="0059532F" w:rsidDel="00E60984">
          <w:rPr>
            <w:rFonts w:ascii="Arial" w:hAnsi="Arial" w:cs="Arial"/>
            <w:sz w:val="20"/>
            <w:lang w:val="ro-RO"/>
          </w:rPr>
          <w:delText>,</w:delText>
        </w:r>
        <w:r w:rsidR="00540854" w:rsidRPr="0059532F" w:rsidDel="00E60984">
          <w:rPr>
            <w:rFonts w:ascii="Arial" w:hAnsi="Arial" w:cs="Arial"/>
            <w:sz w:val="20"/>
            <w:lang w:val="ro-RO"/>
          </w:rPr>
          <w:delText xml:space="preserve"> si</w:delText>
        </w:r>
        <w:r w:rsidR="00E66704" w:rsidRPr="0059532F" w:rsidDel="00E60984">
          <w:rPr>
            <w:rFonts w:ascii="Arial" w:hAnsi="Arial" w:cs="Arial"/>
            <w:sz w:val="20"/>
            <w:lang w:val="ro-RO"/>
          </w:rPr>
          <w:delText xml:space="preserve"> prin </w:delText>
        </w:r>
        <w:r w:rsidRPr="0059532F" w:rsidDel="00E60984">
          <w:rPr>
            <w:rFonts w:ascii="Arial" w:hAnsi="Arial" w:cs="Arial"/>
            <w:sz w:val="20"/>
            <w:lang w:val="ro-RO"/>
          </w:rPr>
          <w:delText>scrisoare recomandat</w:delText>
        </w:r>
        <w:r w:rsidR="006603B0" w:rsidRPr="0059532F" w:rsidDel="00E60984">
          <w:rPr>
            <w:rFonts w:ascii="Arial" w:hAnsi="Arial" w:cs="Arial"/>
            <w:sz w:val="20"/>
            <w:lang w:val="ro-RO"/>
          </w:rPr>
          <w:delText>ă</w:delText>
        </w:r>
      </w:del>
      <w:r w:rsidRPr="0059532F">
        <w:rPr>
          <w:rFonts w:ascii="Arial" w:hAnsi="Arial" w:cs="Arial"/>
          <w:sz w:val="20"/>
          <w:lang w:val="ro-RO"/>
        </w:rPr>
        <w:t>.</w:t>
      </w:r>
    </w:p>
    <w:p w14:paraId="5815098B" w14:textId="77777777" w:rsidR="003A2E2A" w:rsidRPr="0059532F" w:rsidRDefault="003A2E2A" w:rsidP="00D27514">
      <w:pPr>
        <w:jc w:val="both"/>
        <w:rPr>
          <w:rFonts w:ascii="Arial" w:hAnsi="Arial" w:cs="Arial"/>
          <w:lang w:val="ro-RO"/>
        </w:rPr>
      </w:pPr>
    </w:p>
    <w:p w14:paraId="3A1C0611" w14:textId="77777777" w:rsidR="003A2E2A" w:rsidRPr="0059532F" w:rsidRDefault="00A77403" w:rsidP="00D27514">
      <w:pPr>
        <w:pStyle w:val="Para0-2"/>
        <w:numPr>
          <w:ilvl w:val="2"/>
          <w:numId w:val="6"/>
        </w:numPr>
        <w:rPr>
          <w:rFonts w:ascii="Arial" w:hAnsi="Arial" w:cs="Arial"/>
          <w:sz w:val="20"/>
          <w:lang w:val="ro-RO"/>
        </w:rPr>
      </w:pPr>
      <w:r w:rsidRPr="0059532F">
        <w:rPr>
          <w:rFonts w:ascii="Arial" w:hAnsi="Arial" w:cs="Arial"/>
          <w:sz w:val="20"/>
          <w:lang w:val="ro-RO"/>
        </w:rPr>
        <w:t>In f</w:t>
      </w:r>
      <w:r w:rsidR="003A2E2A" w:rsidRPr="0059532F">
        <w:rPr>
          <w:rFonts w:ascii="Arial" w:hAnsi="Arial" w:cs="Arial"/>
          <w:sz w:val="20"/>
          <w:lang w:val="ro-RO"/>
        </w:rPr>
        <w:t>iecare factur</w:t>
      </w:r>
      <w:r w:rsidR="006603B0" w:rsidRPr="0059532F">
        <w:rPr>
          <w:rFonts w:ascii="Arial" w:hAnsi="Arial" w:cs="Arial"/>
          <w:sz w:val="20"/>
          <w:lang w:val="ro-RO"/>
        </w:rPr>
        <w:t>ă</w:t>
      </w:r>
      <w:r w:rsidR="003A2E2A" w:rsidRPr="0059532F">
        <w:rPr>
          <w:rFonts w:ascii="Arial" w:hAnsi="Arial" w:cs="Arial"/>
          <w:sz w:val="20"/>
          <w:lang w:val="ro-RO"/>
        </w:rPr>
        <w:t xml:space="preserve"> </w:t>
      </w:r>
      <w:r w:rsidRPr="0059532F">
        <w:rPr>
          <w:rFonts w:ascii="Arial" w:hAnsi="Arial" w:cs="Arial"/>
          <w:sz w:val="20"/>
          <w:lang w:val="ro-RO"/>
        </w:rPr>
        <w:t xml:space="preserve">sau in </w:t>
      </w:r>
      <w:r w:rsidR="00EC283C" w:rsidRPr="0059532F">
        <w:rPr>
          <w:rFonts w:ascii="Arial" w:hAnsi="Arial" w:cs="Arial"/>
          <w:sz w:val="20"/>
          <w:lang w:val="ro-RO"/>
        </w:rPr>
        <w:t>a</w:t>
      </w:r>
      <w:r w:rsidRPr="0059532F">
        <w:rPr>
          <w:rFonts w:ascii="Arial" w:hAnsi="Arial" w:cs="Arial"/>
          <w:sz w:val="20"/>
          <w:lang w:val="ro-RO"/>
        </w:rPr>
        <w:t xml:space="preserve">nexa acesteia se </w:t>
      </w:r>
      <w:r w:rsidR="007F68C0" w:rsidRPr="0059532F">
        <w:rPr>
          <w:rFonts w:ascii="Arial" w:hAnsi="Arial" w:cs="Arial"/>
          <w:sz w:val="20"/>
          <w:lang w:val="ro-RO"/>
        </w:rPr>
        <w:t xml:space="preserve">va </w:t>
      </w:r>
      <w:r w:rsidRPr="0059532F">
        <w:rPr>
          <w:rFonts w:ascii="Arial" w:hAnsi="Arial" w:cs="Arial"/>
          <w:sz w:val="20"/>
          <w:lang w:val="ro-RO"/>
        </w:rPr>
        <w:t>mentiona</w:t>
      </w:r>
      <w:r w:rsidR="00D95AA1" w:rsidRPr="0059532F">
        <w:rPr>
          <w:rFonts w:ascii="Arial" w:hAnsi="Arial" w:cs="Arial"/>
          <w:sz w:val="20"/>
          <w:lang w:val="ro-RO"/>
        </w:rPr>
        <w:t xml:space="preserve"> </w:t>
      </w:r>
      <w:r w:rsidR="00540854" w:rsidRPr="0059532F">
        <w:rPr>
          <w:rFonts w:ascii="Arial" w:hAnsi="Arial" w:cs="Arial"/>
          <w:sz w:val="20"/>
          <w:lang w:val="ro-RO"/>
        </w:rPr>
        <w:t>volumul total de minute</w:t>
      </w:r>
      <w:r w:rsidR="007F68C0" w:rsidRPr="0059532F">
        <w:rPr>
          <w:rFonts w:ascii="Arial" w:hAnsi="Arial" w:cs="Arial"/>
          <w:sz w:val="20"/>
          <w:lang w:val="ro-RO"/>
        </w:rPr>
        <w:t xml:space="preserve"> terminat</w:t>
      </w:r>
      <w:r w:rsidR="00540854" w:rsidRPr="0059532F">
        <w:rPr>
          <w:rFonts w:ascii="Arial" w:hAnsi="Arial" w:cs="Arial"/>
          <w:sz w:val="20"/>
          <w:lang w:val="ro-RO"/>
        </w:rPr>
        <w:t>e</w:t>
      </w:r>
      <w:r w:rsidR="00FD70C4" w:rsidRPr="0059532F">
        <w:rPr>
          <w:rFonts w:ascii="Arial" w:hAnsi="Arial" w:cs="Arial"/>
          <w:sz w:val="20"/>
          <w:lang w:val="ro-RO"/>
        </w:rPr>
        <w:t xml:space="preserve"> in retea</w:t>
      </w:r>
      <w:r w:rsidR="00540854" w:rsidRPr="0059532F">
        <w:rPr>
          <w:rFonts w:ascii="Arial" w:hAnsi="Arial" w:cs="Arial"/>
          <w:sz w:val="20"/>
          <w:lang w:val="ro-RO"/>
        </w:rPr>
        <w:t xml:space="preserve"> in decursul lunii luate in calcul</w:t>
      </w:r>
      <w:r w:rsidR="003E7665" w:rsidRPr="0059532F">
        <w:rPr>
          <w:rFonts w:ascii="Arial" w:hAnsi="Arial" w:cs="Arial"/>
          <w:sz w:val="20"/>
          <w:lang w:val="ro-RO"/>
        </w:rPr>
        <w:t>, respectiv volumul total de minute</w:t>
      </w:r>
      <w:r w:rsidR="007F68C0" w:rsidRPr="0059532F">
        <w:rPr>
          <w:rFonts w:ascii="Arial" w:hAnsi="Arial" w:cs="Arial"/>
          <w:sz w:val="20"/>
          <w:lang w:val="ro-RO"/>
        </w:rPr>
        <w:t xml:space="preserve"> tranzit</w:t>
      </w:r>
      <w:r w:rsidR="003E7665" w:rsidRPr="0059532F">
        <w:rPr>
          <w:rFonts w:ascii="Arial" w:hAnsi="Arial" w:cs="Arial"/>
          <w:sz w:val="20"/>
          <w:lang w:val="ro-RO"/>
        </w:rPr>
        <w:t xml:space="preserve">ate </w:t>
      </w:r>
      <w:r w:rsidR="00540854" w:rsidRPr="0059532F">
        <w:rPr>
          <w:rFonts w:ascii="Arial" w:hAnsi="Arial" w:cs="Arial"/>
          <w:sz w:val="20"/>
          <w:lang w:val="ro-RO"/>
        </w:rPr>
        <w:t>in contextul</w:t>
      </w:r>
      <w:r w:rsidR="003E7665" w:rsidRPr="0059532F">
        <w:rPr>
          <w:rFonts w:ascii="Arial" w:hAnsi="Arial" w:cs="Arial"/>
          <w:sz w:val="20"/>
          <w:lang w:val="ro-RO"/>
        </w:rPr>
        <w:t xml:space="preserve"> </w:t>
      </w:r>
      <w:r w:rsidR="007F68C0" w:rsidRPr="0059532F">
        <w:rPr>
          <w:rFonts w:ascii="Arial" w:hAnsi="Arial" w:cs="Arial"/>
          <w:sz w:val="20"/>
          <w:lang w:val="ro-RO"/>
        </w:rPr>
        <w:t>portabilitatii</w:t>
      </w:r>
      <w:r w:rsidR="008C5139" w:rsidRPr="0059532F">
        <w:rPr>
          <w:rFonts w:ascii="Arial" w:hAnsi="Arial" w:cs="Arial"/>
          <w:sz w:val="20"/>
          <w:lang w:val="ro-RO"/>
        </w:rPr>
        <w:t>,</w:t>
      </w:r>
      <w:r w:rsidR="007F68C0" w:rsidRPr="0059532F">
        <w:rPr>
          <w:rFonts w:ascii="Arial" w:hAnsi="Arial" w:cs="Arial"/>
          <w:sz w:val="20"/>
          <w:lang w:val="ro-RO"/>
        </w:rPr>
        <w:t xml:space="preserve"> </w:t>
      </w:r>
      <w:r w:rsidR="00540854" w:rsidRPr="0059532F">
        <w:rPr>
          <w:rFonts w:ascii="Arial" w:hAnsi="Arial" w:cs="Arial"/>
          <w:sz w:val="20"/>
          <w:lang w:val="ro-RO"/>
        </w:rPr>
        <w:t>daca este cazul</w:t>
      </w:r>
      <w:r w:rsidR="00704EC9" w:rsidRPr="0059532F">
        <w:rPr>
          <w:rFonts w:ascii="Arial" w:hAnsi="Arial" w:cs="Arial"/>
          <w:sz w:val="20"/>
          <w:lang w:val="ro-RO"/>
        </w:rPr>
        <w:t>,</w:t>
      </w:r>
      <w:r w:rsidR="00540854" w:rsidRPr="0059532F">
        <w:rPr>
          <w:rFonts w:ascii="Arial" w:hAnsi="Arial" w:cs="Arial"/>
          <w:sz w:val="20"/>
          <w:lang w:val="ro-RO"/>
        </w:rPr>
        <w:t xml:space="preserve"> un raport cu detalierea elementelor de reţea sau a liniilor închiriate utilizate in decursul lunii respective.</w:t>
      </w:r>
    </w:p>
    <w:p w14:paraId="60219B95" w14:textId="77777777" w:rsidR="003A2E2A" w:rsidRPr="0059532F" w:rsidRDefault="003A2E2A" w:rsidP="00D27514">
      <w:pPr>
        <w:jc w:val="both"/>
        <w:rPr>
          <w:rFonts w:ascii="Arial" w:hAnsi="Arial" w:cs="Arial"/>
          <w:lang w:val="ro-RO"/>
        </w:rPr>
      </w:pPr>
    </w:p>
    <w:p w14:paraId="045A8211" w14:textId="77777777" w:rsidR="003A2E2A" w:rsidRPr="0059532F" w:rsidRDefault="003A2E2A" w:rsidP="0097781A">
      <w:pPr>
        <w:pStyle w:val="Para0-2"/>
        <w:numPr>
          <w:ilvl w:val="2"/>
          <w:numId w:val="6"/>
        </w:numPr>
        <w:tabs>
          <w:tab w:val="left" w:pos="1560"/>
        </w:tabs>
        <w:rPr>
          <w:rFonts w:ascii="Arial" w:hAnsi="Arial" w:cs="Arial"/>
          <w:sz w:val="20"/>
          <w:lang w:val="ro-RO"/>
        </w:rPr>
      </w:pPr>
      <w:r w:rsidRPr="0059532F">
        <w:rPr>
          <w:rFonts w:ascii="Arial" w:hAnsi="Arial" w:cs="Arial"/>
          <w:sz w:val="20"/>
          <w:lang w:val="ro-RO"/>
        </w:rPr>
        <w:t xml:space="preserve">Facturile vor fi emise </w:t>
      </w:r>
      <w:r w:rsidR="006603B0" w:rsidRPr="0059532F">
        <w:rPr>
          <w:rFonts w:ascii="Arial" w:hAnsi="Arial" w:cs="Arial"/>
          <w:sz w:val="20"/>
          <w:lang w:val="ro-RO"/>
        </w:rPr>
        <w:t>î</w:t>
      </w:r>
      <w:r w:rsidRPr="0059532F">
        <w:rPr>
          <w:rFonts w:ascii="Arial" w:hAnsi="Arial" w:cs="Arial"/>
          <w:sz w:val="20"/>
          <w:lang w:val="ro-RO"/>
        </w:rPr>
        <w:t>n Lei la cursul RO</w:t>
      </w:r>
      <w:r w:rsidR="005E10EE" w:rsidRPr="0059532F">
        <w:rPr>
          <w:rFonts w:ascii="Arial" w:hAnsi="Arial" w:cs="Arial"/>
          <w:sz w:val="20"/>
          <w:lang w:val="ro-RO"/>
        </w:rPr>
        <w:t>N</w:t>
      </w:r>
      <w:r w:rsidR="006603B0" w:rsidRPr="0059532F">
        <w:rPr>
          <w:rFonts w:ascii="Arial" w:hAnsi="Arial" w:cs="Arial"/>
          <w:sz w:val="20"/>
          <w:lang w:val="ro-RO"/>
        </w:rPr>
        <w:t>/</w:t>
      </w:r>
      <w:r w:rsidRPr="0059532F">
        <w:rPr>
          <w:rFonts w:ascii="Arial" w:hAnsi="Arial" w:cs="Arial"/>
          <w:sz w:val="20"/>
          <w:lang w:val="ro-RO"/>
        </w:rPr>
        <w:t>moneda de tarifare</w:t>
      </w:r>
      <w:r w:rsidR="006603B0" w:rsidRPr="0059532F">
        <w:rPr>
          <w:rFonts w:ascii="Arial" w:hAnsi="Arial" w:cs="Arial"/>
          <w:sz w:val="20"/>
          <w:lang w:val="ro-RO"/>
        </w:rPr>
        <w:t>,</w:t>
      </w:r>
      <w:r w:rsidRPr="0059532F">
        <w:rPr>
          <w:rFonts w:ascii="Arial" w:hAnsi="Arial" w:cs="Arial"/>
          <w:sz w:val="20"/>
          <w:lang w:val="ro-RO"/>
        </w:rPr>
        <w:t xml:space="preserve"> al BNR</w:t>
      </w:r>
      <w:r w:rsidR="006603B0" w:rsidRPr="0059532F">
        <w:rPr>
          <w:rFonts w:ascii="Arial" w:hAnsi="Arial" w:cs="Arial"/>
          <w:sz w:val="20"/>
          <w:lang w:val="ro-RO"/>
        </w:rPr>
        <w:t>,</w:t>
      </w:r>
      <w:r w:rsidRPr="0059532F">
        <w:rPr>
          <w:rFonts w:ascii="Arial" w:hAnsi="Arial" w:cs="Arial"/>
          <w:sz w:val="20"/>
          <w:lang w:val="ro-RO"/>
        </w:rPr>
        <w:t xml:space="preserve"> valabil la data emiterii facturii.</w:t>
      </w:r>
    </w:p>
    <w:p w14:paraId="1F3C7EF9" w14:textId="77777777" w:rsidR="003A2E2A" w:rsidRPr="0059532F" w:rsidRDefault="003A2E2A" w:rsidP="00D27514">
      <w:pPr>
        <w:jc w:val="both"/>
        <w:rPr>
          <w:rFonts w:ascii="Arial" w:hAnsi="Arial" w:cs="Arial"/>
          <w:lang w:val="ro-RO"/>
        </w:rPr>
      </w:pPr>
    </w:p>
    <w:p w14:paraId="6EDFE428" w14:textId="77777777" w:rsidR="003A2E2A" w:rsidRPr="0059532F" w:rsidRDefault="003A2E2A" w:rsidP="0097781A">
      <w:pPr>
        <w:pStyle w:val="Para0-2"/>
        <w:numPr>
          <w:ilvl w:val="2"/>
          <w:numId w:val="6"/>
        </w:numPr>
        <w:tabs>
          <w:tab w:val="left" w:pos="1560"/>
        </w:tabs>
        <w:rPr>
          <w:rFonts w:ascii="Arial" w:hAnsi="Arial" w:cs="Arial"/>
          <w:sz w:val="20"/>
          <w:lang w:val="ro-RO"/>
        </w:rPr>
      </w:pPr>
      <w:r w:rsidRPr="0059532F">
        <w:rPr>
          <w:rFonts w:ascii="Arial" w:hAnsi="Arial" w:cs="Arial"/>
          <w:sz w:val="20"/>
          <w:lang w:val="ro-RO"/>
        </w:rPr>
        <w:t>Fiecare Parte va p</w:t>
      </w:r>
      <w:r w:rsidR="006603B0" w:rsidRPr="0059532F">
        <w:rPr>
          <w:rFonts w:ascii="Arial" w:hAnsi="Arial" w:cs="Arial"/>
          <w:sz w:val="20"/>
          <w:lang w:val="ro-RO"/>
        </w:rPr>
        <w:t>ă</w:t>
      </w:r>
      <w:r w:rsidRPr="0059532F">
        <w:rPr>
          <w:rFonts w:ascii="Arial" w:hAnsi="Arial" w:cs="Arial"/>
          <w:sz w:val="20"/>
          <w:lang w:val="ro-RO"/>
        </w:rPr>
        <w:t xml:space="preserve">stra </w:t>
      </w:r>
      <w:r w:rsidR="006603B0" w:rsidRPr="0059532F">
        <w:rPr>
          <w:rFonts w:ascii="Arial" w:hAnsi="Arial" w:cs="Arial"/>
          <w:sz w:val="20"/>
          <w:lang w:val="ro-RO"/>
        </w:rPr>
        <w:t>ş</w:t>
      </w:r>
      <w:r w:rsidRPr="0059532F">
        <w:rPr>
          <w:rFonts w:ascii="Arial" w:hAnsi="Arial" w:cs="Arial"/>
          <w:sz w:val="20"/>
          <w:lang w:val="ro-RO"/>
        </w:rPr>
        <w:t xml:space="preserve">i va </w:t>
      </w:r>
      <w:r w:rsidR="006603B0" w:rsidRPr="0059532F">
        <w:rPr>
          <w:rFonts w:ascii="Arial" w:hAnsi="Arial" w:cs="Arial"/>
          <w:sz w:val="20"/>
          <w:lang w:val="ro-RO"/>
        </w:rPr>
        <w:t>ţ</w:t>
      </w:r>
      <w:r w:rsidRPr="0059532F">
        <w:rPr>
          <w:rFonts w:ascii="Arial" w:hAnsi="Arial" w:cs="Arial"/>
          <w:sz w:val="20"/>
          <w:lang w:val="ro-RO"/>
        </w:rPr>
        <w:t>ine la dispozi</w:t>
      </w:r>
      <w:r w:rsidR="006603B0" w:rsidRPr="0059532F">
        <w:rPr>
          <w:rFonts w:ascii="Arial" w:hAnsi="Arial" w:cs="Arial"/>
          <w:sz w:val="20"/>
          <w:lang w:val="ro-RO"/>
        </w:rPr>
        <w:t>ţ</w:t>
      </w:r>
      <w:r w:rsidRPr="0059532F">
        <w:rPr>
          <w:rFonts w:ascii="Arial" w:hAnsi="Arial" w:cs="Arial"/>
          <w:sz w:val="20"/>
          <w:lang w:val="ro-RO"/>
        </w:rPr>
        <w:t xml:space="preserve">ia celeilalte </w:t>
      </w:r>
      <w:r w:rsidR="00004106" w:rsidRPr="0059532F">
        <w:rPr>
          <w:rFonts w:ascii="Arial" w:hAnsi="Arial" w:cs="Arial"/>
          <w:sz w:val="20"/>
          <w:lang w:val="ro-RO"/>
        </w:rPr>
        <w:t>Părţi</w:t>
      </w:r>
      <w:r w:rsidRPr="0059532F">
        <w:rPr>
          <w:rFonts w:ascii="Arial" w:hAnsi="Arial" w:cs="Arial"/>
          <w:sz w:val="20"/>
          <w:lang w:val="ro-RO"/>
        </w:rPr>
        <w:t xml:space="preserve"> informa</w:t>
      </w:r>
      <w:r w:rsidR="006603B0" w:rsidRPr="0059532F">
        <w:rPr>
          <w:rFonts w:ascii="Arial" w:hAnsi="Arial" w:cs="Arial"/>
          <w:sz w:val="20"/>
          <w:lang w:val="ro-RO"/>
        </w:rPr>
        <w:t>ţ</w:t>
      </w:r>
      <w:r w:rsidRPr="0059532F">
        <w:rPr>
          <w:rFonts w:ascii="Arial" w:hAnsi="Arial" w:cs="Arial"/>
          <w:sz w:val="20"/>
          <w:lang w:val="ro-RO"/>
        </w:rPr>
        <w:t>ii care justific</w:t>
      </w:r>
      <w:r w:rsidR="006603B0" w:rsidRPr="0059532F">
        <w:rPr>
          <w:rFonts w:ascii="Arial" w:hAnsi="Arial" w:cs="Arial"/>
          <w:sz w:val="20"/>
          <w:lang w:val="ro-RO"/>
        </w:rPr>
        <w:t>ă</w:t>
      </w:r>
      <w:r w:rsidRPr="0059532F">
        <w:rPr>
          <w:rFonts w:ascii="Arial" w:hAnsi="Arial" w:cs="Arial"/>
          <w:sz w:val="20"/>
          <w:lang w:val="ro-RO"/>
        </w:rPr>
        <w:t xml:space="preserve"> facturile sale pe ultimele 12 luni. Informa</w:t>
      </w:r>
      <w:r w:rsidR="006603B0" w:rsidRPr="0059532F">
        <w:rPr>
          <w:rFonts w:ascii="Arial" w:hAnsi="Arial" w:cs="Arial"/>
          <w:sz w:val="20"/>
          <w:lang w:val="ro-RO"/>
        </w:rPr>
        <w:t>ţ</w:t>
      </w:r>
      <w:r w:rsidRPr="0059532F">
        <w:rPr>
          <w:rFonts w:ascii="Arial" w:hAnsi="Arial" w:cs="Arial"/>
          <w:sz w:val="20"/>
          <w:lang w:val="ro-RO"/>
        </w:rPr>
        <w:t xml:space="preserve">iile </w:t>
      </w:r>
      <w:r w:rsidR="006603B0" w:rsidRPr="0059532F">
        <w:rPr>
          <w:rFonts w:ascii="Arial" w:hAnsi="Arial" w:cs="Arial"/>
          <w:sz w:val="20"/>
          <w:lang w:val="ro-RO"/>
        </w:rPr>
        <w:t>ş</w:t>
      </w:r>
      <w:r w:rsidRPr="0059532F">
        <w:rPr>
          <w:rFonts w:ascii="Arial" w:hAnsi="Arial" w:cs="Arial"/>
          <w:sz w:val="20"/>
          <w:lang w:val="ro-RO"/>
        </w:rPr>
        <w:t>i modul de prezentare a acestora vor fi stabilite de comun acord. Setul minim de informa</w:t>
      </w:r>
      <w:r w:rsidR="006603B0" w:rsidRPr="0059532F">
        <w:rPr>
          <w:rFonts w:ascii="Arial" w:hAnsi="Arial" w:cs="Arial"/>
          <w:sz w:val="20"/>
          <w:lang w:val="ro-RO"/>
        </w:rPr>
        <w:t>ţ</w:t>
      </w:r>
      <w:r w:rsidRPr="0059532F">
        <w:rPr>
          <w:rFonts w:ascii="Arial" w:hAnsi="Arial" w:cs="Arial"/>
          <w:sz w:val="20"/>
          <w:lang w:val="ro-RO"/>
        </w:rPr>
        <w:t xml:space="preserve">ii </w:t>
      </w:r>
      <w:r w:rsidR="006603B0" w:rsidRPr="0059532F">
        <w:rPr>
          <w:rFonts w:ascii="Arial" w:hAnsi="Arial" w:cs="Arial"/>
          <w:sz w:val="20"/>
          <w:lang w:val="ro-RO"/>
        </w:rPr>
        <w:t>ş</w:t>
      </w:r>
      <w:r w:rsidRPr="0059532F">
        <w:rPr>
          <w:rFonts w:ascii="Arial" w:hAnsi="Arial" w:cs="Arial"/>
          <w:sz w:val="20"/>
          <w:lang w:val="ro-RO"/>
        </w:rPr>
        <w:t xml:space="preserve">i al modului de prezentare a acestora este prezentat </w:t>
      </w:r>
      <w:r w:rsidR="006603B0" w:rsidRPr="0059532F">
        <w:rPr>
          <w:rFonts w:ascii="Arial" w:hAnsi="Arial" w:cs="Arial"/>
          <w:sz w:val="20"/>
          <w:lang w:val="ro-RO"/>
        </w:rPr>
        <w:t>î</w:t>
      </w:r>
      <w:r w:rsidRPr="0059532F">
        <w:rPr>
          <w:rFonts w:ascii="Arial" w:hAnsi="Arial" w:cs="Arial"/>
          <w:sz w:val="20"/>
          <w:lang w:val="ro-RO"/>
        </w:rPr>
        <w:t>n Anexa 5</w:t>
      </w:r>
      <w:r w:rsidR="00055680" w:rsidRPr="0059532F">
        <w:rPr>
          <w:rFonts w:ascii="Arial" w:hAnsi="Arial" w:cs="Arial"/>
          <w:sz w:val="20"/>
          <w:lang w:val="ro-RO"/>
        </w:rPr>
        <w:t xml:space="preserve"> la acordul de interconectare</w:t>
      </w:r>
      <w:r w:rsidR="00030CF0" w:rsidRPr="0059532F">
        <w:rPr>
          <w:rFonts w:ascii="Arial" w:hAnsi="Arial" w:cs="Arial"/>
          <w:sz w:val="20"/>
          <w:lang w:val="ro-RO"/>
        </w:rPr>
        <w:t>.</w:t>
      </w:r>
    </w:p>
    <w:p w14:paraId="1E40BA3C" w14:textId="77777777" w:rsidR="003A2E2A" w:rsidRPr="0059532F" w:rsidRDefault="003A2E2A" w:rsidP="00D27514">
      <w:pPr>
        <w:jc w:val="both"/>
        <w:rPr>
          <w:rFonts w:ascii="Arial" w:hAnsi="Arial" w:cs="Arial"/>
          <w:lang w:val="ro-RO"/>
        </w:rPr>
      </w:pPr>
    </w:p>
    <w:p w14:paraId="34355242" w14:textId="77777777" w:rsidR="003A2E2A" w:rsidRPr="0059532F" w:rsidRDefault="003A2E2A" w:rsidP="0097781A">
      <w:pPr>
        <w:pStyle w:val="Para0-2"/>
        <w:numPr>
          <w:ilvl w:val="2"/>
          <w:numId w:val="6"/>
        </w:numPr>
        <w:tabs>
          <w:tab w:val="left" w:pos="1560"/>
        </w:tabs>
        <w:rPr>
          <w:rFonts w:ascii="Arial" w:hAnsi="Arial" w:cs="Arial"/>
          <w:sz w:val="20"/>
          <w:lang w:val="ro-RO"/>
        </w:rPr>
      </w:pPr>
      <w:bookmarkStart w:id="30" w:name="_Ref238829941"/>
      <w:r w:rsidRPr="0059532F">
        <w:rPr>
          <w:rFonts w:ascii="Arial" w:hAnsi="Arial" w:cs="Arial"/>
          <w:sz w:val="20"/>
          <w:lang w:val="ro-RO"/>
        </w:rPr>
        <w:t>Factura se consider</w:t>
      </w:r>
      <w:r w:rsidR="006603B0" w:rsidRPr="0059532F">
        <w:rPr>
          <w:rFonts w:ascii="Arial" w:hAnsi="Arial" w:cs="Arial"/>
          <w:sz w:val="20"/>
          <w:lang w:val="ro-RO"/>
        </w:rPr>
        <w:t>ă</w:t>
      </w:r>
      <w:r w:rsidRPr="0059532F">
        <w:rPr>
          <w:rFonts w:ascii="Arial" w:hAnsi="Arial" w:cs="Arial"/>
          <w:sz w:val="20"/>
          <w:lang w:val="ro-RO"/>
        </w:rPr>
        <w:t xml:space="preserve"> a fi acceptat</w:t>
      </w:r>
      <w:r w:rsidR="006603B0" w:rsidRPr="0059532F">
        <w:rPr>
          <w:rFonts w:ascii="Arial" w:hAnsi="Arial" w:cs="Arial"/>
          <w:sz w:val="20"/>
          <w:lang w:val="ro-RO"/>
        </w:rPr>
        <w:t>ă</w:t>
      </w:r>
      <w:r w:rsidRPr="0059532F">
        <w:rPr>
          <w:rFonts w:ascii="Arial" w:hAnsi="Arial" w:cs="Arial"/>
          <w:sz w:val="20"/>
          <w:lang w:val="ro-RO"/>
        </w:rPr>
        <w:t xml:space="preserve"> de cealalt</w:t>
      </w:r>
      <w:r w:rsidR="006603B0" w:rsidRPr="0059532F">
        <w:rPr>
          <w:rFonts w:ascii="Arial" w:hAnsi="Arial" w:cs="Arial"/>
          <w:sz w:val="20"/>
          <w:lang w:val="ro-RO"/>
        </w:rPr>
        <w:t>ă</w:t>
      </w:r>
      <w:r w:rsidRPr="0059532F">
        <w:rPr>
          <w:rFonts w:ascii="Arial" w:hAnsi="Arial" w:cs="Arial"/>
          <w:sz w:val="20"/>
          <w:lang w:val="ro-RO"/>
        </w:rPr>
        <w:t xml:space="preserve"> Parte </w:t>
      </w:r>
      <w:r w:rsidR="00FE6DB4" w:rsidRPr="0059532F">
        <w:rPr>
          <w:rFonts w:ascii="Arial" w:hAnsi="Arial" w:cs="Arial"/>
          <w:sz w:val="20"/>
          <w:lang w:val="ro-RO"/>
        </w:rPr>
        <w:t>dacă</w:t>
      </w:r>
      <w:r w:rsidRPr="0059532F">
        <w:rPr>
          <w:rFonts w:ascii="Arial" w:hAnsi="Arial" w:cs="Arial"/>
          <w:sz w:val="20"/>
          <w:lang w:val="ro-RO"/>
        </w:rPr>
        <w:t xml:space="preserve"> aceasta nu obiecteaz</w:t>
      </w:r>
      <w:r w:rsidR="006603B0" w:rsidRPr="0059532F">
        <w:rPr>
          <w:rFonts w:ascii="Arial" w:hAnsi="Arial" w:cs="Arial"/>
          <w:sz w:val="20"/>
          <w:lang w:val="ro-RO"/>
        </w:rPr>
        <w:t>ă</w:t>
      </w:r>
      <w:r w:rsidRPr="0059532F">
        <w:rPr>
          <w:rFonts w:ascii="Arial" w:hAnsi="Arial" w:cs="Arial"/>
          <w:sz w:val="20"/>
          <w:lang w:val="ro-RO"/>
        </w:rPr>
        <w:t xml:space="preserve">, </w:t>
      </w:r>
      <w:r w:rsidR="006603B0" w:rsidRPr="0059532F">
        <w:rPr>
          <w:rFonts w:ascii="Arial" w:hAnsi="Arial" w:cs="Arial"/>
          <w:sz w:val="20"/>
          <w:lang w:val="ro-RO"/>
        </w:rPr>
        <w:t>î</w:t>
      </w:r>
      <w:r w:rsidRPr="0059532F">
        <w:rPr>
          <w:rFonts w:ascii="Arial" w:hAnsi="Arial" w:cs="Arial"/>
          <w:sz w:val="20"/>
          <w:lang w:val="ro-RO"/>
        </w:rPr>
        <w:t xml:space="preserve">n scris, </w:t>
      </w:r>
      <w:r w:rsidR="006603B0" w:rsidRPr="0059532F">
        <w:rPr>
          <w:rFonts w:ascii="Arial" w:hAnsi="Arial" w:cs="Arial"/>
          <w:sz w:val="20"/>
          <w:lang w:val="ro-RO"/>
        </w:rPr>
        <w:t>î</w:t>
      </w:r>
      <w:r w:rsidRPr="0059532F">
        <w:rPr>
          <w:rFonts w:ascii="Arial" w:hAnsi="Arial" w:cs="Arial"/>
          <w:sz w:val="20"/>
          <w:lang w:val="ro-RO"/>
        </w:rPr>
        <w:t xml:space="preserve">n termen de 10 zile calendaristice de la emiterea facturii. </w:t>
      </w:r>
      <w:r w:rsidR="006603B0" w:rsidRPr="0059532F">
        <w:rPr>
          <w:rFonts w:ascii="Arial" w:hAnsi="Arial" w:cs="Arial"/>
          <w:sz w:val="20"/>
          <w:lang w:val="ro-RO"/>
        </w:rPr>
        <w:t>Î</w:t>
      </w:r>
      <w:r w:rsidRPr="0059532F">
        <w:rPr>
          <w:rFonts w:ascii="Arial" w:hAnsi="Arial" w:cs="Arial"/>
          <w:sz w:val="20"/>
          <w:lang w:val="ro-RO"/>
        </w:rPr>
        <w:t>n cazul discrepan</w:t>
      </w:r>
      <w:r w:rsidR="006603B0" w:rsidRPr="0059532F">
        <w:rPr>
          <w:rFonts w:ascii="Arial" w:hAnsi="Arial" w:cs="Arial"/>
          <w:sz w:val="20"/>
          <w:lang w:val="ro-RO"/>
        </w:rPr>
        <w:t>ţ</w:t>
      </w:r>
      <w:r w:rsidRPr="0059532F">
        <w:rPr>
          <w:rFonts w:ascii="Arial" w:hAnsi="Arial" w:cs="Arial"/>
          <w:sz w:val="20"/>
          <w:lang w:val="ro-RO"/>
        </w:rPr>
        <w:t xml:space="preserve">elor </w:t>
      </w:r>
      <w:r w:rsidR="006603B0" w:rsidRPr="0059532F">
        <w:rPr>
          <w:rFonts w:ascii="Arial" w:hAnsi="Arial" w:cs="Arial"/>
          <w:sz w:val="20"/>
          <w:lang w:val="ro-RO"/>
        </w:rPr>
        <w:t>î</w:t>
      </w:r>
      <w:r w:rsidRPr="0059532F">
        <w:rPr>
          <w:rFonts w:ascii="Arial" w:hAnsi="Arial" w:cs="Arial"/>
          <w:sz w:val="20"/>
          <w:lang w:val="ro-RO"/>
        </w:rPr>
        <w:t xml:space="preserve">ntre facturi, </w:t>
      </w:r>
      <w:r w:rsidR="00FE6DB4" w:rsidRPr="0059532F">
        <w:rPr>
          <w:rFonts w:ascii="Arial" w:hAnsi="Arial" w:cs="Arial"/>
          <w:sz w:val="20"/>
          <w:lang w:val="ro-RO"/>
        </w:rPr>
        <w:t>Părţile</w:t>
      </w:r>
      <w:r w:rsidRPr="0059532F">
        <w:rPr>
          <w:rFonts w:ascii="Arial" w:hAnsi="Arial" w:cs="Arial"/>
          <w:sz w:val="20"/>
          <w:lang w:val="ro-RO"/>
        </w:rPr>
        <w:t xml:space="preserve"> agreeaz</w:t>
      </w:r>
      <w:r w:rsidR="006603B0" w:rsidRPr="0059532F">
        <w:rPr>
          <w:rFonts w:ascii="Arial" w:hAnsi="Arial" w:cs="Arial"/>
          <w:sz w:val="20"/>
          <w:lang w:val="ro-RO"/>
        </w:rPr>
        <w:t>ă</w:t>
      </w:r>
      <w:r w:rsidRPr="0059532F">
        <w:rPr>
          <w:rFonts w:ascii="Arial" w:hAnsi="Arial" w:cs="Arial"/>
          <w:sz w:val="20"/>
          <w:lang w:val="ro-RO"/>
        </w:rPr>
        <w:t xml:space="preserve"> s</w:t>
      </w:r>
      <w:r w:rsidR="006603B0" w:rsidRPr="0059532F">
        <w:rPr>
          <w:rFonts w:ascii="Arial" w:hAnsi="Arial" w:cs="Arial"/>
          <w:sz w:val="20"/>
          <w:lang w:val="ro-RO"/>
        </w:rPr>
        <w:t>ă</w:t>
      </w:r>
      <w:r w:rsidRPr="0059532F">
        <w:rPr>
          <w:rFonts w:ascii="Arial" w:hAnsi="Arial" w:cs="Arial"/>
          <w:sz w:val="20"/>
          <w:lang w:val="ro-RO"/>
        </w:rPr>
        <w:t xml:space="preserve"> rezolve disputa cu buna credint</w:t>
      </w:r>
      <w:r w:rsidR="006603B0" w:rsidRPr="0059532F">
        <w:rPr>
          <w:rFonts w:ascii="Arial" w:hAnsi="Arial" w:cs="Arial"/>
          <w:sz w:val="20"/>
          <w:lang w:val="ro-RO"/>
        </w:rPr>
        <w:t>ă</w:t>
      </w:r>
      <w:r w:rsidRPr="0059532F">
        <w:rPr>
          <w:rFonts w:ascii="Arial" w:hAnsi="Arial" w:cs="Arial"/>
          <w:sz w:val="20"/>
          <w:lang w:val="ro-RO"/>
        </w:rPr>
        <w:t xml:space="preserve">, </w:t>
      </w:r>
      <w:r w:rsidR="006603B0" w:rsidRPr="0059532F">
        <w:rPr>
          <w:rFonts w:ascii="Arial" w:hAnsi="Arial" w:cs="Arial"/>
          <w:sz w:val="20"/>
          <w:lang w:val="ro-RO"/>
        </w:rPr>
        <w:t>î</w:t>
      </w:r>
      <w:r w:rsidRPr="0059532F">
        <w:rPr>
          <w:rFonts w:ascii="Arial" w:hAnsi="Arial" w:cs="Arial"/>
          <w:sz w:val="20"/>
          <w:lang w:val="ro-RO"/>
        </w:rPr>
        <w:t xml:space="preserve">n conformitate cu prevederile de la art. </w:t>
      </w:r>
      <w:r w:rsidR="005C7D3E" w:rsidRPr="0059532F">
        <w:rPr>
          <w:rFonts w:ascii="Arial" w:hAnsi="Arial" w:cs="Arial"/>
          <w:sz w:val="20"/>
          <w:lang w:val="ro-RO"/>
        </w:rPr>
        <w:t>12.5 si 12.6.</w:t>
      </w:r>
      <w:bookmarkEnd w:id="30"/>
      <w:r w:rsidRPr="0059532F">
        <w:rPr>
          <w:rFonts w:ascii="Arial" w:hAnsi="Arial" w:cs="Arial"/>
          <w:sz w:val="20"/>
          <w:lang w:val="ro-RO"/>
        </w:rPr>
        <w:t xml:space="preserve"> </w:t>
      </w:r>
    </w:p>
    <w:p w14:paraId="7CA18C3C" w14:textId="77777777" w:rsidR="003A2E2A" w:rsidRPr="0059532F" w:rsidRDefault="003A2E2A" w:rsidP="00D27514">
      <w:pPr>
        <w:pStyle w:val="Para0-2"/>
        <w:ind w:left="0" w:firstLine="0"/>
        <w:rPr>
          <w:rFonts w:ascii="Arial" w:hAnsi="Arial" w:cs="Arial"/>
          <w:sz w:val="20"/>
          <w:lang w:val="ro-RO"/>
        </w:rPr>
      </w:pPr>
    </w:p>
    <w:p w14:paraId="5C8DC6F7" w14:textId="72ED8FAB" w:rsidR="003A2E2A" w:rsidRPr="0059532F" w:rsidRDefault="003A2E2A" w:rsidP="0097781A">
      <w:pPr>
        <w:pStyle w:val="Para0-2"/>
        <w:numPr>
          <w:ilvl w:val="2"/>
          <w:numId w:val="6"/>
        </w:numPr>
        <w:tabs>
          <w:tab w:val="left" w:pos="1560"/>
        </w:tabs>
        <w:rPr>
          <w:rFonts w:ascii="Arial" w:hAnsi="Arial" w:cs="Arial"/>
          <w:sz w:val="20"/>
          <w:lang w:val="ro-RO"/>
        </w:rPr>
      </w:pPr>
      <w:r w:rsidRPr="0059532F">
        <w:rPr>
          <w:rFonts w:ascii="Arial" w:hAnsi="Arial" w:cs="Arial"/>
          <w:sz w:val="20"/>
          <w:lang w:val="ro-RO"/>
        </w:rPr>
        <w:t xml:space="preserve">Facturile vor fi expediate </w:t>
      </w:r>
      <w:ins w:id="31" w:author="Truta1 Mihaela" w:date="2022-10-26T10:32:00Z">
        <w:r w:rsidR="00E60984" w:rsidRPr="0059532F">
          <w:rPr>
            <w:rFonts w:ascii="Arial" w:hAnsi="Arial" w:cs="Arial"/>
            <w:sz w:val="20"/>
            <w:lang w:val="ro-RO"/>
          </w:rPr>
          <w:t xml:space="preserve">prin e-mail </w:t>
        </w:r>
      </w:ins>
      <w:r w:rsidRPr="0059532F">
        <w:rPr>
          <w:rFonts w:ascii="Arial" w:hAnsi="Arial" w:cs="Arial"/>
          <w:sz w:val="20"/>
          <w:lang w:val="ro-RO"/>
        </w:rPr>
        <w:t xml:space="preserve">la </w:t>
      </w:r>
      <w:r w:rsidR="00540854" w:rsidRPr="0059532F">
        <w:rPr>
          <w:rFonts w:ascii="Arial" w:hAnsi="Arial" w:cs="Arial"/>
          <w:sz w:val="20"/>
          <w:lang w:val="ro-RO"/>
        </w:rPr>
        <w:t xml:space="preserve">punctul de contact mentionat in Anexa 6 </w:t>
      </w:r>
      <w:r w:rsidR="008E5F29" w:rsidRPr="0059532F">
        <w:rPr>
          <w:rFonts w:ascii="Arial" w:hAnsi="Arial" w:cs="Arial"/>
          <w:sz w:val="20"/>
          <w:lang w:val="ro-RO"/>
        </w:rPr>
        <w:t>la Acord</w:t>
      </w:r>
      <w:r w:rsidR="00704EC9" w:rsidRPr="0059532F">
        <w:rPr>
          <w:rFonts w:ascii="Arial" w:hAnsi="Arial" w:cs="Arial"/>
          <w:sz w:val="20"/>
          <w:lang w:val="ro-RO"/>
        </w:rPr>
        <w:t>.</w:t>
      </w:r>
      <w:r w:rsidRPr="0059532F">
        <w:rPr>
          <w:rFonts w:ascii="Arial" w:hAnsi="Arial" w:cs="Arial"/>
          <w:sz w:val="20"/>
          <w:lang w:val="ro-RO"/>
        </w:rPr>
        <w:t xml:space="preserve"> </w:t>
      </w:r>
    </w:p>
    <w:p w14:paraId="4616E498" w14:textId="77777777" w:rsidR="007F7934" w:rsidRPr="0059532F" w:rsidRDefault="007F7934" w:rsidP="00D27514">
      <w:pPr>
        <w:pStyle w:val="Para0-2"/>
        <w:ind w:left="0" w:firstLine="0"/>
        <w:rPr>
          <w:rFonts w:ascii="Arial" w:hAnsi="Arial" w:cs="Arial"/>
          <w:sz w:val="20"/>
          <w:lang w:val="ro-RO"/>
        </w:rPr>
      </w:pPr>
    </w:p>
    <w:p w14:paraId="774C8683" w14:textId="77777777" w:rsidR="003A2E2A" w:rsidRPr="0059532F" w:rsidRDefault="003A2E2A" w:rsidP="00085DCA">
      <w:pPr>
        <w:pStyle w:val="Para0-2"/>
        <w:numPr>
          <w:ilvl w:val="1"/>
          <w:numId w:val="6"/>
        </w:numPr>
        <w:tabs>
          <w:tab w:val="clear" w:pos="780"/>
          <w:tab w:val="num" w:pos="709"/>
        </w:tabs>
        <w:ind w:hanging="780"/>
        <w:rPr>
          <w:rFonts w:ascii="Arial" w:hAnsi="Arial" w:cs="Arial"/>
          <w:b/>
          <w:sz w:val="20"/>
          <w:lang w:val="ro-RO"/>
        </w:rPr>
      </w:pPr>
      <w:r w:rsidRPr="0059532F">
        <w:rPr>
          <w:rFonts w:ascii="Arial" w:hAnsi="Arial" w:cs="Arial"/>
          <w:b/>
          <w:sz w:val="20"/>
          <w:lang w:val="ro-RO"/>
        </w:rPr>
        <w:t>Plata</w:t>
      </w:r>
    </w:p>
    <w:p w14:paraId="4DD153FD" w14:textId="77777777" w:rsidR="00030CF0" w:rsidRPr="0059532F" w:rsidRDefault="00030CF0" w:rsidP="00F07C25">
      <w:pPr>
        <w:pStyle w:val="Para0-2"/>
        <w:ind w:left="1440" w:firstLine="0"/>
        <w:rPr>
          <w:rFonts w:ascii="Arial" w:hAnsi="Arial" w:cs="Arial"/>
          <w:sz w:val="20"/>
          <w:lang w:val="ro-RO"/>
        </w:rPr>
      </w:pPr>
    </w:p>
    <w:p w14:paraId="728FE93F" w14:textId="77777777" w:rsidR="00F07C25" w:rsidRPr="0059532F" w:rsidRDefault="00F07C25" w:rsidP="00D27514">
      <w:pPr>
        <w:pStyle w:val="Para0-2"/>
        <w:numPr>
          <w:ilvl w:val="2"/>
          <w:numId w:val="6"/>
        </w:numPr>
        <w:rPr>
          <w:rFonts w:ascii="Arial" w:hAnsi="Arial" w:cs="Arial"/>
          <w:sz w:val="20"/>
          <w:lang w:val="ro-RO"/>
        </w:rPr>
      </w:pPr>
      <w:bookmarkStart w:id="32" w:name="_Ref238827485"/>
      <w:r w:rsidRPr="0059532F">
        <w:rPr>
          <w:rFonts w:ascii="Arial" w:hAnsi="Arial" w:cs="Arial"/>
          <w:sz w:val="20"/>
          <w:lang w:val="ro-RO"/>
        </w:rPr>
        <w:t xml:space="preserve">În situaţia in care Operatorul este partea debitoare, plata facturilor va fi efectuată în termen de 12 zile de la data emiterii facturii(lor) aferenta(e) traficului naţional si/sau </w:t>
      </w:r>
      <w:r w:rsidRPr="0059532F">
        <w:rPr>
          <w:rFonts w:ascii="Arial" w:hAnsi="Arial" w:cs="Arial"/>
          <w:sz w:val="20"/>
          <w:lang w:val="ro-RO"/>
        </w:rPr>
        <w:lastRenderedPageBreak/>
        <w:t>internaţional, daca este cazul, si de la data emiterii facturilor aferente serviciilor asociate interconectarii.</w:t>
      </w:r>
    </w:p>
    <w:p w14:paraId="15F41C03" w14:textId="77777777" w:rsidR="00F07C25" w:rsidRPr="0059532F" w:rsidRDefault="00F07C25" w:rsidP="00F07C25">
      <w:pPr>
        <w:pStyle w:val="Para0-2"/>
        <w:ind w:left="1440" w:firstLine="0"/>
        <w:rPr>
          <w:rFonts w:ascii="Arial" w:hAnsi="Arial" w:cs="Arial"/>
          <w:sz w:val="20"/>
          <w:lang w:val="ro-RO"/>
        </w:rPr>
      </w:pPr>
    </w:p>
    <w:p w14:paraId="50E357F6" w14:textId="77777777" w:rsidR="00CB08BB" w:rsidRPr="0059532F" w:rsidRDefault="00CB08BB" w:rsidP="00D27514">
      <w:pPr>
        <w:pStyle w:val="Para0-2"/>
        <w:numPr>
          <w:ilvl w:val="2"/>
          <w:numId w:val="6"/>
        </w:numPr>
        <w:rPr>
          <w:rFonts w:ascii="Arial" w:hAnsi="Arial" w:cs="Arial"/>
          <w:sz w:val="20"/>
          <w:lang w:val="ro-RO"/>
        </w:rPr>
      </w:pPr>
      <w:r w:rsidRPr="0059532F">
        <w:rPr>
          <w:rFonts w:ascii="Arial" w:hAnsi="Arial" w:cs="Arial"/>
          <w:sz w:val="20"/>
          <w:lang w:val="ro-RO"/>
        </w:rPr>
        <w:t xml:space="preserve">În situaţia în care </w:t>
      </w:r>
      <w:r w:rsidR="00C752D9" w:rsidRPr="0059532F">
        <w:rPr>
          <w:rFonts w:ascii="Arial" w:hAnsi="Arial" w:cs="Arial"/>
          <w:sz w:val="20"/>
          <w:lang w:val="ro-RO"/>
        </w:rPr>
        <w:t>Telekom Romania Mobile</w:t>
      </w:r>
      <w:r w:rsidRPr="0059532F">
        <w:rPr>
          <w:rFonts w:ascii="Arial" w:hAnsi="Arial" w:cs="Arial"/>
          <w:sz w:val="20"/>
          <w:lang w:val="ro-RO"/>
        </w:rPr>
        <w:t xml:space="preserve"> este partea debitoare, plata se va efectua </w:t>
      </w:r>
      <w:r w:rsidR="0026550C" w:rsidRPr="0059532F">
        <w:rPr>
          <w:rFonts w:ascii="Arial" w:hAnsi="Arial" w:cs="Arial"/>
          <w:sz w:val="20"/>
          <w:lang w:val="ro-RO"/>
        </w:rPr>
        <w:t>in 12 zile de la data emiterii facturii</w:t>
      </w:r>
      <w:bookmarkEnd w:id="32"/>
      <w:r w:rsidR="008C5139" w:rsidRPr="0059532F">
        <w:rPr>
          <w:rFonts w:ascii="Arial" w:hAnsi="Arial" w:cs="Arial"/>
          <w:sz w:val="20"/>
          <w:lang w:val="ro-RO"/>
        </w:rPr>
        <w:t>.</w:t>
      </w:r>
    </w:p>
    <w:p w14:paraId="3CB24D09" w14:textId="77777777" w:rsidR="00E4446B" w:rsidRPr="0059532F" w:rsidRDefault="00E4446B" w:rsidP="00D27514">
      <w:pPr>
        <w:pStyle w:val="Para0-2"/>
        <w:ind w:left="720" w:firstLine="0"/>
        <w:rPr>
          <w:rFonts w:ascii="Arial" w:hAnsi="Arial" w:cs="Arial"/>
          <w:sz w:val="20"/>
          <w:lang w:val="ro-RO"/>
        </w:rPr>
      </w:pPr>
    </w:p>
    <w:p w14:paraId="1F4235DA" w14:textId="77777777" w:rsidR="00030CF0" w:rsidRPr="0059532F" w:rsidRDefault="00CC2E55" w:rsidP="00D27514">
      <w:pPr>
        <w:pStyle w:val="Para0-2"/>
        <w:numPr>
          <w:ilvl w:val="2"/>
          <w:numId w:val="6"/>
        </w:numPr>
        <w:rPr>
          <w:rFonts w:ascii="Arial" w:hAnsi="Arial" w:cs="Arial"/>
          <w:sz w:val="20"/>
          <w:lang w:val="ro-RO"/>
        </w:rPr>
      </w:pPr>
      <w:r w:rsidRPr="0059532F">
        <w:rPr>
          <w:rFonts w:ascii="Arial" w:hAnsi="Arial" w:cs="Arial"/>
          <w:sz w:val="20"/>
          <w:lang w:val="ro-RO"/>
        </w:rPr>
        <w:t xml:space="preserve">Data plăţii va fi considerată data la care suma </w:t>
      </w:r>
      <w:r w:rsidR="004554CA" w:rsidRPr="0059532F">
        <w:rPr>
          <w:rFonts w:ascii="Arial" w:hAnsi="Arial" w:cs="Arial"/>
          <w:sz w:val="20"/>
          <w:lang w:val="ro-RO"/>
        </w:rPr>
        <w:t>reprezentand contravaloarea tarifelor datorate crediteaza</w:t>
      </w:r>
      <w:r w:rsidRPr="0059532F">
        <w:rPr>
          <w:rFonts w:ascii="Arial" w:hAnsi="Arial" w:cs="Arial"/>
          <w:sz w:val="20"/>
          <w:lang w:val="ro-RO"/>
        </w:rPr>
        <w:t xml:space="preserve"> contul Parţii îndreptăţită să primească această sumă</w:t>
      </w:r>
      <w:r w:rsidR="00030CF0" w:rsidRPr="0059532F">
        <w:rPr>
          <w:rFonts w:ascii="Arial" w:hAnsi="Arial" w:cs="Arial"/>
          <w:sz w:val="20"/>
          <w:lang w:val="ro-RO"/>
        </w:rPr>
        <w:t>.</w:t>
      </w:r>
    </w:p>
    <w:p w14:paraId="4A18AF08" w14:textId="77777777" w:rsidR="003A2E2A" w:rsidRPr="0059532F" w:rsidRDefault="00CC2E55" w:rsidP="00D27514">
      <w:pPr>
        <w:jc w:val="both"/>
        <w:rPr>
          <w:rFonts w:ascii="Arial" w:hAnsi="Arial" w:cs="Arial"/>
          <w:lang w:val="ro-RO"/>
        </w:rPr>
      </w:pPr>
      <w:r w:rsidRPr="0059532F">
        <w:rPr>
          <w:rFonts w:ascii="Arial" w:hAnsi="Arial" w:cs="Arial"/>
          <w:lang w:val="ro-RO"/>
        </w:rPr>
        <w:t xml:space="preserve"> </w:t>
      </w:r>
    </w:p>
    <w:p w14:paraId="2FFFA0A5" w14:textId="373AF0F9" w:rsidR="003A2E2A" w:rsidRPr="0059532F" w:rsidRDefault="00FE6DB4" w:rsidP="00D27514">
      <w:pPr>
        <w:pStyle w:val="Para0-2"/>
        <w:numPr>
          <w:ilvl w:val="2"/>
          <w:numId w:val="6"/>
        </w:numPr>
        <w:rPr>
          <w:rFonts w:ascii="Arial" w:hAnsi="Arial" w:cs="Arial"/>
          <w:sz w:val="20"/>
          <w:lang w:val="ro-RO"/>
        </w:rPr>
      </w:pPr>
      <w:r w:rsidRPr="0059532F">
        <w:rPr>
          <w:rFonts w:ascii="Arial" w:hAnsi="Arial" w:cs="Arial"/>
          <w:sz w:val="20"/>
          <w:lang w:val="ro-RO"/>
        </w:rPr>
        <w:t>Părţile</w:t>
      </w:r>
      <w:r w:rsidR="003A2E2A" w:rsidRPr="0059532F">
        <w:rPr>
          <w:rFonts w:ascii="Arial" w:hAnsi="Arial" w:cs="Arial"/>
          <w:sz w:val="20"/>
          <w:lang w:val="ro-RO"/>
        </w:rPr>
        <w:t xml:space="preserve"> vor </w:t>
      </w:r>
      <w:r w:rsidR="00FD70C4" w:rsidRPr="0059532F">
        <w:rPr>
          <w:rFonts w:ascii="Arial" w:hAnsi="Arial" w:cs="Arial"/>
          <w:sz w:val="20"/>
          <w:lang w:val="ro-RO"/>
        </w:rPr>
        <w:t xml:space="preserve">putea </w:t>
      </w:r>
      <w:ins w:id="33" w:author="Truta1 Mihaela" w:date="2022-10-26T10:33:00Z">
        <w:r w:rsidR="00757F19" w:rsidRPr="0059532F">
          <w:rPr>
            <w:rFonts w:ascii="Arial" w:hAnsi="Arial" w:cs="Arial"/>
            <w:sz w:val="20"/>
            <w:lang w:val="ro-RO"/>
          </w:rPr>
          <w:t>efectua plati reciproce</w:t>
        </w:r>
      </w:ins>
      <w:ins w:id="34" w:author="Truta1 Mihaela" w:date="2022-12-22T14:13:00Z">
        <w:r w:rsidR="002B3F13">
          <w:rPr>
            <w:rFonts w:ascii="Arial" w:hAnsi="Arial" w:cs="Arial"/>
            <w:sz w:val="20"/>
            <w:lang w:val="ro-RO"/>
          </w:rPr>
          <w:t xml:space="preserve"> </w:t>
        </w:r>
      </w:ins>
      <w:del w:id="35" w:author="Truta1 Mihaela" w:date="2022-10-26T10:33:00Z">
        <w:r w:rsidR="003A2E2A" w:rsidRPr="0059532F" w:rsidDel="00757F19">
          <w:rPr>
            <w:rFonts w:ascii="Arial" w:hAnsi="Arial" w:cs="Arial"/>
            <w:sz w:val="20"/>
            <w:lang w:val="ro-RO"/>
          </w:rPr>
          <w:delText>compensa</w:delText>
        </w:r>
      </w:del>
      <w:r w:rsidR="003A2E2A" w:rsidRPr="0059532F">
        <w:rPr>
          <w:rFonts w:ascii="Arial" w:hAnsi="Arial" w:cs="Arial"/>
          <w:sz w:val="20"/>
          <w:lang w:val="ro-RO"/>
        </w:rPr>
        <w:t xml:space="preserve"> </w:t>
      </w:r>
      <w:ins w:id="36" w:author="Truta1 Mihaela" w:date="2022-10-26T10:33:00Z">
        <w:r w:rsidR="00757F19" w:rsidRPr="0059532F">
          <w:rPr>
            <w:rFonts w:ascii="Arial" w:hAnsi="Arial" w:cs="Arial"/>
            <w:sz w:val="20"/>
            <w:lang w:val="ro-RO"/>
          </w:rPr>
          <w:t xml:space="preserve">ale </w:t>
        </w:r>
      </w:ins>
      <w:r w:rsidR="003A2E2A" w:rsidRPr="0059532F">
        <w:rPr>
          <w:rFonts w:ascii="Arial" w:hAnsi="Arial" w:cs="Arial"/>
          <w:sz w:val="20"/>
          <w:lang w:val="ro-RO"/>
        </w:rPr>
        <w:t>facturil</w:t>
      </w:r>
      <w:ins w:id="37" w:author="Truta1 Mihaela" w:date="2022-12-22T14:14:00Z">
        <w:r w:rsidR="002B3F13">
          <w:rPr>
            <w:rFonts w:ascii="Arial" w:hAnsi="Arial" w:cs="Arial"/>
            <w:sz w:val="20"/>
            <w:lang w:val="ro-RO"/>
          </w:rPr>
          <w:t>or</w:t>
        </w:r>
      </w:ins>
      <w:del w:id="38" w:author="Truta1 Mihaela" w:date="2022-12-22T14:14:00Z">
        <w:r w:rsidR="003A2E2A" w:rsidRPr="0059532F" w:rsidDel="002B3F13">
          <w:rPr>
            <w:rFonts w:ascii="Arial" w:hAnsi="Arial" w:cs="Arial"/>
            <w:sz w:val="20"/>
            <w:lang w:val="ro-RO"/>
          </w:rPr>
          <w:delText>e</w:delText>
        </w:r>
      </w:del>
      <w:r w:rsidR="003A2E2A" w:rsidRPr="0059532F">
        <w:rPr>
          <w:rFonts w:ascii="Arial" w:hAnsi="Arial" w:cs="Arial"/>
          <w:sz w:val="20"/>
          <w:lang w:val="ro-RO"/>
        </w:rPr>
        <w:t xml:space="preserve"> </w:t>
      </w:r>
      <w:ins w:id="39" w:author="Truta1 Mihaela" w:date="2022-10-26T10:33:00Z">
        <w:r w:rsidR="00975163">
          <w:rPr>
            <w:rFonts w:ascii="Arial" w:hAnsi="Arial" w:cs="Arial"/>
            <w:sz w:val="20"/>
            <w:lang w:val="ro-RO"/>
          </w:rPr>
          <w:t>em</w:t>
        </w:r>
        <w:r w:rsidR="00757F19" w:rsidRPr="0059532F">
          <w:rPr>
            <w:rFonts w:ascii="Arial" w:hAnsi="Arial" w:cs="Arial"/>
            <w:sz w:val="20"/>
            <w:lang w:val="ro-RO"/>
          </w:rPr>
          <w:t>ise de Parti</w:t>
        </w:r>
      </w:ins>
      <w:ins w:id="40" w:author="Truta1 Mihaela" w:date="2022-12-22T14:14:00Z">
        <w:r w:rsidR="002B3F13">
          <w:rPr>
            <w:rFonts w:ascii="Arial" w:hAnsi="Arial" w:cs="Arial"/>
            <w:sz w:val="20"/>
            <w:lang w:val="ro-RO"/>
          </w:rPr>
          <w:t>,</w:t>
        </w:r>
      </w:ins>
      <w:ins w:id="41" w:author="Truta1 Mihaela" w:date="2022-10-26T10:33:00Z">
        <w:r w:rsidR="00757F19" w:rsidRPr="0059532F">
          <w:rPr>
            <w:rFonts w:ascii="Arial" w:hAnsi="Arial" w:cs="Arial"/>
            <w:sz w:val="20"/>
            <w:lang w:val="ro-RO"/>
          </w:rPr>
          <w:t xml:space="preserve"> </w:t>
        </w:r>
      </w:ins>
      <w:r w:rsidR="00A15343" w:rsidRPr="0059532F">
        <w:rPr>
          <w:rFonts w:ascii="Arial" w:hAnsi="Arial" w:cs="Arial"/>
          <w:sz w:val="20"/>
          <w:lang w:val="ro-RO"/>
        </w:rPr>
        <w:t>î</w:t>
      </w:r>
      <w:r w:rsidR="003A2E2A" w:rsidRPr="0059532F">
        <w:rPr>
          <w:rFonts w:ascii="Arial" w:hAnsi="Arial" w:cs="Arial"/>
          <w:sz w:val="20"/>
          <w:lang w:val="ro-RO"/>
        </w:rPr>
        <w:t xml:space="preserve">n conformitate cu prevederile legale </w:t>
      </w:r>
      <w:r w:rsidR="00A15343" w:rsidRPr="0059532F">
        <w:rPr>
          <w:rFonts w:ascii="Arial" w:hAnsi="Arial" w:cs="Arial"/>
          <w:sz w:val="20"/>
          <w:lang w:val="ro-RO"/>
        </w:rPr>
        <w:t>î</w:t>
      </w:r>
      <w:r w:rsidR="003A2E2A" w:rsidRPr="0059532F">
        <w:rPr>
          <w:rFonts w:ascii="Arial" w:hAnsi="Arial" w:cs="Arial"/>
          <w:sz w:val="20"/>
          <w:lang w:val="ro-RO"/>
        </w:rPr>
        <w:t xml:space="preserve">n vigoare. </w:t>
      </w:r>
    </w:p>
    <w:p w14:paraId="7CC2B281" w14:textId="77777777" w:rsidR="003A2E2A" w:rsidRPr="0059532F" w:rsidRDefault="003A2E2A" w:rsidP="00D27514">
      <w:pPr>
        <w:jc w:val="both"/>
        <w:rPr>
          <w:rFonts w:ascii="Arial" w:hAnsi="Arial" w:cs="Arial"/>
          <w:lang w:val="ro-RO"/>
        </w:rPr>
      </w:pPr>
    </w:p>
    <w:p w14:paraId="5446F387" w14:textId="2D70BF77" w:rsidR="003A2E2A" w:rsidRPr="0059532F" w:rsidRDefault="00A15343" w:rsidP="00D27514">
      <w:pPr>
        <w:pStyle w:val="Para0-2"/>
        <w:numPr>
          <w:ilvl w:val="2"/>
          <w:numId w:val="6"/>
        </w:numPr>
        <w:rPr>
          <w:rFonts w:ascii="Arial" w:hAnsi="Arial" w:cs="Arial"/>
          <w:sz w:val="20"/>
          <w:lang w:val="ro-RO"/>
        </w:rPr>
      </w:pPr>
      <w:r w:rsidRPr="0059532F">
        <w:rPr>
          <w:rFonts w:ascii="Arial" w:hAnsi="Arial" w:cs="Arial"/>
          <w:sz w:val="20"/>
          <w:lang w:val="ro-RO"/>
        </w:rPr>
        <w:t>Î</w:t>
      </w:r>
      <w:r w:rsidR="003A2E2A" w:rsidRPr="0059532F">
        <w:rPr>
          <w:rFonts w:ascii="Arial" w:hAnsi="Arial" w:cs="Arial"/>
          <w:sz w:val="20"/>
          <w:lang w:val="ro-RO"/>
        </w:rPr>
        <w:t>n cazul unei</w:t>
      </w:r>
      <w:r w:rsidR="00D71B5C" w:rsidRPr="0059532F">
        <w:rPr>
          <w:rFonts w:ascii="Arial" w:hAnsi="Arial" w:cs="Arial"/>
          <w:sz w:val="20"/>
          <w:lang w:val="ro-RO"/>
        </w:rPr>
        <w:t xml:space="preserve"> </w:t>
      </w:r>
      <w:r w:rsidR="008E5F29" w:rsidRPr="0059532F">
        <w:rPr>
          <w:rFonts w:ascii="Arial" w:hAnsi="Arial" w:cs="Arial"/>
          <w:sz w:val="20"/>
          <w:lang w:val="ro-RO"/>
        </w:rPr>
        <w:t xml:space="preserve">sume </w:t>
      </w:r>
      <w:r w:rsidR="003A2E2A" w:rsidRPr="0059532F">
        <w:rPr>
          <w:rFonts w:ascii="Arial" w:hAnsi="Arial" w:cs="Arial"/>
          <w:sz w:val="20"/>
          <w:lang w:val="ro-RO"/>
        </w:rPr>
        <w:t>disput</w:t>
      </w:r>
      <w:r w:rsidR="008E5F29" w:rsidRPr="0059532F">
        <w:rPr>
          <w:rFonts w:ascii="Arial" w:hAnsi="Arial" w:cs="Arial"/>
          <w:sz w:val="20"/>
          <w:lang w:val="ro-RO"/>
        </w:rPr>
        <w:t>ate</w:t>
      </w:r>
      <w:r w:rsidR="003A2E2A" w:rsidRPr="0059532F">
        <w:rPr>
          <w:rFonts w:ascii="Arial" w:hAnsi="Arial" w:cs="Arial"/>
          <w:sz w:val="20"/>
          <w:lang w:val="ro-RO"/>
        </w:rPr>
        <w:t xml:space="preserve">, calculate conform art. </w:t>
      </w:r>
      <w:r w:rsidR="005419EF" w:rsidRPr="0059532F">
        <w:rPr>
          <w:rFonts w:ascii="Arial" w:hAnsi="Arial" w:cs="Arial"/>
          <w:sz w:val="20"/>
          <w:lang w:val="ro-RO"/>
        </w:rPr>
        <w:t>12.5.2</w:t>
      </w:r>
      <w:r w:rsidR="003A2E2A" w:rsidRPr="0059532F">
        <w:rPr>
          <w:rFonts w:ascii="Arial" w:hAnsi="Arial" w:cs="Arial"/>
          <w:sz w:val="20"/>
          <w:lang w:val="ro-RO"/>
        </w:rPr>
        <w:t xml:space="preserve">, </w:t>
      </w:r>
      <w:r w:rsidRPr="0059532F">
        <w:rPr>
          <w:rFonts w:ascii="Arial" w:hAnsi="Arial" w:cs="Arial"/>
          <w:sz w:val="20"/>
          <w:lang w:val="ro-RO"/>
        </w:rPr>
        <w:t>î</w:t>
      </w:r>
      <w:r w:rsidR="003A2E2A" w:rsidRPr="0059532F">
        <w:rPr>
          <w:rFonts w:ascii="Arial" w:hAnsi="Arial" w:cs="Arial"/>
          <w:sz w:val="20"/>
          <w:lang w:val="ro-RO"/>
        </w:rPr>
        <w:t>n ceea ce prive</w:t>
      </w:r>
      <w:r w:rsidRPr="0059532F">
        <w:rPr>
          <w:rFonts w:ascii="Arial" w:hAnsi="Arial" w:cs="Arial"/>
          <w:sz w:val="20"/>
          <w:lang w:val="ro-RO"/>
        </w:rPr>
        <w:t>ş</w:t>
      </w:r>
      <w:r w:rsidR="003A2E2A" w:rsidRPr="0059532F">
        <w:rPr>
          <w:rFonts w:ascii="Arial" w:hAnsi="Arial" w:cs="Arial"/>
          <w:sz w:val="20"/>
          <w:lang w:val="ro-RO"/>
        </w:rPr>
        <w:t>te facturi</w:t>
      </w:r>
      <w:r w:rsidR="0026550C" w:rsidRPr="0059532F">
        <w:rPr>
          <w:rFonts w:ascii="Arial" w:hAnsi="Arial" w:cs="Arial"/>
          <w:sz w:val="20"/>
          <w:lang w:val="ro-RO"/>
        </w:rPr>
        <w:t>le emise de una sau de ambele Parti</w:t>
      </w:r>
      <w:r w:rsidR="003A2E2A" w:rsidRPr="0059532F">
        <w:rPr>
          <w:rFonts w:ascii="Arial" w:hAnsi="Arial" w:cs="Arial"/>
          <w:sz w:val="20"/>
          <w:lang w:val="ro-RO"/>
        </w:rPr>
        <w:t xml:space="preserve">, Partea debitoare </w:t>
      </w:r>
      <w:del w:id="42" w:author="Truta1 Mihaela" w:date="2022-10-26T10:34:00Z">
        <w:r w:rsidR="003A2E2A" w:rsidRPr="0059532F" w:rsidDel="00661206">
          <w:rPr>
            <w:rFonts w:ascii="Arial" w:hAnsi="Arial" w:cs="Arial"/>
            <w:sz w:val="20"/>
            <w:lang w:val="ro-RO"/>
          </w:rPr>
          <w:delText>(</w:delText>
        </w:r>
        <w:r w:rsidR="00F1078A" w:rsidRPr="0059532F" w:rsidDel="00661206">
          <w:rPr>
            <w:rFonts w:ascii="Arial" w:hAnsi="Arial" w:cs="Arial"/>
            <w:sz w:val="20"/>
            <w:lang w:val="ro-RO"/>
          </w:rPr>
          <w:delText xml:space="preserve">în cazul compensării, </w:delText>
        </w:r>
        <w:r w:rsidR="003A2E2A" w:rsidRPr="0059532F" w:rsidDel="00661206">
          <w:rPr>
            <w:rFonts w:ascii="Arial" w:hAnsi="Arial" w:cs="Arial"/>
            <w:sz w:val="20"/>
            <w:lang w:val="ro-RO"/>
          </w:rPr>
          <w:delText>Partea care ar trebui s</w:delText>
        </w:r>
        <w:r w:rsidRPr="0059532F" w:rsidDel="00661206">
          <w:rPr>
            <w:rFonts w:ascii="Arial" w:hAnsi="Arial" w:cs="Arial"/>
            <w:sz w:val="20"/>
            <w:lang w:val="ro-RO"/>
          </w:rPr>
          <w:delText>ă</w:delText>
        </w:r>
        <w:r w:rsidR="003A2E2A" w:rsidRPr="0059532F" w:rsidDel="00661206">
          <w:rPr>
            <w:rFonts w:ascii="Arial" w:hAnsi="Arial" w:cs="Arial"/>
            <w:sz w:val="20"/>
            <w:lang w:val="ro-RO"/>
          </w:rPr>
          <w:delText xml:space="preserve"> pl</w:delText>
        </w:r>
        <w:r w:rsidRPr="0059532F" w:rsidDel="00661206">
          <w:rPr>
            <w:rFonts w:ascii="Arial" w:hAnsi="Arial" w:cs="Arial"/>
            <w:sz w:val="20"/>
            <w:lang w:val="ro-RO"/>
          </w:rPr>
          <w:delText>ă</w:delText>
        </w:r>
        <w:r w:rsidR="003A2E2A" w:rsidRPr="0059532F" w:rsidDel="00661206">
          <w:rPr>
            <w:rFonts w:ascii="Arial" w:hAnsi="Arial" w:cs="Arial"/>
            <w:sz w:val="20"/>
            <w:lang w:val="ro-RO"/>
          </w:rPr>
          <w:delText>teasc</w:delText>
        </w:r>
        <w:r w:rsidRPr="0059532F" w:rsidDel="00661206">
          <w:rPr>
            <w:rFonts w:ascii="Arial" w:hAnsi="Arial" w:cs="Arial"/>
            <w:sz w:val="20"/>
            <w:lang w:val="ro-RO"/>
          </w:rPr>
          <w:delText>ă</w:delText>
        </w:r>
        <w:r w:rsidR="003A2E2A" w:rsidRPr="0059532F" w:rsidDel="00661206">
          <w:rPr>
            <w:rFonts w:ascii="Arial" w:hAnsi="Arial" w:cs="Arial"/>
            <w:sz w:val="20"/>
            <w:lang w:val="ro-RO"/>
          </w:rPr>
          <w:delText xml:space="preserve"> </w:delText>
        </w:r>
        <w:r w:rsidRPr="0059532F" w:rsidDel="00661206">
          <w:rPr>
            <w:rFonts w:ascii="Arial" w:hAnsi="Arial" w:cs="Arial"/>
            <w:sz w:val="20"/>
            <w:lang w:val="ro-RO"/>
          </w:rPr>
          <w:delText>î</w:delText>
        </w:r>
        <w:r w:rsidR="003A2E2A" w:rsidRPr="0059532F" w:rsidDel="00661206">
          <w:rPr>
            <w:rFonts w:ascii="Arial" w:hAnsi="Arial" w:cs="Arial"/>
            <w:sz w:val="20"/>
            <w:lang w:val="ro-RO"/>
          </w:rPr>
          <w:delText>n urma compens</w:delText>
        </w:r>
        <w:r w:rsidRPr="0059532F" w:rsidDel="00661206">
          <w:rPr>
            <w:rFonts w:ascii="Arial" w:hAnsi="Arial" w:cs="Arial"/>
            <w:sz w:val="20"/>
            <w:lang w:val="ro-RO"/>
          </w:rPr>
          <w:delText>ă</w:delText>
        </w:r>
        <w:r w:rsidR="003A2E2A" w:rsidRPr="0059532F" w:rsidDel="00661206">
          <w:rPr>
            <w:rFonts w:ascii="Arial" w:hAnsi="Arial" w:cs="Arial"/>
            <w:sz w:val="20"/>
            <w:lang w:val="ro-RO"/>
          </w:rPr>
          <w:delText xml:space="preserve">rilor facturilor) </w:delText>
        </w:r>
      </w:del>
      <w:r w:rsidR="003A2E2A" w:rsidRPr="0059532F">
        <w:rPr>
          <w:rFonts w:ascii="Arial" w:hAnsi="Arial" w:cs="Arial"/>
          <w:sz w:val="20"/>
          <w:lang w:val="ro-RO"/>
        </w:rPr>
        <w:t>va pl</w:t>
      </w:r>
      <w:r w:rsidRPr="0059532F">
        <w:rPr>
          <w:rFonts w:ascii="Arial" w:hAnsi="Arial" w:cs="Arial"/>
          <w:sz w:val="20"/>
          <w:lang w:val="ro-RO"/>
        </w:rPr>
        <w:t>ă</w:t>
      </w:r>
      <w:r w:rsidR="003A2E2A" w:rsidRPr="0059532F">
        <w:rPr>
          <w:rFonts w:ascii="Arial" w:hAnsi="Arial" w:cs="Arial"/>
          <w:sz w:val="20"/>
          <w:lang w:val="ro-RO"/>
        </w:rPr>
        <w:t xml:space="preserve">ti integral suma </w:t>
      </w:r>
      <w:r w:rsidR="00F1078A" w:rsidRPr="0059532F">
        <w:rPr>
          <w:rFonts w:ascii="Arial" w:hAnsi="Arial" w:cs="Arial"/>
          <w:sz w:val="20"/>
          <w:lang w:val="ro-RO"/>
        </w:rPr>
        <w:t>înscrisă în factură</w:t>
      </w:r>
      <w:del w:id="43" w:author="Truta1 Mihaela" w:date="2022-10-26T10:34:00Z">
        <w:r w:rsidR="00F1078A" w:rsidRPr="0059532F" w:rsidDel="00661206">
          <w:rPr>
            <w:rFonts w:ascii="Arial" w:hAnsi="Arial" w:cs="Arial"/>
            <w:sz w:val="20"/>
            <w:lang w:val="ro-RO"/>
          </w:rPr>
          <w:delText xml:space="preserve"> sau </w:delText>
        </w:r>
        <w:r w:rsidR="003A2E2A" w:rsidRPr="0059532F" w:rsidDel="00661206">
          <w:rPr>
            <w:rFonts w:ascii="Arial" w:hAnsi="Arial" w:cs="Arial"/>
            <w:sz w:val="20"/>
            <w:lang w:val="ro-RO"/>
          </w:rPr>
          <w:delText>rezultat</w:delText>
        </w:r>
        <w:r w:rsidRPr="0059532F" w:rsidDel="00661206">
          <w:rPr>
            <w:rFonts w:ascii="Arial" w:hAnsi="Arial" w:cs="Arial"/>
            <w:sz w:val="20"/>
            <w:lang w:val="ro-RO"/>
          </w:rPr>
          <w:delText>ă</w:delText>
        </w:r>
        <w:r w:rsidR="003A2E2A" w:rsidRPr="0059532F" w:rsidDel="00661206">
          <w:rPr>
            <w:rFonts w:ascii="Arial" w:hAnsi="Arial" w:cs="Arial"/>
            <w:sz w:val="20"/>
            <w:lang w:val="ro-RO"/>
          </w:rPr>
          <w:delText>/care ar rezulta din compensarea facturilor</w:delText>
        </w:r>
      </w:del>
      <w:r w:rsidR="003A2E2A" w:rsidRPr="0059532F">
        <w:rPr>
          <w:rFonts w:ascii="Arial" w:hAnsi="Arial" w:cs="Arial"/>
          <w:sz w:val="20"/>
          <w:lang w:val="ro-RO"/>
        </w:rPr>
        <w:t>, urm</w:t>
      </w:r>
      <w:r w:rsidRPr="0059532F">
        <w:rPr>
          <w:rFonts w:ascii="Arial" w:hAnsi="Arial" w:cs="Arial"/>
          <w:sz w:val="20"/>
          <w:lang w:val="ro-RO"/>
        </w:rPr>
        <w:t>â</w:t>
      </w:r>
      <w:r w:rsidR="003A2E2A" w:rsidRPr="0059532F">
        <w:rPr>
          <w:rFonts w:ascii="Arial" w:hAnsi="Arial" w:cs="Arial"/>
          <w:sz w:val="20"/>
          <w:lang w:val="ro-RO"/>
        </w:rPr>
        <w:t xml:space="preserve">nd ca sumele aflate </w:t>
      </w:r>
      <w:r w:rsidRPr="0059532F">
        <w:rPr>
          <w:rFonts w:ascii="Arial" w:hAnsi="Arial" w:cs="Arial"/>
          <w:sz w:val="20"/>
          <w:lang w:val="ro-RO"/>
        </w:rPr>
        <w:t>î</w:t>
      </w:r>
      <w:r w:rsidR="003A2E2A" w:rsidRPr="0059532F">
        <w:rPr>
          <w:rFonts w:ascii="Arial" w:hAnsi="Arial" w:cs="Arial"/>
          <w:sz w:val="20"/>
          <w:lang w:val="ro-RO"/>
        </w:rPr>
        <w:t>n disput</w:t>
      </w:r>
      <w:r w:rsidRPr="0059532F">
        <w:rPr>
          <w:rFonts w:ascii="Arial" w:hAnsi="Arial" w:cs="Arial"/>
          <w:sz w:val="20"/>
          <w:lang w:val="ro-RO"/>
        </w:rPr>
        <w:t>ă</w:t>
      </w:r>
      <w:r w:rsidR="003A2E2A" w:rsidRPr="0059532F">
        <w:rPr>
          <w:rFonts w:ascii="Arial" w:hAnsi="Arial" w:cs="Arial"/>
          <w:sz w:val="20"/>
          <w:lang w:val="ro-RO"/>
        </w:rPr>
        <w:t xml:space="preserve"> s</w:t>
      </w:r>
      <w:r w:rsidRPr="0059532F">
        <w:rPr>
          <w:rFonts w:ascii="Arial" w:hAnsi="Arial" w:cs="Arial"/>
          <w:sz w:val="20"/>
          <w:lang w:val="ro-RO"/>
        </w:rPr>
        <w:t>ă</w:t>
      </w:r>
      <w:r w:rsidR="003A2E2A" w:rsidRPr="0059532F">
        <w:rPr>
          <w:rFonts w:ascii="Arial" w:hAnsi="Arial" w:cs="Arial"/>
          <w:sz w:val="20"/>
          <w:lang w:val="ro-RO"/>
        </w:rPr>
        <w:t xml:space="preserve"> fie clarificate ulterior. Declan</w:t>
      </w:r>
      <w:r w:rsidRPr="0059532F">
        <w:rPr>
          <w:rFonts w:ascii="Arial" w:hAnsi="Arial" w:cs="Arial"/>
          <w:sz w:val="20"/>
          <w:lang w:val="ro-RO"/>
        </w:rPr>
        <w:t>ş</w:t>
      </w:r>
      <w:r w:rsidR="003A2E2A" w:rsidRPr="0059532F">
        <w:rPr>
          <w:rFonts w:ascii="Arial" w:hAnsi="Arial" w:cs="Arial"/>
          <w:sz w:val="20"/>
          <w:lang w:val="ro-RO"/>
        </w:rPr>
        <w:t>area unei dispute nu absolv</w:t>
      </w:r>
      <w:r w:rsidRPr="0059532F">
        <w:rPr>
          <w:rFonts w:ascii="Arial" w:hAnsi="Arial" w:cs="Arial"/>
          <w:sz w:val="20"/>
          <w:lang w:val="ro-RO"/>
        </w:rPr>
        <w:t>ă</w:t>
      </w:r>
      <w:r w:rsidR="003A2E2A" w:rsidRPr="0059532F">
        <w:rPr>
          <w:rFonts w:ascii="Arial" w:hAnsi="Arial" w:cs="Arial"/>
          <w:sz w:val="20"/>
          <w:lang w:val="ro-RO"/>
        </w:rPr>
        <w:t xml:space="preserve"> niciuna din </w:t>
      </w:r>
      <w:r w:rsidR="00004106" w:rsidRPr="0059532F">
        <w:rPr>
          <w:rFonts w:ascii="Arial" w:hAnsi="Arial" w:cs="Arial"/>
          <w:sz w:val="20"/>
          <w:lang w:val="ro-RO"/>
        </w:rPr>
        <w:t>Părţi</w:t>
      </w:r>
      <w:r w:rsidR="003A2E2A" w:rsidRPr="0059532F">
        <w:rPr>
          <w:rFonts w:ascii="Arial" w:hAnsi="Arial" w:cs="Arial"/>
          <w:sz w:val="20"/>
          <w:lang w:val="ro-RO"/>
        </w:rPr>
        <w:t xml:space="preserve"> de la plata integral</w:t>
      </w:r>
      <w:r w:rsidRPr="0059532F">
        <w:rPr>
          <w:rFonts w:ascii="Arial" w:hAnsi="Arial" w:cs="Arial"/>
          <w:sz w:val="20"/>
          <w:lang w:val="ro-RO"/>
        </w:rPr>
        <w:t>ă</w:t>
      </w:r>
      <w:r w:rsidR="003A2E2A" w:rsidRPr="0059532F">
        <w:rPr>
          <w:rFonts w:ascii="Arial" w:hAnsi="Arial" w:cs="Arial"/>
          <w:sz w:val="20"/>
          <w:lang w:val="ro-RO"/>
        </w:rPr>
        <w:t xml:space="preserve"> a sumelor rezultate din compensarea facturilor, </w:t>
      </w:r>
      <w:r w:rsidRPr="0059532F">
        <w:rPr>
          <w:rFonts w:ascii="Arial" w:hAnsi="Arial" w:cs="Arial"/>
          <w:sz w:val="20"/>
          <w:lang w:val="ro-RO"/>
        </w:rPr>
        <w:t>î</w:t>
      </w:r>
      <w:r w:rsidR="003A2E2A" w:rsidRPr="0059532F">
        <w:rPr>
          <w:rFonts w:ascii="Arial" w:hAnsi="Arial" w:cs="Arial"/>
          <w:sz w:val="20"/>
          <w:lang w:val="ro-RO"/>
        </w:rPr>
        <w:t>n termenul de plat</w:t>
      </w:r>
      <w:r w:rsidRPr="0059532F">
        <w:rPr>
          <w:rFonts w:ascii="Arial" w:hAnsi="Arial" w:cs="Arial"/>
          <w:sz w:val="20"/>
          <w:lang w:val="ro-RO"/>
        </w:rPr>
        <w:t>ă</w:t>
      </w:r>
      <w:r w:rsidR="003A2E2A" w:rsidRPr="0059532F">
        <w:rPr>
          <w:rFonts w:ascii="Arial" w:hAnsi="Arial" w:cs="Arial"/>
          <w:sz w:val="20"/>
          <w:lang w:val="ro-RO"/>
        </w:rPr>
        <w:t xml:space="preserve"> prev</w:t>
      </w:r>
      <w:r w:rsidRPr="0059532F">
        <w:rPr>
          <w:rFonts w:ascii="Arial" w:hAnsi="Arial" w:cs="Arial"/>
          <w:sz w:val="20"/>
          <w:lang w:val="ro-RO"/>
        </w:rPr>
        <w:t>ă</w:t>
      </w:r>
      <w:r w:rsidR="003A2E2A" w:rsidRPr="0059532F">
        <w:rPr>
          <w:rFonts w:ascii="Arial" w:hAnsi="Arial" w:cs="Arial"/>
          <w:sz w:val="20"/>
          <w:lang w:val="ro-RO"/>
        </w:rPr>
        <w:t xml:space="preserve">zut </w:t>
      </w:r>
      <w:r w:rsidRPr="0059532F">
        <w:rPr>
          <w:rFonts w:ascii="Arial" w:hAnsi="Arial" w:cs="Arial"/>
          <w:sz w:val="20"/>
          <w:lang w:val="ro-RO"/>
        </w:rPr>
        <w:t>î</w:t>
      </w:r>
      <w:r w:rsidR="003A2E2A" w:rsidRPr="0059532F">
        <w:rPr>
          <w:rFonts w:ascii="Arial" w:hAnsi="Arial" w:cs="Arial"/>
          <w:sz w:val="20"/>
          <w:lang w:val="ro-RO"/>
        </w:rPr>
        <w:t>n Acord</w:t>
      </w:r>
      <w:r w:rsidR="00FD70C4" w:rsidRPr="0059532F">
        <w:rPr>
          <w:rFonts w:ascii="Arial" w:hAnsi="Arial" w:cs="Arial"/>
          <w:sz w:val="20"/>
          <w:lang w:val="ro-RO"/>
        </w:rPr>
        <w:t>.</w:t>
      </w:r>
    </w:p>
    <w:p w14:paraId="40F954D7" w14:textId="77777777" w:rsidR="003A2E2A" w:rsidRPr="0059532F" w:rsidRDefault="003A2E2A" w:rsidP="00D27514">
      <w:pPr>
        <w:jc w:val="both"/>
        <w:rPr>
          <w:rFonts w:ascii="Arial" w:hAnsi="Arial" w:cs="Arial"/>
          <w:lang w:val="ro-RO"/>
        </w:rPr>
      </w:pPr>
    </w:p>
    <w:p w14:paraId="38388AEE" w14:textId="77777777" w:rsidR="003A2E2A" w:rsidRPr="0059532F" w:rsidRDefault="003A2E2A" w:rsidP="00D27514">
      <w:pPr>
        <w:pStyle w:val="Para0-2"/>
        <w:numPr>
          <w:ilvl w:val="2"/>
          <w:numId w:val="6"/>
        </w:numPr>
        <w:rPr>
          <w:rFonts w:ascii="Arial" w:hAnsi="Arial" w:cs="Arial"/>
          <w:sz w:val="20"/>
          <w:lang w:val="ro-RO"/>
        </w:rPr>
      </w:pPr>
      <w:r w:rsidRPr="0059532F">
        <w:rPr>
          <w:rFonts w:ascii="Arial" w:hAnsi="Arial" w:cs="Arial"/>
          <w:sz w:val="20"/>
          <w:lang w:val="ro-RO"/>
        </w:rPr>
        <w:t>Toate pl</w:t>
      </w:r>
      <w:r w:rsidR="00A15343" w:rsidRPr="0059532F">
        <w:rPr>
          <w:rFonts w:ascii="Arial" w:hAnsi="Arial" w:cs="Arial"/>
          <w:sz w:val="20"/>
          <w:lang w:val="ro-RO"/>
        </w:rPr>
        <w:t>ăţ</w:t>
      </w:r>
      <w:r w:rsidRPr="0059532F">
        <w:rPr>
          <w:rFonts w:ascii="Arial" w:hAnsi="Arial" w:cs="Arial"/>
          <w:sz w:val="20"/>
          <w:lang w:val="ro-RO"/>
        </w:rPr>
        <w:t xml:space="preserve">ile </w:t>
      </w:r>
      <w:r w:rsidR="00A15343" w:rsidRPr="0059532F">
        <w:rPr>
          <w:rFonts w:ascii="Arial" w:hAnsi="Arial" w:cs="Arial"/>
          <w:sz w:val="20"/>
          <w:lang w:val="ro-RO"/>
        </w:rPr>
        <w:t>î</w:t>
      </w:r>
      <w:r w:rsidRPr="0059532F">
        <w:rPr>
          <w:rFonts w:ascii="Arial" w:hAnsi="Arial" w:cs="Arial"/>
          <w:sz w:val="20"/>
          <w:lang w:val="ro-RO"/>
        </w:rPr>
        <w:t xml:space="preserve">ntre </w:t>
      </w:r>
      <w:r w:rsidR="00004106" w:rsidRPr="0059532F">
        <w:rPr>
          <w:rFonts w:ascii="Arial" w:hAnsi="Arial" w:cs="Arial"/>
          <w:sz w:val="20"/>
          <w:lang w:val="ro-RO"/>
        </w:rPr>
        <w:t>Părţi</w:t>
      </w:r>
      <w:r w:rsidRPr="0059532F">
        <w:rPr>
          <w:rFonts w:ascii="Arial" w:hAnsi="Arial" w:cs="Arial"/>
          <w:sz w:val="20"/>
          <w:lang w:val="ro-RO"/>
        </w:rPr>
        <w:t xml:space="preserve"> vor fi efectuate </w:t>
      </w:r>
      <w:r w:rsidR="00A15343" w:rsidRPr="0059532F">
        <w:rPr>
          <w:rFonts w:ascii="Arial" w:hAnsi="Arial" w:cs="Arial"/>
          <w:sz w:val="20"/>
          <w:lang w:val="ro-RO"/>
        </w:rPr>
        <w:t>î</w:t>
      </w:r>
      <w:r w:rsidRPr="0059532F">
        <w:rPr>
          <w:rFonts w:ascii="Arial" w:hAnsi="Arial" w:cs="Arial"/>
          <w:sz w:val="20"/>
          <w:lang w:val="ro-RO"/>
        </w:rPr>
        <w:t>n Lei, la cursul de schimb RO</w:t>
      </w:r>
      <w:r w:rsidR="00A66802" w:rsidRPr="0059532F">
        <w:rPr>
          <w:rFonts w:ascii="Arial" w:hAnsi="Arial" w:cs="Arial"/>
          <w:sz w:val="20"/>
          <w:lang w:val="ro-RO"/>
        </w:rPr>
        <w:t>N</w:t>
      </w:r>
      <w:r w:rsidRPr="0059532F">
        <w:rPr>
          <w:rFonts w:ascii="Arial" w:hAnsi="Arial" w:cs="Arial"/>
          <w:sz w:val="20"/>
          <w:lang w:val="ro-RO"/>
        </w:rPr>
        <w:t>/moneda de tarifare stabilit de Banca Na</w:t>
      </w:r>
      <w:r w:rsidR="00A15343" w:rsidRPr="0059532F">
        <w:rPr>
          <w:rFonts w:ascii="Arial" w:hAnsi="Arial" w:cs="Arial"/>
          <w:sz w:val="20"/>
          <w:lang w:val="ro-RO"/>
        </w:rPr>
        <w:t>ţ</w:t>
      </w:r>
      <w:r w:rsidRPr="0059532F">
        <w:rPr>
          <w:rFonts w:ascii="Arial" w:hAnsi="Arial" w:cs="Arial"/>
          <w:sz w:val="20"/>
          <w:lang w:val="ro-RO"/>
        </w:rPr>
        <w:t>ional</w:t>
      </w:r>
      <w:r w:rsidR="00A15343" w:rsidRPr="0059532F">
        <w:rPr>
          <w:rFonts w:ascii="Arial" w:hAnsi="Arial" w:cs="Arial"/>
          <w:sz w:val="20"/>
          <w:lang w:val="ro-RO"/>
        </w:rPr>
        <w:t>ă</w:t>
      </w:r>
      <w:r w:rsidRPr="0059532F">
        <w:rPr>
          <w:rFonts w:ascii="Arial" w:hAnsi="Arial" w:cs="Arial"/>
          <w:sz w:val="20"/>
          <w:lang w:val="ro-RO"/>
        </w:rPr>
        <w:t xml:space="preserve"> a Rom</w:t>
      </w:r>
      <w:r w:rsidR="00A15343" w:rsidRPr="0059532F">
        <w:rPr>
          <w:rFonts w:ascii="Arial" w:hAnsi="Arial" w:cs="Arial"/>
          <w:sz w:val="20"/>
          <w:lang w:val="ro-RO"/>
        </w:rPr>
        <w:t>â</w:t>
      </w:r>
      <w:r w:rsidRPr="0059532F">
        <w:rPr>
          <w:rFonts w:ascii="Arial" w:hAnsi="Arial" w:cs="Arial"/>
          <w:sz w:val="20"/>
          <w:lang w:val="ro-RO"/>
        </w:rPr>
        <w:t xml:space="preserve">niei la data emiterii facturii. </w:t>
      </w:r>
    </w:p>
    <w:p w14:paraId="6C36A998" w14:textId="77777777" w:rsidR="003A2E2A" w:rsidRPr="0059532F" w:rsidRDefault="003A2E2A" w:rsidP="00D27514">
      <w:pPr>
        <w:jc w:val="both"/>
        <w:rPr>
          <w:rFonts w:ascii="Arial" w:hAnsi="Arial" w:cs="Arial"/>
          <w:lang w:val="ro-RO"/>
        </w:rPr>
      </w:pPr>
    </w:p>
    <w:p w14:paraId="081523F5" w14:textId="77777777" w:rsidR="00030CF0" w:rsidRPr="0059532F" w:rsidRDefault="00CC2E55" w:rsidP="00D27514">
      <w:pPr>
        <w:pStyle w:val="Para0-2"/>
        <w:numPr>
          <w:ilvl w:val="2"/>
          <w:numId w:val="6"/>
        </w:numPr>
        <w:rPr>
          <w:rFonts w:ascii="Arial" w:hAnsi="Arial" w:cs="Arial"/>
          <w:sz w:val="20"/>
          <w:lang w:val="ro-RO"/>
        </w:rPr>
      </w:pPr>
      <w:bookmarkStart w:id="44" w:name="_Ref238834096"/>
      <w:r w:rsidRPr="0059532F">
        <w:rPr>
          <w:rFonts w:ascii="Arial" w:hAnsi="Arial" w:cs="Arial"/>
          <w:sz w:val="20"/>
          <w:lang w:val="ro-RO"/>
        </w:rPr>
        <w:t xml:space="preserve">În cazul în care una dintre Părţi nu achită sumele </w:t>
      </w:r>
      <w:r w:rsidR="00BB2F88" w:rsidRPr="0059532F">
        <w:rPr>
          <w:rFonts w:ascii="Arial" w:hAnsi="Arial" w:cs="Arial"/>
          <w:sz w:val="20"/>
          <w:lang w:val="ro-RO"/>
        </w:rPr>
        <w:t xml:space="preserve">datorate </w:t>
      </w:r>
      <w:r w:rsidRPr="0059532F">
        <w:rPr>
          <w:rFonts w:ascii="Arial" w:hAnsi="Arial" w:cs="Arial"/>
          <w:sz w:val="20"/>
          <w:lang w:val="ro-RO"/>
        </w:rPr>
        <w:t>la termen</w:t>
      </w:r>
      <w:r w:rsidR="00030CF0" w:rsidRPr="0059532F">
        <w:rPr>
          <w:rFonts w:ascii="Arial" w:hAnsi="Arial" w:cs="Arial"/>
          <w:sz w:val="20"/>
          <w:lang w:val="ro-RO"/>
        </w:rPr>
        <w:t>ele</w:t>
      </w:r>
      <w:r w:rsidRPr="0059532F">
        <w:rPr>
          <w:rFonts w:ascii="Arial" w:hAnsi="Arial" w:cs="Arial"/>
          <w:sz w:val="20"/>
          <w:lang w:val="ro-RO"/>
        </w:rPr>
        <w:t xml:space="preserve"> stabilit</w:t>
      </w:r>
      <w:r w:rsidR="00030CF0" w:rsidRPr="0059532F">
        <w:rPr>
          <w:rFonts w:ascii="Arial" w:hAnsi="Arial" w:cs="Arial"/>
          <w:sz w:val="20"/>
          <w:lang w:val="ro-RO"/>
        </w:rPr>
        <w:t>e</w:t>
      </w:r>
      <w:r w:rsidRPr="0059532F">
        <w:rPr>
          <w:rFonts w:ascii="Arial" w:hAnsi="Arial" w:cs="Arial"/>
          <w:sz w:val="20"/>
          <w:lang w:val="ro-RO"/>
        </w:rPr>
        <w:t xml:space="preserve"> conform art. </w:t>
      </w:r>
      <w:r w:rsidR="00411B87" w:rsidRPr="0059532F">
        <w:rPr>
          <w:rFonts w:ascii="Arial" w:hAnsi="Arial" w:cs="Arial"/>
          <w:sz w:val="20"/>
          <w:lang w:val="ro-RO"/>
        </w:rPr>
        <w:t>12.3.1</w:t>
      </w:r>
      <w:r w:rsidR="00CB08BB" w:rsidRPr="0059532F">
        <w:rPr>
          <w:rFonts w:ascii="Arial" w:hAnsi="Arial" w:cs="Arial"/>
          <w:sz w:val="20"/>
          <w:lang w:val="ro-RO"/>
        </w:rPr>
        <w:t xml:space="preserve"> sau </w:t>
      </w:r>
      <w:r w:rsidR="00411B87" w:rsidRPr="0059532F">
        <w:rPr>
          <w:rFonts w:ascii="Arial" w:hAnsi="Arial" w:cs="Arial"/>
          <w:sz w:val="20"/>
          <w:lang w:val="ro-RO"/>
        </w:rPr>
        <w:t>12.3.2</w:t>
      </w:r>
      <w:r w:rsidRPr="0059532F">
        <w:rPr>
          <w:rFonts w:ascii="Arial" w:hAnsi="Arial" w:cs="Arial"/>
          <w:sz w:val="20"/>
          <w:lang w:val="ro-RO"/>
        </w:rPr>
        <w:t xml:space="preserve">, cealaltă Parte are dreptul de a aplica penalităţi pentru întarzierea la plată în </w:t>
      </w:r>
      <w:r w:rsidR="00030CF0" w:rsidRPr="0059532F">
        <w:rPr>
          <w:rFonts w:ascii="Arial" w:hAnsi="Arial" w:cs="Arial"/>
          <w:sz w:val="20"/>
          <w:lang w:val="ro-RO"/>
        </w:rPr>
        <w:t>cuantum</w:t>
      </w:r>
      <w:r w:rsidR="00E26918" w:rsidRPr="0059532F">
        <w:rPr>
          <w:rFonts w:ascii="Arial" w:hAnsi="Arial" w:cs="Arial"/>
          <w:sz w:val="20"/>
          <w:lang w:val="ro-RO"/>
        </w:rPr>
        <w:t xml:space="preserve"> de 0,1%/zi de întârziere pentru traficul naţional si/sau international, daca este cazul, transmis pe legătura(ile) de interconectare</w:t>
      </w:r>
      <w:r w:rsidR="00E26918" w:rsidRPr="0059532F" w:rsidDel="00356C71">
        <w:rPr>
          <w:rFonts w:ascii="Arial" w:hAnsi="Arial" w:cs="Arial"/>
          <w:sz w:val="20"/>
          <w:lang w:val="ro-RO"/>
        </w:rPr>
        <w:t xml:space="preserve"> </w:t>
      </w:r>
      <w:r w:rsidR="00E26918" w:rsidRPr="0059532F">
        <w:rPr>
          <w:rFonts w:ascii="Arial" w:hAnsi="Arial" w:cs="Arial"/>
          <w:sz w:val="20"/>
          <w:lang w:val="ro-RO"/>
        </w:rPr>
        <w:t>aferenta(e) traficului naţional si/sau international, daca este aplicabil si pentru serviciile asociate interconectarii</w:t>
      </w:r>
      <w:r w:rsidR="00030CF0" w:rsidRPr="0059532F">
        <w:rPr>
          <w:rFonts w:ascii="Arial" w:hAnsi="Arial" w:cs="Arial"/>
          <w:sz w:val="20"/>
          <w:lang w:val="ro-RO"/>
        </w:rPr>
        <w:t xml:space="preserve">, </w:t>
      </w:r>
      <w:r w:rsidRPr="0059532F">
        <w:rPr>
          <w:rFonts w:ascii="Arial" w:hAnsi="Arial" w:cs="Arial"/>
          <w:sz w:val="20"/>
          <w:lang w:val="ro-RO"/>
        </w:rPr>
        <w:t>calculate asupra sumei scadente şi neachitate</w:t>
      </w:r>
      <w:r w:rsidR="00030CF0" w:rsidRPr="0059532F">
        <w:rPr>
          <w:rFonts w:ascii="Arial" w:hAnsi="Arial" w:cs="Arial"/>
          <w:sz w:val="20"/>
          <w:lang w:val="ro-RO"/>
        </w:rPr>
        <w:t>,</w:t>
      </w:r>
      <w:r w:rsidRPr="0059532F">
        <w:rPr>
          <w:rFonts w:ascii="Arial" w:hAnsi="Arial" w:cs="Arial"/>
          <w:sz w:val="20"/>
          <w:lang w:val="ro-RO"/>
        </w:rPr>
        <w:t xml:space="preserve"> </w:t>
      </w:r>
      <w:r w:rsidR="00030CF0" w:rsidRPr="0059532F">
        <w:rPr>
          <w:rFonts w:ascii="Arial" w:hAnsi="Arial" w:cs="Arial"/>
          <w:sz w:val="20"/>
          <w:lang w:val="ro-RO"/>
        </w:rPr>
        <w:t>t</w:t>
      </w:r>
      <w:r w:rsidRPr="0059532F">
        <w:rPr>
          <w:rFonts w:ascii="Arial" w:hAnsi="Arial" w:cs="Arial"/>
          <w:sz w:val="20"/>
          <w:lang w:val="ro-RO"/>
        </w:rPr>
        <w:t>otalul penalităţilor pentru întârziere p</w:t>
      </w:r>
      <w:r w:rsidR="00030CF0" w:rsidRPr="0059532F">
        <w:rPr>
          <w:rFonts w:ascii="Arial" w:hAnsi="Arial" w:cs="Arial"/>
          <w:sz w:val="20"/>
          <w:lang w:val="ro-RO"/>
        </w:rPr>
        <w:t>utând</w:t>
      </w:r>
      <w:r w:rsidRPr="0059532F">
        <w:rPr>
          <w:rFonts w:ascii="Arial" w:hAnsi="Arial" w:cs="Arial"/>
          <w:sz w:val="20"/>
          <w:lang w:val="ro-RO"/>
        </w:rPr>
        <w:t xml:space="preserve"> depaşi cuantumul sumei asupra căreia sunt calculate</w:t>
      </w:r>
      <w:r w:rsidR="00E26918" w:rsidRPr="0059532F">
        <w:rPr>
          <w:rFonts w:ascii="Arial" w:hAnsi="Arial" w:cs="Arial"/>
          <w:sz w:val="20"/>
          <w:lang w:val="ro-RO"/>
        </w:rPr>
        <w:t>.</w:t>
      </w:r>
      <w:bookmarkEnd w:id="44"/>
    </w:p>
    <w:p w14:paraId="2E112BAC" w14:textId="77777777" w:rsidR="00CC2E55" w:rsidRPr="0059532F" w:rsidRDefault="00CB08BB" w:rsidP="00D27514">
      <w:pPr>
        <w:ind w:left="2127" w:hanging="709"/>
        <w:jc w:val="both"/>
        <w:rPr>
          <w:rFonts w:ascii="Arial" w:hAnsi="Arial" w:cs="Arial"/>
          <w:lang w:val="ro-RO"/>
        </w:rPr>
      </w:pPr>
      <w:r w:rsidRPr="0059532F">
        <w:rPr>
          <w:rFonts w:ascii="Arial" w:hAnsi="Arial" w:cs="Arial"/>
          <w:lang w:val="ro-RO"/>
        </w:rPr>
        <w:tab/>
      </w:r>
    </w:p>
    <w:p w14:paraId="63C52BC4" w14:textId="01F47A8C" w:rsidR="00CE68C6" w:rsidRPr="009964A7" w:rsidRDefault="00793EC5" w:rsidP="00D27514">
      <w:pPr>
        <w:pStyle w:val="Para0-2"/>
        <w:numPr>
          <w:ilvl w:val="2"/>
          <w:numId w:val="6"/>
        </w:numPr>
        <w:rPr>
          <w:rFonts w:ascii="Arial" w:hAnsi="Arial" w:cs="Arial"/>
          <w:sz w:val="20"/>
          <w:lang w:val="ro-RO"/>
        </w:rPr>
      </w:pPr>
      <w:bookmarkStart w:id="45" w:name="_Ref238829297"/>
      <w:r w:rsidRPr="009964A7">
        <w:rPr>
          <w:rFonts w:ascii="Arial" w:hAnsi="Arial" w:cs="Arial"/>
          <w:sz w:val="20"/>
          <w:lang w:val="ro-RO"/>
        </w:rPr>
        <w:t>În cazul plăţii cu întârziere a facturilor</w:t>
      </w:r>
      <w:r w:rsidR="006F5CF2" w:rsidRPr="009964A7">
        <w:rPr>
          <w:rFonts w:ascii="Arial" w:hAnsi="Arial" w:cs="Arial"/>
          <w:sz w:val="20"/>
          <w:lang w:val="ro-RO"/>
        </w:rPr>
        <w:t>,</w:t>
      </w:r>
      <w:r w:rsidRPr="009964A7">
        <w:rPr>
          <w:rFonts w:ascii="Arial" w:hAnsi="Arial" w:cs="Arial"/>
          <w:sz w:val="20"/>
          <w:lang w:val="ro-RO"/>
        </w:rPr>
        <w:t xml:space="preserve"> Partea creditoare va include penalităţile de întârziere</w:t>
      </w:r>
      <w:ins w:id="46" w:author="Truta1 Mihaela" w:date="2022-10-26T10:35:00Z">
        <w:r w:rsidR="004A16D6" w:rsidRPr="009964A7">
          <w:rPr>
            <w:rFonts w:ascii="Arial" w:hAnsi="Arial" w:cs="Arial"/>
            <w:sz w:val="20"/>
            <w:lang w:val="ro-RO"/>
          </w:rPr>
          <w:t>, astfel cum sunt prevazute la art. 12.3.7, de mai sus, intr-o factura separata</w:t>
        </w:r>
      </w:ins>
      <w:del w:id="47" w:author="Truta1 Mihaela" w:date="2022-10-26T10:35:00Z">
        <w:r w:rsidRPr="009964A7" w:rsidDel="004A16D6">
          <w:rPr>
            <w:rFonts w:ascii="Arial" w:hAnsi="Arial" w:cs="Arial"/>
            <w:sz w:val="20"/>
            <w:lang w:val="ro-RO"/>
          </w:rPr>
          <w:delText xml:space="preserve"> </w:delText>
        </w:r>
      </w:del>
      <w:del w:id="48" w:author="Truta1 Mihaela" w:date="2022-10-26T10:36:00Z">
        <w:r w:rsidRPr="009964A7" w:rsidDel="004A16D6">
          <w:rPr>
            <w:rFonts w:ascii="Arial" w:hAnsi="Arial" w:cs="Arial"/>
            <w:sz w:val="20"/>
            <w:lang w:val="ro-RO"/>
          </w:rPr>
          <w:delText xml:space="preserve">într-una dintre următoarele facturi </w:delText>
        </w:r>
      </w:del>
      <w:r w:rsidRPr="009964A7">
        <w:rPr>
          <w:rFonts w:ascii="Arial" w:hAnsi="Arial" w:cs="Arial"/>
          <w:sz w:val="20"/>
          <w:lang w:val="ro-RO"/>
        </w:rPr>
        <w:t xml:space="preserve">pentru </w:t>
      </w:r>
      <w:ins w:id="49" w:author="Truta1 Mihaela" w:date="2022-10-26T10:36:00Z">
        <w:r w:rsidR="004A16D6" w:rsidRPr="009964A7">
          <w:rPr>
            <w:rFonts w:ascii="Arial" w:hAnsi="Arial" w:cs="Arial"/>
            <w:sz w:val="20"/>
            <w:lang w:val="ro-RO"/>
          </w:rPr>
          <w:t xml:space="preserve">intarzierea la plata </w:t>
        </w:r>
      </w:ins>
      <w:ins w:id="50" w:author="Truta1 Mihaela" w:date="2022-10-26T10:37:00Z">
        <w:r w:rsidR="00301DD2" w:rsidRPr="009964A7">
          <w:rPr>
            <w:rFonts w:ascii="Arial" w:hAnsi="Arial" w:cs="Arial"/>
            <w:sz w:val="20"/>
            <w:lang w:val="ro-RO"/>
          </w:rPr>
          <w:t xml:space="preserve">a contravalorii facturilor aferente </w:t>
        </w:r>
      </w:ins>
      <w:r w:rsidRPr="009964A7">
        <w:rPr>
          <w:rFonts w:ascii="Arial" w:hAnsi="Arial" w:cs="Arial"/>
          <w:sz w:val="20"/>
          <w:lang w:val="ro-RO"/>
        </w:rPr>
        <w:t>serviciil</w:t>
      </w:r>
      <w:ins w:id="51" w:author="Truta1 Mihaela" w:date="2022-10-26T10:36:00Z">
        <w:r w:rsidR="004A16D6" w:rsidRPr="009964A7">
          <w:rPr>
            <w:rFonts w:ascii="Arial" w:hAnsi="Arial" w:cs="Arial"/>
            <w:sz w:val="20"/>
            <w:lang w:val="ro-RO"/>
          </w:rPr>
          <w:t>or</w:t>
        </w:r>
      </w:ins>
      <w:del w:id="52" w:author="Truta1 Mihaela" w:date="2022-10-26T10:36:00Z">
        <w:r w:rsidRPr="009964A7" w:rsidDel="004A16D6">
          <w:rPr>
            <w:rFonts w:ascii="Arial" w:hAnsi="Arial" w:cs="Arial"/>
            <w:sz w:val="20"/>
            <w:lang w:val="ro-RO"/>
          </w:rPr>
          <w:delText>e</w:delText>
        </w:r>
      </w:del>
      <w:r w:rsidRPr="009964A7">
        <w:rPr>
          <w:rFonts w:ascii="Arial" w:hAnsi="Arial" w:cs="Arial"/>
          <w:sz w:val="20"/>
          <w:lang w:val="ro-RO"/>
        </w:rPr>
        <w:t xml:space="preserve"> care fac obiectul prezentului Acord</w:t>
      </w:r>
      <w:ins w:id="53" w:author="Truta1 Mihaela" w:date="2022-11-02T09:32:00Z">
        <w:r w:rsidR="006C186E">
          <w:rPr>
            <w:rFonts w:ascii="Arial" w:hAnsi="Arial" w:cs="Arial"/>
            <w:sz w:val="20"/>
            <w:lang w:val="ro-RO"/>
          </w:rPr>
          <w:t>.</w:t>
        </w:r>
      </w:ins>
      <w:del w:id="54" w:author="Truta1 Mihaela" w:date="2022-11-02T09:32:00Z">
        <w:r w:rsidR="008C5139" w:rsidRPr="009964A7" w:rsidDel="006C186E">
          <w:rPr>
            <w:rFonts w:ascii="Arial" w:hAnsi="Arial" w:cs="Arial"/>
            <w:sz w:val="20"/>
            <w:lang w:val="ro-RO"/>
          </w:rPr>
          <w:delText xml:space="preserve"> sau va emite o factura separata de penalitati</w:delText>
        </w:r>
        <w:r w:rsidRPr="009964A7" w:rsidDel="006C186E">
          <w:rPr>
            <w:rFonts w:ascii="Arial" w:hAnsi="Arial" w:cs="Arial"/>
            <w:sz w:val="20"/>
            <w:lang w:val="ro-RO"/>
          </w:rPr>
          <w:delText>. În situaţia în care Partea debitoare achită parţial o factură cuprinzând atât contravaloarea serviciilor prestate cât şi penalităţi de întârziere</w:delText>
        </w:r>
        <w:r w:rsidR="00A24498" w:rsidRPr="009964A7" w:rsidDel="006C186E">
          <w:rPr>
            <w:rFonts w:ascii="Arial" w:hAnsi="Arial" w:cs="Arial"/>
            <w:sz w:val="20"/>
            <w:lang w:val="ro-RO"/>
          </w:rPr>
          <w:delText>,</w:delText>
        </w:r>
        <w:r w:rsidRPr="009964A7" w:rsidDel="006C186E">
          <w:rPr>
            <w:rFonts w:ascii="Arial" w:hAnsi="Arial" w:cs="Arial"/>
            <w:sz w:val="20"/>
            <w:lang w:val="ro-RO"/>
          </w:rPr>
          <w:delText xml:space="preserve"> plata parţială se va imputa cu prioritate asupra penalităţilor de întârziere. Pentru restul rămas neachitat se vor calcula în cont</w:delText>
        </w:r>
        <w:r w:rsidR="00CE68C6" w:rsidRPr="009964A7" w:rsidDel="006C186E">
          <w:rPr>
            <w:rFonts w:ascii="Arial" w:hAnsi="Arial" w:cs="Arial"/>
            <w:sz w:val="20"/>
            <w:lang w:val="ro-RO"/>
          </w:rPr>
          <w:delText>inuare penalităţi de întârziere</w:delText>
        </w:r>
        <w:r w:rsidRPr="009964A7" w:rsidDel="006C186E">
          <w:rPr>
            <w:rFonts w:ascii="Arial" w:hAnsi="Arial" w:cs="Arial"/>
            <w:sz w:val="20"/>
            <w:lang w:val="ro-RO"/>
          </w:rPr>
          <w:delText xml:space="preserve"> în cuantum de </w:delText>
        </w:r>
        <w:r w:rsidR="006F5CF2" w:rsidRPr="009964A7" w:rsidDel="006C186E">
          <w:rPr>
            <w:rFonts w:ascii="Arial" w:hAnsi="Arial" w:cs="Arial"/>
            <w:sz w:val="20"/>
            <w:lang w:val="ro-RO"/>
          </w:rPr>
          <w:delText>0</w:delText>
        </w:r>
        <w:r w:rsidR="00A24498" w:rsidRPr="009964A7" w:rsidDel="006C186E">
          <w:rPr>
            <w:rFonts w:ascii="Arial" w:hAnsi="Arial" w:cs="Arial"/>
            <w:sz w:val="20"/>
            <w:lang w:val="ro-RO"/>
          </w:rPr>
          <w:delText>,</w:delText>
        </w:r>
        <w:r w:rsidR="006F5CF2" w:rsidRPr="009964A7" w:rsidDel="006C186E">
          <w:rPr>
            <w:rFonts w:ascii="Arial" w:hAnsi="Arial" w:cs="Arial"/>
            <w:sz w:val="20"/>
            <w:lang w:val="ro-RO"/>
          </w:rPr>
          <w:delText>1%, pe zi de intarziere</w:delText>
        </w:r>
        <w:r w:rsidR="00CE68C6" w:rsidRPr="009964A7" w:rsidDel="006C186E">
          <w:rPr>
            <w:rFonts w:ascii="Arial" w:hAnsi="Arial" w:cs="Arial"/>
            <w:sz w:val="20"/>
            <w:lang w:val="ro-RO"/>
          </w:rPr>
          <w:delText>. Penalităţile de întârziere vor fi incluse într-una dintre următoarele facturi pentru serviciile care fac obiectul prezentului Acord conform prezentului art.</w:delText>
        </w:r>
        <w:bookmarkEnd w:id="45"/>
        <w:r w:rsidR="00C33829" w:rsidRPr="009964A7" w:rsidDel="006C186E">
          <w:rPr>
            <w:rFonts w:ascii="Arial" w:hAnsi="Arial" w:cs="Arial"/>
            <w:sz w:val="20"/>
            <w:lang w:val="ro-RO"/>
          </w:rPr>
          <w:delText xml:space="preserve"> 12.3.8</w:delText>
        </w:r>
        <w:r w:rsidR="00CE68C6" w:rsidRPr="009964A7" w:rsidDel="006C186E">
          <w:rPr>
            <w:rFonts w:ascii="Arial" w:hAnsi="Arial" w:cs="Arial"/>
            <w:sz w:val="20"/>
            <w:lang w:val="ro-RO"/>
          </w:rPr>
          <w:delText xml:space="preserve"> </w:delText>
        </w:r>
        <w:r w:rsidR="008C5139" w:rsidRPr="009964A7" w:rsidDel="006C186E">
          <w:rPr>
            <w:rFonts w:ascii="Arial" w:hAnsi="Arial" w:cs="Arial"/>
            <w:sz w:val="20"/>
            <w:lang w:val="ro-RO"/>
          </w:rPr>
          <w:delText xml:space="preserve"> sau vor face obiectul unei facturi separate</w:delText>
        </w:r>
      </w:del>
      <w:r w:rsidR="00CE68C6" w:rsidRPr="009964A7">
        <w:rPr>
          <w:rFonts w:ascii="Arial" w:hAnsi="Arial" w:cs="Arial"/>
          <w:sz w:val="20"/>
          <w:lang w:val="ro-RO"/>
        </w:rPr>
        <w:t>.</w:t>
      </w:r>
    </w:p>
    <w:p w14:paraId="1E2CE695" w14:textId="77777777" w:rsidR="00793EC5" w:rsidRPr="0059532F" w:rsidRDefault="00CE68C6" w:rsidP="00D27514">
      <w:pPr>
        <w:pStyle w:val="Para0-2"/>
        <w:ind w:left="720" w:firstLine="0"/>
        <w:rPr>
          <w:rFonts w:ascii="Arial" w:hAnsi="Arial" w:cs="Arial"/>
          <w:sz w:val="20"/>
          <w:lang w:val="ro-RO"/>
        </w:rPr>
      </w:pPr>
      <w:r w:rsidRPr="0059532F">
        <w:rPr>
          <w:rFonts w:ascii="Arial" w:hAnsi="Arial" w:cs="Arial"/>
          <w:sz w:val="20"/>
          <w:lang w:val="ro-RO"/>
        </w:rPr>
        <w:t xml:space="preserve">  </w:t>
      </w:r>
    </w:p>
    <w:p w14:paraId="3B969694" w14:textId="25E750E9" w:rsidR="00CC2E55" w:rsidRPr="0059532F" w:rsidRDefault="00CC2E55" w:rsidP="00D27514">
      <w:pPr>
        <w:pStyle w:val="Para0-2"/>
        <w:numPr>
          <w:ilvl w:val="2"/>
          <w:numId w:val="6"/>
        </w:numPr>
        <w:rPr>
          <w:rFonts w:ascii="Arial" w:hAnsi="Arial" w:cs="Arial"/>
          <w:sz w:val="20"/>
          <w:lang w:val="ro-RO"/>
        </w:rPr>
      </w:pPr>
      <w:r w:rsidRPr="0059532F">
        <w:rPr>
          <w:rFonts w:ascii="Arial" w:hAnsi="Arial" w:cs="Arial"/>
          <w:sz w:val="20"/>
          <w:lang w:val="ro-RO"/>
        </w:rPr>
        <w:t xml:space="preserve">În cazul în care </w:t>
      </w:r>
      <w:r w:rsidR="00BB2F88" w:rsidRPr="0059532F">
        <w:rPr>
          <w:rFonts w:ascii="Arial" w:hAnsi="Arial" w:cs="Arial"/>
          <w:sz w:val="20"/>
          <w:lang w:val="ro-RO"/>
        </w:rPr>
        <w:t>Operatorul</w:t>
      </w:r>
      <w:r w:rsidR="00143A21" w:rsidRPr="0059532F">
        <w:rPr>
          <w:rFonts w:ascii="Arial" w:hAnsi="Arial" w:cs="Arial"/>
          <w:sz w:val="20"/>
          <w:lang w:val="ro-RO"/>
        </w:rPr>
        <w:t>,</w:t>
      </w:r>
      <w:r w:rsidR="00BB2F88" w:rsidRPr="0059532F">
        <w:rPr>
          <w:rFonts w:ascii="Arial" w:hAnsi="Arial" w:cs="Arial"/>
          <w:sz w:val="20"/>
          <w:lang w:val="ro-RO"/>
        </w:rPr>
        <w:t xml:space="preserve"> in calitatea sa de p</w:t>
      </w:r>
      <w:r w:rsidRPr="0059532F">
        <w:rPr>
          <w:rFonts w:ascii="Arial" w:hAnsi="Arial" w:cs="Arial"/>
          <w:sz w:val="20"/>
          <w:lang w:val="ro-RO"/>
        </w:rPr>
        <w:t>arte debitoare</w:t>
      </w:r>
      <w:r w:rsidR="00143A21" w:rsidRPr="0059532F">
        <w:rPr>
          <w:rFonts w:ascii="Arial" w:hAnsi="Arial" w:cs="Arial"/>
          <w:sz w:val="20"/>
          <w:lang w:val="ro-RO"/>
        </w:rPr>
        <w:t>,</w:t>
      </w:r>
      <w:r w:rsidRPr="0059532F">
        <w:rPr>
          <w:rFonts w:ascii="Arial" w:hAnsi="Arial" w:cs="Arial"/>
          <w:sz w:val="20"/>
          <w:lang w:val="ro-RO"/>
        </w:rPr>
        <w:t xml:space="preserve"> nu achită sumele</w:t>
      </w:r>
      <w:r w:rsidR="00BB2F88" w:rsidRPr="0059532F">
        <w:rPr>
          <w:rFonts w:ascii="Arial" w:hAnsi="Arial" w:cs="Arial"/>
          <w:sz w:val="20"/>
          <w:lang w:val="ro-RO"/>
        </w:rPr>
        <w:t xml:space="preserve"> datorate</w:t>
      </w:r>
      <w:r w:rsidRPr="0059532F">
        <w:rPr>
          <w:rFonts w:ascii="Arial" w:hAnsi="Arial" w:cs="Arial"/>
          <w:sz w:val="20"/>
          <w:lang w:val="ro-RO"/>
        </w:rPr>
        <w:t xml:space="preserve"> în termen</w:t>
      </w:r>
      <w:r w:rsidR="004F4D60" w:rsidRPr="0059532F">
        <w:rPr>
          <w:rFonts w:ascii="Arial" w:hAnsi="Arial" w:cs="Arial"/>
          <w:sz w:val="20"/>
          <w:lang w:val="ro-RO"/>
        </w:rPr>
        <w:t xml:space="preserve"> de 1</w:t>
      </w:r>
      <w:ins w:id="55" w:author="Truta1 Mihaela" w:date="2022-12-22T14:15:00Z">
        <w:r w:rsidR="00D24F77">
          <w:rPr>
            <w:rFonts w:ascii="Arial" w:hAnsi="Arial" w:cs="Arial"/>
            <w:sz w:val="20"/>
            <w:lang w:val="ro-RO"/>
          </w:rPr>
          <w:t>2</w:t>
        </w:r>
      </w:ins>
      <w:del w:id="56" w:author="Truta1 Mihaela" w:date="2022-12-22T14:15:00Z">
        <w:r w:rsidR="00BB2F88" w:rsidRPr="0059532F" w:rsidDel="00D24F77">
          <w:rPr>
            <w:rFonts w:ascii="Arial" w:hAnsi="Arial" w:cs="Arial"/>
            <w:sz w:val="20"/>
            <w:lang w:val="ro-RO"/>
          </w:rPr>
          <w:delText>0</w:delText>
        </w:r>
      </w:del>
      <w:r w:rsidR="004F4D60" w:rsidRPr="0059532F">
        <w:rPr>
          <w:rFonts w:ascii="Arial" w:hAnsi="Arial" w:cs="Arial"/>
          <w:sz w:val="20"/>
          <w:lang w:val="ro-RO"/>
        </w:rPr>
        <w:t xml:space="preserve"> zile</w:t>
      </w:r>
      <w:r w:rsidR="00BB2F88" w:rsidRPr="0059532F">
        <w:rPr>
          <w:rFonts w:ascii="Arial" w:hAnsi="Arial" w:cs="Arial"/>
          <w:sz w:val="20"/>
          <w:lang w:val="ro-RO"/>
        </w:rPr>
        <w:t xml:space="preserve"> de la data scadenta </w:t>
      </w:r>
      <w:r w:rsidR="004F4D60" w:rsidRPr="0059532F">
        <w:rPr>
          <w:rFonts w:ascii="Arial" w:hAnsi="Arial" w:cs="Arial"/>
          <w:sz w:val="20"/>
          <w:lang w:val="ro-RO"/>
        </w:rPr>
        <w:t xml:space="preserve"> </w:t>
      </w:r>
      <w:r w:rsidR="00797F24" w:rsidRPr="0059532F">
        <w:rPr>
          <w:rFonts w:ascii="Arial" w:hAnsi="Arial" w:cs="Arial"/>
          <w:sz w:val="20"/>
          <w:lang w:val="ro-RO"/>
        </w:rPr>
        <w:t>stabilit</w:t>
      </w:r>
      <w:r w:rsidR="008E5F29" w:rsidRPr="0059532F">
        <w:rPr>
          <w:rFonts w:ascii="Arial" w:hAnsi="Arial" w:cs="Arial"/>
          <w:sz w:val="20"/>
          <w:lang w:val="ro-RO"/>
        </w:rPr>
        <w:t>a</w:t>
      </w:r>
      <w:r w:rsidR="00797F24" w:rsidRPr="0059532F">
        <w:rPr>
          <w:rFonts w:ascii="Arial" w:hAnsi="Arial" w:cs="Arial"/>
          <w:sz w:val="20"/>
          <w:lang w:val="ro-RO"/>
        </w:rPr>
        <w:t xml:space="preserve"> conform art. </w:t>
      </w:r>
      <w:r w:rsidR="006A71A6" w:rsidRPr="0059532F">
        <w:rPr>
          <w:rFonts w:ascii="Arial" w:hAnsi="Arial" w:cs="Arial"/>
          <w:sz w:val="20"/>
          <w:lang w:val="ro-RO"/>
        </w:rPr>
        <w:t>12.3.1,</w:t>
      </w:r>
      <w:r w:rsidRPr="0059532F">
        <w:rPr>
          <w:rFonts w:ascii="Arial" w:hAnsi="Arial" w:cs="Arial"/>
          <w:sz w:val="20"/>
          <w:lang w:val="ro-RO"/>
        </w:rPr>
        <w:t xml:space="preserve"> </w:t>
      </w:r>
      <w:r w:rsidR="00C752D9" w:rsidRPr="0059532F">
        <w:rPr>
          <w:rFonts w:ascii="Arial" w:hAnsi="Arial" w:cs="Arial"/>
          <w:sz w:val="20"/>
          <w:lang w:val="ro-RO"/>
        </w:rPr>
        <w:t>Telekom Romania Mobile</w:t>
      </w:r>
      <w:r w:rsidR="00BB2F88" w:rsidRPr="0059532F">
        <w:rPr>
          <w:rFonts w:ascii="Arial" w:hAnsi="Arial" w:cs="Arial"/>
          <w:sz w:val="20"/>
          <w:lang w:val="ro-RO"/>
        </w:rPr>
        <w:t xml:space="preserve"> in calitatea sa de parte creditoare </w:t>
      </w:r>
      <w:r w:rsidRPr="0059532F">
        <w:rPr>
          <w:rFonts w:ascii="Arial" w:hAnsi="Arial" w:cs="Arial"/>
          <w:sz w:val="20"/>
          <w:lang w:val="ro-RO"/>
        </w:rPr>
        <w:t>are dreptul de a suspenda serviciile</w:t>
      </w:r>
      <w:r w:rsidR="00797F24" w:rsidRPr="0059532F">
        <w:rPr>
          <w:rFonts w:ascii="Arial" w:hAnsi="Arial" w:cs="Arial"/>
          <w:sz w:val="20"/>
          <w:lang w:val="ro-RO"/>
        </w:rPr>
        <w:t xml:space="preserve"> furnizate în temeiul Acordului</w:t>
      </w:r>
      <w:r w:rsidRPr="0059532F">
        <w:rPr>
          <w:rFonts w:ascii="Arial" w:hAnsi="Arial" w:cs="Arial"/>
          <w:sz w:val="20"/>
          <w:lang w:val="ro-RO"/>
        </w:rPr>
        <w:t xml:space="preserve">, </w:t>
      </w:r>
      <w:r w:rsidR="008504B3" w:rsidRPr="0059532F">
        <w:rPr>
          <w:rFonts w:ascii="Arial" w:hAnsi="Arial" w:cs="Arial"/>
          <w:sz w:val="20"/>
          <w:lang w:val="ro-RO"/>
        </w:rPr>
        <w:t xml:space="preserve">cu o </w:t>
      </w:r>
      <w:r w:rsidRPr="0059532F">
        <w:rPr>
          <w:rFonts w:ascii="Arial" w:hAnsi="Arial" w:cs="Arial"/>
          <w:sz w:val="20"/>
          <w:lang w:val="ro-RO"/>
        </w:rPr>
        <w:t>notificare</w:t>
      </w:r>
      <w:r w:rsidR="008504B3" w:rsidRPr="0059532F">
        <w:rPr>
          <w:rFonts w:ascii="Arial" w:hAnsi="Arial" w:cs="Arial"/>
          <w:sz w:val="20"/>
          <w:lang w:val="ro-RO"/>
        </w:rPr>
        <w:t xml:space="preserve"> prealabila de 5 zile.</w:t>
      </w:r>
    </w:p>
    <w:p w14:paraId="1B1B8B4D" w14:textId="77777777" w:rsidR="008B5900" w:rsidRPr="0059532F" w:rsidRDefault="008B5900" w:rsidP="00D27514">
      <w:pPr>
        <w:pStyle w:val="Para0-2"/>
        <w:ind w:left="0" w:firstLine="0"/>
        <w:rPr>
          <w:rFonts w:ascii="Arial" w:hAnsi="Arial" w:cs="Arial"/>
          <w:sz w:val="20"/>
          <w:lang w:val="ro-RO"/>
        </w:rPr>
      </w:pPr>
    </w:p>
    <w:p w14:paraId="0ABBD328" w14:textId="77777777" w:rsidR="00342B5A" w:rsidRPr="0059532F" w:rsidRDefault="00342B5A" w:rsidP="00D27514">
      <w:pPr>
        <w:pStyle w:val="Para0-2"/>
        <w:ind w:left="0" w:firstLine="0"/>
        <w:rPr>
          <w:rFonts w:ascii="Arial" w:hAnsi="Arial" w:cs="Arial"/>
          <w:sz w:val="20"/>
          <w:lang w:val="ro-RO"/>
        </w:rPr>
      </w:pPr>
    </w:p>
    <w:p w14:paraId="62A05243" w14:textId="77777777" w:rsidR="003A2E2A" w:rsidRPr="0059532F" w:rsidRDefault="003A2E2A" w:rsidP="00085DCA">
      <w:pPr>
        <w:pStyle w:val="Para0-2"/>
        <w:numPr>
          <w:ilvl w:val="1"/>
          <w:numId w:val="6"/>
        </w:numPr>
        <w:tabs>
          <w:tab w:val="clear" w:pos="780"/>
          <w:tab w:val="num" w:pos="709"/>
        </w:tabs>
        <w:ind w:hanging="780"/>
        <w:rPr>
          <w:rFonts w:ascii="Arial" w:hAnsi="Arial" w:cs="Arial"/>
          <w:b/>
          <w:sz w:val="20"/>
          <w:lang w:val="ro-RO"/>
        </w:rPr>
      </w:pPr>
      <w:bookmarkStart w:id="57" w:name="_Ref238830047"/>
      <w:r w:rsidRPr="0059532F">
        <w:rPr>
          <w:rFonts w:ascii="Arial" w:hAnsi="Arial" w:cs="Arial"/>
          <w:b/>
          <w:sz w:val="20"/>
          <w:lang w:val="ro-RO"/>
        </w:rPr>
        <w:t>Diferen</w:t>
      </w:r>
      <w:r w:rsidR="00A15343" w:rsidRPr="0059532F">
        <w:rPr>
          <w:rFonts w:ascii="Arial" w:hAnsi="Arial" w:cs="Arial"/>
          <w:b/>
          <w:sz w:val="20"/>
          <w:lang w:val="ro-RO"/>
        </w:rPr>
        <w:t>ţ</w:t>
      </w:r>
      <w:r w:rsidRPr="0059532F">
        <w:rPr>
          <w:rFonts w:ascii="Arial" w:hAnsi="Arial" w:cs="Arial"/>
          <w:b/>
          <w:sz w:val="20"/>
          <w:lang w:val="ro-RO"/>
        </w:rPr>
        <w:t xml:space="preserve">e de </w:t>
      </w:r>
      <w:r w:rsidR="00A15343" w:rsidRPr="0059532F">
        <w:rPr>
          <w:rFonts w:ascii="Arial" w:hAnsi="Arial" w:cs="Arial"/>
          <w:b/>
          <w:sz w:val="20"/>
          <w:lang w:val="ro-RO"/>
        </w:rPr>
        <w:t>î</w:t>
      </w:r>
      <w:r w:rsidRPr="0059532F">
        <w:rPr>
          <w:rFonts w:ascii="Arial" w:hAnsi="Arial" w:cs="Arial"/>
          <w:b/>
          <w:sz w:val="20"/>
          <w:lang w:val="ro-RO"/>
        </w:rPr>
        <w:t>nregistr</w:t>
      </w:r>
      <w:r w:rsidR="00A15343" w:rsidRPr="0059532F">
        <w:rPr>
          <w:rFonts w:ascii="Arial" w:hAnsi="Arial" w:cs="Arial"/>
          <w:b/>
          <w:sz w:val="20"/>
          <w:lang w:val="ro-RO"/>
        </w:rPr>
        <w:t>ă</w:t>
      </w:r>
      <w:r w:rsidRPr="0059532F">
        <w:rPr>
          <w:rFonts w:ascii="Arial" w:hAnsi="Arial" w:cs="Arial"/>
          <w:b/>
          <w:sz w:val="20"/>
          <w:lang w:val="ro-RO"/>
        </w:rPr>
        <w:t>ri de trafic</w:t>
      </w:r>
      <w:bookmarkEnd w:id="57"/>
      <w:r w:rsidRPr="0059532F">
        <w:rPr>
          <w:rFonts w:ascii="Arial" w:hAnsi="Arial" w:cs="Arial"/>
          <w:b/>
          <w:sz w:val="20"/>
          <w:lang w:val="ro-RO"/>
        </w:rPr>
        <w:t xml:space="preserve"> </w:t>
      </w:r>
    </w:p>
    <w:p w14:paraId="3B80BF0A" w14:textId="77777777" w:rsidR="003A2E2A" w:rsidRPr="0059532F" w:rsidRDefault="003A2E2A" w:rsidP="00D27514">
      <w:pPr>
        <w:pStyle w:val="Para0-2"/>
        <w:ind w:left="0" w:firstLine="0"/>
        <w:rPr>
          <w:rFonts w:ascii="Arial" w:hAnsi="Arial" w:cs="Arial"/>
          <w:sz w:val="20"/>
          <w:lang w:val="ro-RO"/>
        </w:rPr>
      </w:pPr>
    </w:p>
    <w:p w14:paraId="552DAF49" w14:textId="77777777" w:rsidR="003A2E2A" w:rsidRPr="0059532F" w:rsidRDefault="00A15343" w:rsidP="00D27514">
      <w:pPr>
        <w:pStyle w:val="Para0-2"/>
        <w:numPr>
          <w:ilvl w:val="2"/>
          <w:numId w:val="6"/>
        </w:numPr>
        <w:rPr>
          <w:rFonts w:ascii="Arial" w:hAnsi="Arial" w:cs="Arial"/>
          <w:sz w:val="20"/>
          <w:lang w:val="ro-RO"/>
        </w:rPr>
      </w:pPr>
      <w:r w:rsidRPr="0059532F">
        <w:rPr>
          <w:rFonts w:ascii="Arial" w:hAnsi="Arial" w:cs="Arial"/>
          <w:sz w:val="20"/>
          <w:lang w:val="ro-RO"/>
        </w:rPr>
        <w:t>Î</w:t>
      </w:r>
      <w:r w:rsidR="003A2E2A" w:rsidRPr="0059532F">
        <w:rPr>
          <w:rFonts w:ascii="Arial" w:hAnsi="Arial" w:cs="Arial"/>
          <w:sz w:val="20"/>
          <w:lang w:val="ro-RO"/>
        </w:rPr>
        <w:t xml:space="preserve">n primele 6 luni de la intrarea </w:t>
      </w:r>
      <w:r w:rsidRPr="0059532F">
        <w:rPr>
          <w:rFonts w:ascii="Arial" w:hAnsi="Arial" w:cs="Arial"/>
          <w:sz w:val="20"/>
          <w:lang w:val="ro-RO"/>
        </w:rPr>
        <w:t>î</w:t>
      </w:r>
      <w:r w:rsidR="003A2E2A" w:rsidRPr="0059532F">
        <w:rPr>
          <w:rFonts w:ascii="Arial" w:hAnsi="Arial" w:cs="Arial"/>
          <w:sz w:val="20"/>
          <w:lang w:val="ro-RO"/>
        </w:rPr>
        <w:t xml:space="preserve">n vigoare a Acordului, </w:t>
      </w:r>
      <w:r w:rsidR="00FE6DB4" w:rsidRPr="0059532F">
        <w:rPr>
          <w:rFonts w:ascii="Arial" w:hAnsi="Arial" w:cs="Arial"/>
          <w:sz w:val="20"/>
          <w:lang w:val="ro-RO"/>
        </w:rPr>
        <w:t>Părţile</w:t>
      </w:r>
      <w:r w:rsidR="003A2E2A" w:rsidRPr="0059532F">
        <w:rPr>
          <w:rFonts w:ascii="Arial" w:hAnsi="Arial" w:cs="Arial"/>
          <w:sz w:val="20"/>
          <w:lang w:val="ro-RO"/>
        </w:rPr>
        <w:t xml:space="preserve"> vor depune eforturi </w:t>
      </w:r>
      <w:r w:rsidRPr="0059532F">
        <w:rPr>
          <w:rFonts w:ascii="Arial" w:hAnsi="Arial" w:cs="Arial"/>
          <w:sz w:val="20"/>
          <w:lang w:val="ro-RO"/>
        </w:rPr>
        <w:t>î</w:t>
      </w:r>
      <w:r w:rsidR="003A2E2A" w:rsidRPr="0059532F">
        <w:rPr>
          <w:rFonts w:ascii="Arial" w:hAnsi="Arial" w:cs="Arial"/>
          <w:sz w:val="20"/>
          <w:lang w:val="ro-RO"/>
        </w:rPr>
        <w:t>n direc</w:t>
      </w:r>
      <w:r w:rsidRPr="0059532F">
        <w:rPr>
          <w:rFonts w:ascii="Arial" w:hAnsi="Arial" w:cs="Arial"/>
          <w:sz w:val="20"/>
          <w:lang w:val="ro-RO"/>
        </w:rPr>
        <w:t>ţ</w:t>
      </w:r>
      <w:r w:rsidR="003A2E2A" w:rsidRPr="0059532F">
        <w:rPr>
          <w:rFonts w:ascii="Arial" w:hAnsi="Arial" w:cs="Arial"/>
          <w:sz w:val="20"/>
          <w:lang w:val="ro-RO"/>
        </w:rPr>
        <w:t>ia calibr</w:t>
      </w:r>
      <w:r w:rsidRPr="0059532F">
        <w:rPr>
          <w:rFonts w:ascii="Arial" w:hAnsi="Arial" w:cs="Arial"/>
          <w:sz w:val="20"/>
          <w:lang w:val="ro-RO"/>
        </w:rPr>
        <w:t>ă</w:t>
      </w:r>
      <w:r w:rsidR="003A2E2A" w:rsidRPr="0059532F">
        <w:rPr>
          <w:rFonts w:ascii="Arial" w:hAnsi="Arial" w:cs="Arial"/>
          <w:sz w:val="20"/>
          <w:lang w:val="ro-RO"/>
        </w:rPr>
        <w:t>rii m</w:t>
      </w:r>
      <w:r w:rsidRPr="0059532F">
        <w:rPr>
          <w:rFonts w:ascii="Arial" w:hAnsi="Arial" w:cs="Arial"/>
          <w:sz w:val="20"/>
          <w:lang w:val="ro-RO"/>
        </w:rPr>
        <w:t>ă</w:t>
      </w:r>
      <w:r w:rsidR="003A2E2A" w:rsidRPr="0059532F">
        <w:rPr>
          <w:rFonts w:ascii="Arial" w:hAnsi="Arial" w:cs="Arial"/>
          <w:sz w:val="20"/>
          <w:lang w:val="ro-RO"/>
        </w:rPr>
        <w:t>sur</w:t>
      </w:r>
      <w:r w:rsidRPr="0059532F">
        <w:rPr>
          <w:rFonts w:ascii="Arial" w:hAnsi="Arial" w:cs="Arial"/>
          <w:sz w:val="20"/>
          <w:lang w:val="ro-RO"/>
        </w:rPr>
        <w:t>ă</w:t>
      </w:r>
      <w:r w:rsidR="003A2E2A" w:rsidRPr="0059532F">
        <w:rPr>
          <w:rFonts w:ascii="Arial" w:hAnsi="Arial" w:cs="Arial"/>
          <w:sz w:val="20"/>
          <w:lang w:val="ro-RO"/>
        </w:rPr>
        <w:t>rii traficului</w:t>
      </w:r>
      <w:r w:rsidR="003C1B52" w:rsidRPr="0059532F">
        <w:rPr>
          <w:rFonts w:ascii="Arial" w:hAnsi="Arial" w:cs="Arial"/>
          <w:sz w:val="20"/>
          <w:lang w:val="ro-RO"/>
        </w:rPr>
        <w:t xml:space="preserve"> de catre fiecare parte a traficului </w:t>
      </w:r>
      <w:r w:rsidR="003A2E2A" w:rsidRPr="0059532F">
        <w:rPr>
          <w:rFonts w:ascii="Arial" w:hAnsi="Arial" w:cs="Arial"/>
          <w:sz w:val="20"/>
          <w:lang w:val="ro-RO"/>
        </w:rPr>
        <w:t>de interconectare</w:t>
      </w:r>
      <w:r w:rsidR="00C422BB" w:rsidRPr="0059532F">
        <w:rPr>
          <w:rFonts w:ascii="Arial" w:hAnsi="Arial" w:cs="Arial"/>
          <w:sz w:val="20"/>
          <w:lang w:val="ro-RO"/>
        </w:rPr>
        <w:t xml:space="preserve">, </w:t>
      </w:r>
      <w:r w:rsidR="003C1B52" w:rsidRPr="0059532F">
        <w:rPr>
          <w:rFonts w:ascii="Arial" w:hAnsi="Arial" w:cs="Arial"/>
          <w:sz w:val="20"/>
          <w:lang w:val="ro-RO"/>
        </w:rPr>
        <w:t>(</w:t>
      </w:r>
      <w:r w:rsidR="00C36E2D" w:rsidRPr="0059532F">
        <w:rPr>
          <w:rFonts w:ascii="Arial" w:hAnsi="Arial" w:cs="Arial"/>
          <w:sz w:val="20"/>
          <w:lang w:val="ro-RO"/>
        </w:rPr>
        <w:t>numar</w:t>
      </w:r>
      <w:r w:rsidR="00C422BB" w:rsidRPr="0059532F">
        <w:rPr>
          <w:rFonts w:ascii="Arial" w:hAnsi="Arial" w:cs="Arial"/>
          <w:sz w:val="20"/>
          <w:lang w:val="ro-RO"/>
        </w:rPr>
        <w:t xml:space="preserve"> total de </w:t>
      </w:r>
      <w:r w:rsidR="00C36E2D" w:rsidRPr="0059532F">
        <w:rPr>
          <w:rFonts w:ascii="Arial" w:hAnsi="Arial" w:cs="Arial"/>
          <w:sz w:val="20"/>
          <w:lang w:val="ro-RO"/>
        </w:rPr>
        <w:t xml:space="preserve"> apelu</w:t>
      </w:r>
      <w:r w:rsidR="00C422BB" w:rsidRPr="0059532F">
        <w:rPr>
          <w:rFonts w:ascii="Arial" w:hAnsi="Arial" w:cs="Arial"/>
          <w:sz w:val="20"/>
          <w:lang w:val="ro-RO"/>
        </w:rPr>
        <w:t>ri, durata totala a traficului</w:t>
      </w:r>
      <w:r w:rsidR="003C1B52" w:rsidRPr="0059532F">
        <w:rPr>
          <w:rFonts w:ascii="Arial" w:hAnsi="Arial" w:cs="Arial"/>
          <w:sz w:val="20"/>
          <w:lang w:val="ro-RO"/>
        </w:rPr>
        <w:t>)</w:t>
      </w:r>
      <w:r w:rsidR="008E5F29" w:rsidRPr="0059532F">
        <w:rPr>
          <w:rFonts w:ascii="Arial" w:hAnsi="Arial" w:cs="Arial"/>
          <w:sz w:val="20"/>
          <w:lang w:val="ro-RO"/>
        </w:rPr>
        <w:t xml:space="preserve">, </w:t>
      </w:r>
      <w:r w:rsidR="008504B3" w:rsidRPr="0059532F">
        <w:rPr>
          <w:rFonts w:ascii="Arial" w:hAnsi="Arial" w:cs="Arial"/>
          <w:sz w:val="20"/>
          <w:lang w:val="ro-RO"/>
        </w:rPr>
        <w:t>pentru legătura</w:t>
      </w:r>
      <w:r w:rsidR="00E26918" w:rsidRPr="0059532F">
        <w:rPr>
          <w:rFonts w:ascii="Arial" w:hAnsi="Arial" w:cs="Arial"/>
          <w:sz w:val="20"/>
          <w:lang w:val="ro-RO"/>
        </w:rPr>
        <w:t>(ile)</w:t>
      </w:r>
      <w:r w:rsidR="008504B3" w:rsidRPr="0059532F">
        <w:rPr>
          <w:rFonts w:ascii="Arial" w:hAnsi="Arial" w:cs="Arial"/>
          <w:sz w:val="20"/>
          <w:lang w:val="ro-RO"/>
        </w:rPr>
        <w:t xml:space="preserve"> de </w:t>
      </w:r>
      <w:r w:rsidR="00E26918" w:rsidRPr="0059532F">
        <w:rPr>
          <w:rFonts w:ascii="Arial" w:hAnsi="Arial" w:cs="Arial"/>
          <w:sz w:val="20"/>
          <w:lang w:val="ro-RO"/>
        </w:rPr>
        <w:t xml:space="preserve">interconectare aferenta(e) </w:t>
      </w:r>
      <w:r w:rsidR="008504B3" w:rsidRPr="0059532F">
        <w:rPr>
          <w:rFonts w:ascii="Arial" w:hAnsi="Arial" w:cs="Arial"/>
          <w:sz w:val="20"/>
          <w:lang w:val="ro-RO"/>
        </w:rPr>
        <w:t>trafic</w:t>
      </w:r>
      <w:r w:rsidR="00E26918" w:rsidRPr="0059532F">
        <w:rPr>
          <w:rFonts w:ascii="Arial" w:hAnsi="Arial" w:cs="Arial"/>
          <w:sz w:val="20"/>
          <w:lang w:val="ro-RO"/>
        </w:rPr>
        <w:t>ului</w:t>
      </w:r>
      <w:r w:rsidR="008504B3" w:rsidRPr="0059532F">
        <w:rPr>
          <w:rFonts w:ascii="Arial" w:hAnsi="Arial" w:cs="Arial"/>
          <w:sz w:val="20"/>
          <w:lang w:val="ro-RO"/>
        </w:rPr>
        <w:t xml:space="preserve"> naţional şi</w:t>
      </w:r>
      <w:r w:rsidR="00E26918" w:rsidRPr="0059532F">
        <w:rPr>
          <w:rFonts w:ascii="Arial" w:hAnsi="Arial" w:cs="Arial"/>
          <w:sz w:val="20"/>
          <w:lang w:val="ro-RO"/>
        </w:rPr>
        <w:t>/sau</w:t>
      </w:r>
      <w:r w:rsidR="008504B3" w:rsidRPr="0059532F">
        <w:rPr>
          <w:rFonts w:ascii="Arial" w:hAnsi="Arial" w:cs="Arial"/>
          <w:sz w:val="20"/>
          <w:lang w:val="ro-RO"/>
        </w:rPr>
        <w:t xml:space="preserve"> internaţional, dacă este cazul, </w:t>
      </w:r>
      <w:r w:rsidR="003A2E2A" w:rsidRPr="0059532F">
        <w:rPr>
          <w:rFonts w:ascii="Arial" w:hAnsi="Arial" w:cs="Arial"/>
          <w:sz w:val="20"/>
          <w:lang w:val="ro-RO"/>
        </w:rPr>
        <w:t xml:space="preserve">astfel </w:t>
      </w:r>
      <w:r w:rsidRPr="0059532F">
        <w:rPr>
          <w:rFonts w:ascii="Arial" w:hAnsi="Arial" w:cs="Arial"/>
          <w:sz w:val="20"/>
          <w:lang w:val="ro-RO"/>
        </w:rPr>
        <w:t>î</w:t>
      </w:r>
      <w:r w:rsidR="003A2E2A" w:rsidRPr="0059532F">
        <w:rPr>
          <w:rFonts w:ascii="Arial" w:hAnsi="Arial" w:cs="Arial"/>
          <w:sz w:val="20"/>
          <w:lang w:val="ro-RO"/>
        </w:rPr>
        <w:t>nc</w:t>
      </w:r>
      <w:r w:rsidRPr="0059532F">
        <w:rPr>
          <w:rFonts w:ascii="Arial" w:hAnsi="Arial" w:cs="Arial"/>
          <w:sz w:val="20"/>
          <w:lang w:val="ro-RO"/>
        </w:rPr>
        <w:t>â</w:t>
      </w:r>
      <w:r w:rsidR="003A2E2A" w:rsidRPr="0059532F">
        <w:rPr>
          <w:rFonts w:ascii="Arial" w:hAnsi="Arial" w:cs="Arial"/>
          <w:sz w:val="20"/>
          <w:lang w:val="ro-RO"/>
        </w:rPr>
        <w:t>t diferen</w:t>
      </w:r>
      <w:r w:rsidRPr="0059532F">
        <w:rPr>
          <w:rFonts w:ascii="Arial" w:hAnsi="Arial" w:cs="Arial"/>
          <w:sz w:val="20"/>
          <w:lang w:val="ro-RO"/>
        </w:rPr>
        <w:t>ţ</w:t>
      </w:r>
      <w:r w:rsidR="003A2E2A" w:rsidRPr="0059532F">
        <w:rPr>
          <w:rFonts w:ascii="Arial" w:hAnsi="Arial" w:cs="Arial"/>
          <w:sz w:val="20"/>
          <w:lang w:val="ro-RO"/>
        </w:rPr>
        <w:t xml:space="preserve">a </w:t>
      </w:r>
      <w:r w:rsidRPr="0059532F">
        <w:rPr>
          <w:rFonts w:ascii="Arial" w:hAnsi="Arial" w:cs="Arial"/>
          <w:sz w:val="20"/>
          <w:lang w:val="ro-RO"/>
        </w:rPr>
        <w:t>î</w:t>
      </w:r>
      <w:r w:rsidR="003A2E2A" w:rsidRPr="0059532F">
        <w:rPr>
          <w:rFonts w:ascii="Arial" w:hAnsi="Arial" w:cs="Arial"/>
          <w:sz w:val="20"/>
          <w:lang w:val="ro-RO"/>
        </w:rPr>
        <w:t>ntre traficul de intrare m</w:t>
      </w:r>
      <w:r w:rsidRPr="0059532F">
        <w:rPr>
          <w:rFonts w:ascii="Arial" w:hAnsi="Arial" w:cs="Arial"/>
          <w:sz w:val="20"/>
          <w:lang w:val="ro-RO"/>
        </w:rPr>
        <w:t>ă</w:t>
      </w:r>
      <w:r w:rsidR="003A2E2A" w:rsidRPr="0059532F">
        <w:rPr>
          <w:rFonts w:ascii="Arial" w:hAnsi="Arial" w:cs="Arial"/>
          <w:sz w:val="20"/>
          <w:lang w:val="ro-RO"/>
        </w:rPr>
        <w:t xml:space="preserve">surat de o Parte </w:t>
      </w:r>
      <w:r w:rsidRPr="0059532F">
        <w:rPr>
          <w:rFonts w:ascii="Arial" w:hAnsi="Arial" w:cs="Arial"/>
          <w:sz w:val="20"/>
          <w:lang w:val="ro-RO"/>
        </w:rPr>
        <w:t>ş</w:t>
      </w:r>
      <w:r w:rsidR="003A2E2A" w:rsidRPr="0059532F">
        <w:rPr>
          <w:rFonts w:ascii="Arial" w:hAnsi="Arial" w:cs="Arial"/>
          <w:sz w:val="20"/>
          <w:lang w:val="ro-RO"/>
        </w:rPr>
        <w:t>i traficul de ie</w:t>
      </w:r>
      <w:r w:rsidRPr="0059532F">
        <w:rPr>
          <w:rFonts w:ascii="Arial" w:hAnsi="Arial" w:cs="Arial"/>
          <w:sz w:val="20"/>
          <w:lang w:val="ro-RO"/>
        </w:rPr>
        <w:t>ş</w:t>
      </w:r>
      <w:r w:rsidR="003A2E2A" w:rsidRPr="0059532F">
        <w:rPr>
          <w:rFonts w:ascii="Arial" w:hAnsi="Arial" w:cs="Arial"/>
          <w:sz w:val="20"/>
          <w:lang w:val="ro-RO"/>
        </w:rPr>
        <w:t>ire m</w:t>
      </w:r>
      <w:r w:rsidRPr="0059532F">
        <w:rPr>
          <w:rFonts w:ascii="Arial" w:hAnsi="Arial" w:cs="Arial"/>
          <w:sz w:val="20"/>
          <w:lang w:val="ro-RO"/>
        </w:rPr>
        <w:t>ă</w:t>
      </w:r>
      <w:r w:rsidR="003A2E2A" w:rsidRPr="0059532F">
        <w:rPr>
          <w:rFonts w:ascii="Arial" w:hAnsi="Arial" w:cs="Arial"/>
          <w:sz w:val="20"/>
          <w:lang w:val="ro-RO"/>
        </w:rPr>
        <w:t>surat de cealalt</w:t>
      </w:r>
      <w:r w:rsidRPr="0059532F">
        <w:rPr>
          <w:rFonts w:ascii="Arial" w:hAnsi="Arial" w:cs="Arial"/>
          <w:sz w:val="20"/>
          <w:lang w:val="ro-RO"/>
        </w:rPr>
        <w:t>ă</w:t>
      </w:r>
      <w:r w:rsidR="003A2E2A" w:rsidRPr="0059532F">
        <w:rPr>
          <w:rFonts w:ascii="Arial" w:hAnsi="Arial" w:cs="Arial"/>
          <w:sz w:val="20"/>
          <w:lang w:val="ro-RO"/>
        </w:rPr>
        <w:t xml:space="preserve"> Parte s</w:t>
      </w:r>
      <w:r w:rsidRPr="0059532F">
        <w:rPr>
          <w:rFonts w:ascii="Arial" w:hAnsi="Arial" w:cs="Arial"/>
          <w:sz w:val="20"/>
          <w:lang w:val="ro-RO"/>
        </w:rPr>
        <w:t>ă</w:t>
      </w:r>
      <w:r w:rsidR="003A2E2A" w:rsidRPr="0059532F">
        <w:rPr>
          <w:rFonts w:ascii="Arial" w:hAnsi="Arial" w:cs="Arial"/>
          <w:sz w:val="20"/>
          <w:lang w:val="ro-RO"/>
        </w:rPr>
        <w:t xml:space="preserve"> fie sub </w:t>
      </w:r>
      <w:r w:rsidR="008B5900" w:rsidRPr="0059532F">
        <w:rPr>
          <w:rFonts w:ascii="Arial" w:hAnsi="Arial" w:cs="Arial"/>
          <w:sz w:val="20"/>
          <w:lang w:val="ro-RO"/>
        </w:rPr>
        <w:t>2</w:t>
      </w:r>
      <w:r w:rsidR="003A2E2A" w:rsidRPr="0059532F">
        <w:rPr>
          <w:rFonts w:ascii="Arial" w:hAnsi="Arial" w:cs="Arial"/>
          <w:sz w:val="20"/>
          <w:lang w:val="ro-RO"/>
        </w:rPr>
        <w:t>% din valoarea cea mai mare.</w:t>
      </w:r>
    </w:p>
    <w:p w14:paraId="54AA5664" w14:textId="77777777" w:rsidR="003A2E2A" w:rsidRPr="0059532F" w:rsidRDefault="003A2E2A" w:rsidP="00D27514">
      <w:pPr>
        <w:pStyle w:val="Footer"/>
        <w:tabs>
          <w:tab w:val="clear" w:pos="4320"/>
          <w:tab w:val="clear" w:pos="8640"/>
        </w:tabs>
        <w:jc w:val="both"/>
        <w:rPr>
          <w:rFonts w:ascii="Arial" w:hAnsi="Arial" w:cs="Arial"/>
          <w:lang w:val="ro-RO"/>
        </w:rPr>
      </w:pPr>
    </w:p>
    <w:p w14:paraId="25C1101F" w14:textId="77777777" w:rsidR="003A2E2A" w:rsidRPr="0059532F" w:rsidRDefault="003A2E2A" w:rsidP="00D27514">
      <w:pPr>
        <w:pStyle w:val="Para0-2"/>
        <w:numPr>
          <w:ilvl w:val="2"/>
          <w:numId w:val="6"/>
        </w:numPr>
        <w:rPr>
          <w:rFonts w:ascii="Arial" w:hAnsi="Arial" w:cs="Arial"/>
          <w:sz w:val="20"/>
          <w:lang w:val="ro-RO"/>
        </w:rPr>
      </w:pPr>
      <w:r w:rsidRPr="0059532F">
        <w:rPr>
          <w:rFonts w:ascii="Arial" w:hAnsi="Arial" w:cs="Arial"/>
          <w:sz w:val="20"/>
          <w:lang w:val="ro-RO"/>
        </w:rPr>
        <w:lastRenderedPageBreak/>
        <w:t xml:space="preserve">Ambele </w:t>
      </w:r>
      <w:r w:rsidR="00004106" w:rsidRPr="0059532F">
        <w:rPr>
          <w:rFonts w:ascii="Arial" w:hAnsi="Arial" w:cs="Arial"/>
          <w:sz w:val="20"/>
          <w:lang w:val="ro-RO"/>
        </w:rPr>
        <w:t>Părţi</w:t>
      </w:r>
      <w:r w:rsidRPr="0059532F">
        <w:rPr>
          <w:rFonts w:ascii="Arial" w:hAnsi="Arial" w:cs="Arial"/>
          <w:sz w:val="20"/>
          <w:lang w:val="ro-RO"/>
        </w:rPr>
        <w:t xml:space="preserve"> vor depune eforturi pentru reducerea diferen</w:t>
      </w:r>
      <w:r w:rsidR="00A15343" w:rsidRPr="0059532F">
        <w:rPr>
          <w:rFonts w:ascii="Arial" w:hAnsi="Arial" w:cs="Arial"/>
          <w:sz w:val="20"/>
          <w:lang w:val="ro-RO"/>
        </w:rPr>
        <w:t>ţ</w:t>
      </w:r>
      <w:r w:rsidRPr="0059532F">
        <w:rPr>
          <w:rFonts w:ascii="Arial" w:hAnsi="Arial" w:cs="Arial"/>
          <w:sz w:val="20"/>
          <w:lang w:val="ro-RO"/>
        </w:rPr>
        <w:t>ei men</w:t>
      </w:r>
      <w:r w:rsidR="00A15343" w:rsidRPr="0059532F">
        <w:rPr>
          <w:rFonts w:ascii="Arial" w:hAnsi="Arial" w:cs="Arial"/>
          <w:sz w:val="20"/>
          <w:lang w:val="ro-RO"/>
        </w:rPr>
        <w:t>ţ</w:t>
      </w:r>
      <w:r w:rsidRPr="0059532F">
        <w:rPr>
          <w:rFonts w:ascii="Arial" w:hAnsi="Arial" w:cs="Arial"/>
          <w:sz w:val="20"/>
          <w:lang w:val="ro-RO"/>
        </w:rPr>
        <w:t xml:space="preserve">ionate la paragraful anterior </w:t>
      </w:r>
      <w:r w:rsidR="00A15343" w:rsidRPr="0059532F">
        <w:rPr>
          <w:rFonts w:ascii="Arial" w:hAnsi="Arial" w:cs="Arial"/>
          <w:sz w:val="20"/>
          <w:lang w:val="ro-RO"/>
        </w:rPr>
        <w:t>ş</w:t>
      </w:r>
      <w:r w:rsidRPr="0059532F">
        <w:rPr>
          <w:rFonts w:ascii="Arial" w:hAnsi="Arial" w:cs="Arial"/>
          <w:sz w:val="20"/>
          <w:lang w:val="ro-RO"/>
        </w:rPr>
        <w:t xml:space="preserve">i </w:t>
      </w:r>
      <w:r w:rsidR="00A15343" w:rsidRPr="0059532F">
        <w:rPr>
          <w:rFonts w:ascii="Arial" w:hAnsi="Arial" w:cs="Arial"/>
          <w:sz w:val="20"/>
          <w:lang w:val="ro-RO"/>
        </w:rPr>
        <w:t>î</w:t>
      </w:r>
      <w:r w:rsidRPr="0059532F">
        <w:rPr>
          <w:rFonts w:ascii="Arial" w:hAnsi="Arial" w:cs="Arial"/>
          <w:sz w:val="20"/>
          <w:lang w:val="ro-RO"/>
        </w:rPr>
        <w:t xml:space="preserve">ncadrarea </w:t>
      </w:r>
      <w:r w:rsidR="00A15343" w:rsidRPr="0059532F">
        <w:rPr>
          <w:rFonts w:ascii="Arial" w:hAnsi="Arial" w:cs="Arial"/>
          <w:sz w:val="20"/>
          <w:lang w:val="ro-RO"/>
        </w:rPr>
        <w:t>î</w:t>
      </w:r>
      <w:r w:rsidRPr="0059532F">
        <w:rPr>
          <w:rFonts w:ascii="Arial" w:hAnsi="Arial" w:cs="Arial"/>
          <w:sz w:val="20"/>
          <w:lang w:val="ro-RO"/>
        </w:rPr>
        <w:t xml:space="preserve">n valoarea de </w:t>
      </w:r>
      <w:r w:rsidR="00366528" w:rsidRPr="0059532F">
        <w:rPr>
          <w:rFonts w:ascii="Arial" w:hAnsi="Arial" w:cs="Arial"/>
          <w:sz w:val="20"/>
          <w:lang w:val="ro-RO"/>
        </w:rPr>
        <w:t>1</w:t>
      </w:r>
      <w:r w:rsidRPr="0059532F">
        <w:rPr>
          <w:rFonts w:ascii="Arial" w:hAnsi="Arial" w:cs="Arial"/>
          <w:sz w:val="20"/>
          <w:lang w:val="ro-RO"/>
        </w:rPr>
        <w:t>%, valoare care urmeaz</w:t>
      </w:r>
      <w:r w:rsidR="00A15343" w:rsidRPr="0059532F">
        <w:rPr>
          <w:rFonts w:ascii="Arial" w:hAnsi="Arial" w:cs="Arial"/>
          <w:sz w:val="20"/>
          <w:lang w:val="ro-RO"/>
        </w:rPr>
        <w:t>ă</w:t>
      </w:r>
      <w:r w:rsidRPr="0059532F">
        <w:rPr>
          <w:rFonts w:ascii="Arial" w:hAnsi="Arial" w:cs="Arial"/>
          <w:sz w:val="20"/>
          <w:lang w:val="ro-RO"/>
        </w:rPr>
        <w:t xml:space="preserve"> a fi valabil</w:t>
      </w:r>
      <w:r w:rsidR="00A15343" w:rsidRPr="0059532F">
        <w:rPr>
          <w:rFonts w:ascii="Arial" w:hAnsi="Arial" w:cs="Arial"/>
          <w:sz w:val="20"/>
          <w:lang w:val="ro-RO"/>
        </w:rPr>
        <w:t>ă</w:t>
      </w:r>
      <w:r w:rsidRPr="0059532F">
        <w:rPr>
          <w:rFonts w:ascii="Arial" w:hAnsi="Arial" w:cs="Arial"/>
          <w:sz w:val="20"/>
          <w:lang w:val="ro-RO"/>
        </w:rPr>
        <w:t xml:space="preserve"> dup</w:t>
      </w:r>
      <w:r w:rsidR="00A15343" w:rsidRPr="0059532F">
        <w:rPr>
          <w:rFonts w:ascii="Arial" w:hAnsi="Arial" w:cs="Arial"/>
          <w:sz w:val="20"/>
          <w:lang w:val="ro-RO"/>
        </w:rPr>
        <w:t>ă</w:t>
      </w:r>
      <w:r w:rsidRPr="0059532F">
        <w:rPr>
          <w:rFonts w:ascii="Arial" w:hAnsi="Arial" w:cs="Arial"/>
          <w:sz w:val="20"/>
          <w:lang w:val="ro-RO"/>
        </w:rPr>
        <w:t xml:space="preserve"> primele 6 luni de la intrarea </w:t>
      </w:r>
      <w:r w:rsidR="00A15343" w:rsidRPr="0059532F">
        <w:rPr>
          <w:rFonts w:ascii="Arial" w:hAnsi="Arial" w:cs="Arial"/>
          <w:sz w:val="20"/>
          <w:lang w:val="ro-RO"/>
        </w:rPr>
        <w:t>î</w:t>
      </w:r>
      <w:r w:rsidRPr="0059532F">
        <w:rPr>
          <w:rFonts w:ascii="Arial" w:hAnsi="Arial" w:cs="Arial"/>
          <w:sz w:val="20"/>
          <w:lang w:val="ro-RO"/>
        </w:rPr>
        <w:t>n vigoare a prezentului Acord.</w:t>
      </w:r>
    </w:p>
    <w:p w14:paraId="7A944E46" w14:textId="77777777" w:rsidR="003B340A" w:rsidRPr="0059532F" w:rsidRDefault="003B340A" w:rsidP="00D27514">
      <w:pPr>
        <w:pStyle w:val="Footer"/>
        <w:tabs>
          <w:tab w:val="clear" w:pos="4320"/>
          <w:tab w:val="clear" w:pos="8640"/>
        </w:tabs>
        <w:jc w:val="both"/>
        <w:rPr>
          <w:rFonts w:ascii="Arial" w:hAnsi="Arial" w:cs="Arial"/>
          <w:lang w:val="ro-RO"/>
        </w:rPr>
      </w:pPr>
    </w:p>
    <w:p w14:paraId="268BCB8B" w14:textId="77777777" w:rsidR="003A2E2A" w:rsidRPr="0059532F" w:rsidRDefault="003A2E2A" w:rsidP="00085DCA">
      <w:pPr>
        <w:pStyle w:val="Para0-2"/>
        <w:numPr>
          <w:ilvl w:val="1"/>
          <w:numId w:val="6"/>
        </w:numPr>
        <w:tabs>
          <w:tab w:val="clear" w:pos="780"/>
          <w:tab w:val="num" w:pos="709"/>
        </w:tabs>
        <w:ind w:hanging="780"/>
        <w:rPr>
          <w:rFonts w:ascii="Arial" w:hAnsi="Arial" w:cs="Arial"/>
          <w:b/>
          <w:sz w:val="20"/>
          <w:lang w:val="ro-RO"/>
        </w:rPr>
      </w:pPr>
      <w:bookmarkStart w:id="58" w:name="_Ref238825414"/>
      <w:r w:rsidRPr="0059532F">
        <w:rPr>
          <w:rFonts w:ascii="Arial" w:hAnsi="Arial" w:cs="Arial"/>
          <w:b/>
          <w:sz w:val="20"/>
          <w:lang w:val="ro-RO"/>
        </w:rPr>
        <w:t>Disputa</w:t>
      </w:r>
      <w:bookmarkEnd w:id="58"/>
    </w:p>
    <w:p w14:paraId="5C0C4D90" w14:textId="77777777" w:rsidR="003A2E2A" w:rsidRPr="0059532F" w:rsidRDefault="003A2E2A" w:rsidP="00D27514">
      <w:pPr>
        <w:pStyle w:val="Para0-2"/>
        <w:ind w:left="0" w:firstLine="0"/>
        <w:rPr>
          <w:rFonts w:ascii="Arial" w:hAnsi="Arial" w:cs="Arial"/>
          <w:b/>
          <w:sz w:val="20"/>
          <w:lang w:val="ro-RO"/>
        </w:rPr>
      </w:pPr>
    </w:p>
    <w:p w14:paraId="5F0884BF" w14:textId="77777777" w:rsidR="003A2E2A" w:rsidRPr="0059532F" w:rsidRDefault="003A2E2A" w:rsidP="00D27514">
      <w:pPr>
        <w:pStyle w:val="Para0-2"/>
        <w:numPr>
          <w:ilvl w:val="2"/>
          <w:numId w:val="6"/>
        </w:numPr>
        <w:rPr>
          <w:rFonts w:ascii="Arial" w:hAnsi="Arial" w:cs="Arial"/>
          <w:sz w:val="20"/>
          <w:lang w:val="ro-RO"/>
        </w:rPr>
      </w:pPr>
      <w:r w:rsidRPr="0059532F">
        <w:rPr>
          <w:rFonts w:ascii="Arial" w:hAnsi="Arial" w:cs="Arial"/>
          <w:sz w:val="20"/>
          <w:lang w:val="ro-RO"/>
        </w:rPr>
        <w:t>Procedura descris</w:t>
      </w:r>
      <w:r w:rsidR="00FE778A" w:rsidRPr="0059532F">
        <w:rPr>
          <w:rFonts w:ascii="Arial" w:hAnsi="Arial" w:cs="Arial"/>
          <w:sz w:val="20"/>
          <w:lang w:val="ro-RO"/>
        </w:rPr>
        <w:t>ă</w:t>
      </w:r>
      <w:r w:rsidRPr="0059532F">
        <w:rPr>
          <w:rFonts w:ascii="Arial" w:hAnsi="Arial" w:cs="Arial"/>
          <w:sz w:val="20"/>
          <w:lang w:val="ro-RO"/>
        </w:rPr>
        <w:t xml:space="preserve"> </w:t>
      </w:r>
      <w:r w:rsidR="00CC05F0" w:rsidRPr="0059532F">
        <w:rPr>
          <w:rFonts w:ascii="Arial" w:hAnsi="Arial" w:cs="Arial"/>
          <w:sz w:val="20"/>
          <w:lang w:val="ro-RO"/>
        </w:rPr>
        <w:t xml:space="preserve">în prezentul Art. </w:t>
      </w:r>
      <w:r w:rsidR="00A75A62" w:rsidRPr="0059532F">
        <w:rPr>
          <w:rFonts w:ascii="Arial" w:hAnsi="Arial" w:cs="Arial"/>
          <w:sz w:val="20"/>
          <w:lang w:val="ro-RO"/>
        </w:rPr>
        <w:t>12.5</w:t>
      </w:r>
      <w:r w:rsidR="00CC05F0" w:rsidRPr="0059532F">
        <w:rPr>
          <w:rFonts w:ascii="Arial" w:hAnsi="Arial" w:cs="Arial"/>
          <w:sz w:val="20"/>
          <w:lang w:val="ro-RO"/>
        </w:rPr>
        <w:t xml:space="preserve"> şi la Art. </w:t>
      </w:r>
      <w:r w:rsidR="00A75A62" w:rsidRPr="0059532F">
        <w:rPr>
          <w:rFonts w:ascii="Arial" w:hAnsi="Arial" w:cs="Arial"/>
          <w:sz w:val="20"/>
          <w:lang w:val="ro-RO"/>
        </w:rPr>
        <w:t>12.6</w:t>
      </w:r>
      <w:r w:rsidRPr="0059532F">
        <w:rPr>
          <w:rFonts w:ascii="Arial" w:hAnsi="Arial" w:cs="Arial"/>
          <w:sz w:val="20"/>
          <w:lang w:val="ro-RO"/>
        </w:rPr>
        <w:t xml:space="preserve"> se aplic</w:t>
      </w:r>
      <w:r w:rsidR="00FE778A" w:rsidRPr="0059532F">
        <w:rPr>
          <w:rFonts w:ascii="Arial" w:hAnsi="Arial" w:cs="Arial"/>
          <w:sz w:val="20"/>
          <w:lang w:val="ro-RO"/>
        </w:rPr>
        <w:t>ă</w:t>
      </w:r>
      <w:r w:rsidRPr="0059532F">
        <w:rPr>
          <w:rFonts w:ascii="Arial" w:hAnsi="Arial" w:cs="Arial"/>
          <w:sz w:val="20"/>
          <w:lang w:val="ro-RO"/>
        </w:rPr>
        <w:t xml:space="preserve"> </w:t>
      </w:r>
      <w:r w:rsidR="00FE778A" w:rsidRPr="0059532F">
        <w:rPr>
          <w:rFonts w:ascii="Arial" w:hAnsi="Arial" w:cs="Arial"/>
          <w:sz w:val="20"/>
          <w:lang w:val="ro-RO"/>
        </w:rPr>
        <w:t>î</w:t>
      </w:r>
      <w:r w:rsidRPr="0059532F">
        <w:rPr>
          <w:rFonts w:ascii="Arial" w:hAnsi="Arial" w:cs="Arial"/>
          <w:sz w:val="20"/>
          <w:lang w:val="ro-RO"/>
        </w:rPr>
        <w:t>n vederea solu</w:t>
      </w:r>
      <w:r w:rsidR="00FE778A" w:rsidRPr="0059532F">
        <w:rPr>
          <w:rFonts w:ascii="Arial" w:hAnsi="Arial" w:cs="Arial"/>
          <w:sz w:val="20"/>
          <w:lang w:val="ro-RO"/>
        </w:rPr>
        <w:t>ţ</w:t>
      </w:r>
      <w:r w:rsidRPr="0059532F">
        <w:rPr>
          <w:rFonts w:ascii="Arial" w:hAnsi="Arial" w:cs="Arial"/>
          <w:sz w:val="20"/>
          <w:lang w:val="ro-RO"/>
        </w:rPr>
        <w:t>ion</w:t>
      </w:r>
      <w:r w:rsidR="00FE778A" w:rsidRPr="0059532F">
        <w:rPr>
          <w:rFonts w:ascii="Arial" w:hAnsi="Arial" w:cs="Arial"/>
          <w:sz w:val="20"/>
          <w:lang w:val="ro-RO"/>
        </w:rPr>
        <w:t>ă</w:t>
      </w:r>
      <w:r w:rsidRPr="0059532F">
        <w:rPr>
          <w:rFonts w:ascii="Arial" w:hAnsi="Arial" w:cs="Arial"/>
          <w:sz w:val="20"/>
          <w:lang w:val="ro-RO"/>
        </w:rPr>
        <w:t>rii discrepan</w:t>
      </w:r>
      <w:r w:rsidR="00FE778A" w:rsidRPr="0059532F">
        <w:rPr>
          <w:rFonts w:ascii="Arial" w:hAnsi="Arial" w:cs="Arial"/>
          <w:sz w:val="20"/>
          <w:lang w:val="ro-RO"/>
        </w:rPr>
        <w:t>ţ</w:t>
      </w:r>
      <w:r w:rsidRPr="0059532F">
        <w:rPr>
          <w:rFonts w:ascii="Arial" w:hAnsi="Arial" w:cs="Arial"/>
          <w:sz w:val="20"/>
          <w:lang w:val="ro-RO"/>
        </w:rPr>
        <w:t xml:space="preserve">elor rezultate </w:t>
      </w:r>
      <w:r w:rsidR="00FE778A" w:rsidRPr="0059532F">
        <w:rPr>
          <w:rFonts w:ascii="Arial" w:hAnsi="Arial" w:cs="Arial"/>
          <w:sz w:val="20"/>
          <w:lang w:val="ro-RO"/>
        </w:rPr>
        <w:t>î</w:t>
      </w:r>
      <w:r w:rsidRPr="0059532F">
        <w:rPr>
          <w:rFonts w:ascii="Arial" w:hAnsi="Arial" w:cs="Arial"/>
          <w:sz w:val="20"/>
          <w:lang w:val="ro-RO"/>
        </w:rPr>
        <w:t xml:space="preserve">ntre datele </w:t>
      </w:r>
      <w:r w:rsidR="00FE778A" w:rsidRPr="0059532F">
        <w:rPr>
          <w:rFonts w:ascii="Arial" w:hAnsi="Arial" w:cs="Arial"/>
          <w:sz w:val="20"/>
          <w:lang w:val="ro-RO"/>
        </w:rPr>
        <w:t>î</w:t>
      </w:r>
      <w:r w:rsidRPr="0059532F">
        <w:rPr>
          <w:rFonts w:ascii="Arial" w:hAnsi="Arial" w:cs="Arial"/>
          <w:sz w:val="20"/>
          <w:lang w:val="ro-RO"/>
        </w:rPr>
        <w:t xml:space="preserve">nregistrate de una din </w:t>
      </w:r>
      <w:r w:rsidR="00004106" w:rsidRPr="0059532F">
        <w:rPr>
          <w:rFonts w:ascii="Arial" w:hAnsi="Arial" w:cs="Arial"/>
          <w:sz w:val="20"/>
          <w:lang w:val="ro-RO"/>
        </w:rPr>
        <w:t>Părţi</w:t>
      </w:r>
      <w:r w:rsidRPr="0059532F">
        <w:rPr>
          <w:rFonts w:ascii="Arial" w:hAnsi="Arial" w:cs="Arial"/>
          <w:sz w:val="20"/>
          <w:lang w:val="ro-RO"/>
        </w:rPr>
        <w:t xml:space="preserve"> </w:t>
      </w:r>
      <w:r w:rsidR="00FE778A" w:rsidRPr="0059532F">
        <w:rPr>
          <w:rFonts w:ascii="Arial" w:hAnsi="Arial" w:cs="Arial"/>
          <w:sz w:val="20"/>
          <w:lang w:val="ro-RO"/>
        </w:rPr>
        <w:t>ş</w:t>
      </w:r>
      <w:r w:rsidRPr="0059532F">
        <w:rPr>
          <w:rFonts w:ascii="Arial" w:hAnsi="Arial" w:cs="Arial"/>
          <w:sz w:val="20"/>
          <w:lang w:val="ro-RO"/>
        </w:rPr>
        <w:t>i care au stat la baza facturii P</w:t>
      </w:r>
      <w:r w:rsidR="00FE778A" w:rsidRPr="0059532F">
        <w:rPr>
          <w:rFonts w:ascii="Arial" w:hAnsi="Arial" w:cs="Arial"/>
          <w:sz w:val="20"/>
          <w:lang w:val="ro-RO"/>
        </w:rPr>
        <w:t>ă</w:t>
      </w:r>
      <w:r w:rsidRPr="0059532F">
        <w:rPr>
          <w:rFonts w:ascii="Arial" w:hAnsi="Arial" w:cs="Arial"/>
          <w:sz w:val="20"/>
          <w:lang w:val="ro-RO"/>
        </w:rPr>
        <w:t>r</w:t>
      </w:r>
      <w:r w:rsidR="00FE778A" w:rsidRPr="0059532F">
        <w:rPr>
          <w:rFonts w:ascii="Arial" w:hAnsi="Arial" w:cs="Arial"/>
          <w:sz w:val="20"/>
          <w:lang w:val="ro-RO"/>
        </w:rPr>
        <w:t>ţ</w:t>
      </w:r>
      <w:r w:rsidRPr="0059532F">
        <w:rPr>
          <w:rFonts w:ascii="Arial" w:hAnsi="Arial" w:cs="Arial"/>
          <w:sz w:val="20"/>
          <w:lang w:val="ro-RO"/>
        </w:rPr>
        <w:t>ii care factureaz</w:t>
      </w:r>
      <w:r w:rsidR="00FE778A" w:rsidRPr="0059532F">
        <w:rPr>
          <w:rFonts w:ascii="Arial" w:hAnsi="Arial" w:cs="Arial"/>
          <w:sz w:val="20"/>
          <w:lang w:val="ro-RO"/>
        </w:rPr>
        <w:t>ă</w:t>
      </w:r>
      <w:r w:rsidRPr="0059532F">
        <w:rPr>
          <w:rFonts w:ascii="Arial" w:hAnsi="Arial" w:cs="Arial"/>
          <w:sz w:val="20"/>
          <w:lang w:val="ro-RO"/>
        </w:rPr>
        <w:t xml:space="preserve"> </w:t>
      </w:r>
      <w:r w:rsidR="00FE778A" w:rsidRPr="0059532F">
        <w:rPr>
          <w:rFonts w:ascii="Arial" w:hAnsi="Arial" w:cs="Arial"/>
          <w:sz w:val="20"/>
          <w:lang w:val="ro-RO"/>
        </w:rPr>
        <w:t>ş</w:t>
      </w:r>
      <w:r w:rsidRPr="0059532F">
        <w:rPr>
          <w:rFonts w:ascii="Arial" w:hAnsi="Arial" w:cs="Arial"/>
          <w:sz w:val="20"/>
          <w:lang w:val="ro-RO"/>
        </w:rPr>
        <w:t xml:space="preserve">i datele </w:t>
      </w:r>
      <w:r w:rsidR="00FE778A" w:rsidRPr="0059532F">
        <w:rPr>
          <w:rFonts w:ascii="Arial" w:hAnsi="Arial" w:cs="Arial"/>
          <w:sz w:val="20"/>
          <w:lang w:val="ro-RO"/>
        </w:rPr>
        <w:t>î</w:t>
      </w:r>
      <w:r w:rsidRPr="0059532F">
        <w:rPr>
          <w:rFonts w:ascii="Arial" w:hAnsi="Arial" w:cs="Arial"/>
          <w:sz w:val="20"/>
          <w:lang w:val="ro-RO"/>
        </w:rPr>
        <w:t>nregistrate de cealalt</w:t>
      </w:r>
      <w:r w:rsidR="00FE778A" w:rsidRPr="0059532F">
        <w:rPr>
          <w:rFonts w:ascii="Arial" w:hAnsi="Arial" w:cs="Arial"/>
          <w:sz w:val="20"/>
          <w:lang w:val="ro-RO"/>
        </w:rPr>
        <w:t>ă</w:t>
      </w:r>
      <w:r w:rsidRPr="0059532F">
        <w:rPr>
          <w:rFonts w:ascii="Arial" w:hAnsi="Arial" w:cs="Arial"/>
          <w:sz w:val="20"/>
          <w:lang w:val="ro-RO"/>
        </w:rPr>
        <w:t xml:space="preserve"> Parte.</w:t>
      </w:r>
      <w:r w:rsidR="00F1078A" w:rsidRPr="0059532F">
        <w:rPr>
          <w:rFonts w:ascii="Arial" w:hAnsi="Arial" w:cs="Arial"/>
          <w:sz w:val="20"/>
          <w:lang w:val="ro-RO"/>
        </w:rPr>
        <w:t xml:space="preserve"> Procedura </w:t>
      </w:r>
      <w:r w:rsidR="006B5D1F" w:rsidRPr="0059532F">
        <w:rPr>
          <w:rFonts w:ascii="Arial" w:hAnsi="Arial" w:cs="Arial"/>
          <w:sz w:val="20"/>
          <w:lang w:val="ro-RO"/>
        </w:rPr>
        <w:t xml:space="preserve">nu </w:t>
      </w:r>
      <w:r w:rsidR="00F1078A" w:rsidRPr="0059532F">
        <w:rPr>
          <w:rFonts w:ascii="Arial" w:hAnsi="Arial" w:cs="Arial"/>
          <w:sz w:val="20"/>
          <w:lang w:val="ro-RO"/>
        </w:rPr>
        <w:t xml:space="preserve">se aplică în situaţia </w:t>
      </w:r>
      <w:r w:rsidR="00636BDC" w:rsidRPr="0059532F">
        <w:rPr>
          <w:rFonts w:ascii="Arial" w:hAnsi="Arial" w:cs="Arial"/>
          <w:sz w:val="20"/>
          <w:lang w:val="ro-RO"/>
        </w:rPr>
        <w:t>unor dispute</w:t>
      </w:r>
      <w:r w:rsidR="00F1078A" w:rsidRPr="0059532F">
        <w:rPr>
          <w:rFonts w:ascii="Arial" w:hAnsi="Arial" w:cs="Arial"/>
          <w:sz w:val="20"/>
          <w:lang w:val="ro-RO"/>
        </w:rPr>
        <w:t xml:space="preserve"> apărute ca urmare a interpretării diferite a unor clauze contractuale cu privire la, de exemplu, nivelul tarifelor datorate de Părţi, modul/condiţiile de aplicare a acestora sau </w:t>
      </w:r>
      <w:r w:rsidR="006B5D1F" w:rsidRPr="0059532F">
        <w:rPr>
          <w:rFonts w:ascii="Arial" w:hAnsi="Arial" w:cs="Arial"/>
          <w:sz w:val="20"/>
          <w:lang w:val="ro-RO"/>
        </w:rPr>
        <w:t xml:space="preserve">la </w:t>
      </w:r>
      <w:r w:rsidR="00F1078A" w:rsidRPr="0059532F">
        <w:rPr>
          <w:rFonts w:ascii="Arial" w:hAnsi="Arial" w:cs="Arial"/>
          <w:sz w:val="20"/>
          <w:lang w:val="ro-RO"/>
        </w:rPr>
        <w:t>alte</w:t>
      </w:r>
      <w:r w:rsidR="006B5D1F" w:rsidRPr="0059532F">
        <w:rPr>
          <w:rFonts w:ascii="Arial" w:hAnsi="Arial" w:cs="Arial"/>
          <w:sz w:val="20"/>
          <w:lang w:val="ro-RO"/>
        </w:rPr>
        <w:t xml:space="preserve"> aspecte care nu vizează înregistrări diferite ale datelor de către echipamentele utilizate de către Părţi.</w:t>
      </w:r>
    </w:p>
    <w:p w14:paraId="64D981C1" w14:textId="77777777" w:rsidR="003A2E2A" w:rsidRPr="0059532F" w:rsidRDefault="003A2E2A" w:rsidP="00D27514">
      <w:pPr>
        <w:pStyle w:val="Para0-2"/>
        <w:ind w:left="0" w:firstLine="0"/>
        <w:rPr>
          <w:rFonts w:ascii="Arial" w:hAnsi="Arial" w:cs="Arial"/>
          <w:sz w:val="20"/>
          <w:lang w:val="ro-RO"/>
        </w:rPr>
      </w:pPr>
    </w:p>
    <w:p w14:paraId="0753B850" w14:textId="77777777" w:rsidR="003A2E2A" w:rsidRPr="0059532F" w:rsidRDefault="003A2E2A" w:rsidP="00D27514">
      <w:pPr>
        <w:pStyle w:val="Para0-2"/>
        <w:numPr>
          <w:ilvl w:val="2"/>
          <w:numId w:val="6"/>
        </w:numPr>
        <w:rPr>
          <w:rFonts w:ascii="Arial" w:hAnsi="Arial" w:cs="Arial"/>
          <w:sz w:val="20"/>
          <w:lang w:val="ro-RO"/>
        </w:rPr>
      </w:pPr>
      <w:bookmarkStart w:id="59" w:name="_Ref238826461"/>
      <w:r w:rsidRPr="0059532F">
        <w:rPr>
          <w:rFonts w:ascii="Arial" w:hAnsi="Arial" w:cs="Arial"/>
          <w:sz w:val="20"/>
          <w:lang w:val="ro-RO"/>
        </w:rPr>
        <w:t>Formula dup</w:t>
      </w:r>
      <w:r w:rsidR="00FE778A" w:rsidRPr="0059532F">
        <w:rPr>
          <w:rFonts w:ascii="Arial" w:hAnsi="Arial" w:cs="Arial"/>
          <w:sz w:val="20"/>
          <w:lang w:val="ro-RO"/>
        </w:rPr>
        <w:t>ă</w:t>
      </w:r>
      <w:r w:rsidRPr="0059532F">
        <w:rPr>
          <w:rFonts w:ascii="Arial" w:hAnsi="Arial" w:cs="Arial"/>
          <w:sz w:val="20"/>
          <w:lang w:val="ro-RO"/>
        </w:rPr>
        <w:t xml:space="preserve"> care se calculeaz</w:t>
      </w:r>
      <w:r w:rsidR="00FE778A" w:rsidRPr="0059532F">
        <w:rPr>
          <w:rFonts w:ascii="Arial" w:hAnsi="Arial" w:cs="Arial"/>
          <w:sz w:val="20"/>
          <w:lang w:val="ro-RO"/>
        </w:rPr>
        <w:t>ă</w:t>
      </w:r>
      <w:r w:rsidRPr="0059532F">
        <w:rPr>
          <w:rFonts w:ascii="Arial" w:hAnsi="Arial" w:cs="Arial"/>
          <w:sz w:val="20"/>
          <w:lang w:val="ro-RO"/>
        </w:rPr>
        <w:t xml:space="preserve"> diferen</w:t>
      </w:r>
      <w:r w:rsidR="00FE778A" w:rsidRPr="0059532F">
        <w:rPr>
          <w:rFonts w:ascii="Arial" w:hAnsi="Arial" w:cs="Arial"/>
          <w:sz w:val="20"/>
          <w:lang w:val="ro-RO"/>
        </w:rPr>
        <w:t>ţ</w:t>
      </w:r>
      <w:r w:rsidRPr="0059532F">
        <w:rPr>
          <w:rFonts w:ascii="Arial" w:hAnsi="Arial" w:cs="Arial"/>
          <w:sz w:val="20"/>
          <w:lang w:val="ro-RO"/>
        </w:rPr>
        <w:t>ele/discrepan</w:t>
      </w:r>
      <w:r w:rsidR="00FE778A" w:rsidRPr="0059532F">
        <w:rPr>
          <w:rFonts w:ascii="Arial" w:hAnsi="Arial" w:cs="Arial"/>
          <w:sz w:val="20"/>
          <w:lang w:val="ro-RO"/>
        </w:rPr>
        <w:t>ţ</w:t>
      </w:r>
      <w:r w:rsidRPr="0059532F">
        <w:rPr>
          <w:rFonts w:ascii="Arial" w:hAnsi="Arial" w:cs="Arial"/>
          <w:sz w:val="20"/>
          <w:lang w:val="ro-RO"/>
        </w:rPr>
        <w:t xml:space="preserve">a </w:t>
      </w:r>
      <w:r w:rsidR="00FE778A" w:rsidRPr="0059532F">
        <w:rPr>
          <w:rFonts w:ascii="Arial" w:hAnsi="Arial" w:cs="Arial"/>
          <w:sz w:val="20"/>
          <w:lang w:val="ro-RO"/>
        </w:rPr>
        <w:t>î</w:t>
      </w:r>
      <w:r w:rsidRPr="0059532F">
        <w:rPr>
          <w:rFonts w:ascii="Arial" w:hAnsi="Arial" w:cs="Arial"/>
          <w:sz w:val="20"/>
          <w:lang w:val="ro-RO"/>
        </w:rPr>
        <w:t xml:space="preserve">ntre </w:t>
      </w:r>
      <w:r w:rsidR="00871DCC" w:rsidRPr="0059532F">
        <w:rPr>
          <w:rFonts w:ascii="Arial" w:hAnsi="Arial" w:cs="Arial"/>
          <w:sz w:val="20"/>
          <w:lang w:val="ro-RO"/>
        </w:rPr>
        <w:t xml:space="preserve"> volumul</w:t>
      </w:r>
      <w:r w:rsidR="00562E5E" w:rsidRPr="0059532F">
        <w:rPr>
          <w:rFonts w:ascii="Arial" w:hAnsi="Arial" w:cs="Arial"/>
          <w:sz w:val="20"/>
          <w:lang w:val="ro-RO"/>
        </w:rPr>
        <w:t xml:space="preserve"> </w:t>
      </w:r>
      <w:r w:rsidRPr="0059532F">
        <w:rPr>
          <w:rFonts w:ascii="Arial" w:hAnsi="Arial" w:cs="Arial"/>
          <w:sz w:val="20"/>
          <w:lang w:val="ro-RO"/>
        </w:rPr>
        <w:t>traficul</w:t>
      </w:r>
      <w:r w:rsidR="00562E5E" w:rsidRPr="0059532F">
        <w:rPr>
          <w:rFonts w:ascii="Arial" w:hAnsi="Arial" w:cs="Arial"/>
          <w:sz w:val="20"/>
          <w:lang w:val="ro-RO"/>
        </w:rPr>
        <w:t>ui</w:t>
      </w:r>
      <w:r w:rsidRPr="0059532F">
        <w:rPr>
          <w:rFonts w:ascii="Arial" w:hAnsi="Arial" w:cs="Arial"/>
          <w:sz w:val="20"/>
          <w:lang w:val="ro-RO"/>
        </w:rPr>
        <w:t xml:space="preserve"> de intrare m</w:t>
      </w:r>
      <w:r w:rsidR="00FE778A" w:rsidRPr="0059532F">
        <w:rPr>
          <w:rFonts w:ascii="Arial" w:hAnsi="Arial" w:cs="Arial"/>
          <w:sz w:val="20"/>
          <w:lang w:val="ro-RO"/>
        </w:rPr>
        <w:t>ă</w:t>
      </w:r>
      <w:r w:rsidRPr="0059532F">
        <w:rPr>
          <w:rFonts w:ascii="Arial" w:hAnsi="Arial" w:cs="Arial"/>
          <w:sz w:val="20"/>
          <w:lang w:val="ro-RO"/>
        </w:rPr>
        <w:t xml:space="preserve">surat de o Parte </w:t>
      </w:r>
      <w:r w:rsidR="00FE778A" w:rsidRPr="0059532F">
        <w:rPr>
          <w:rFonts w:ascii="Arial" w:hAnsi="Arial" w:cs="Arial"/>
          <w:sz w:val="20"/>
          <w:lang w:val="ro-RO"/>
        </w:rPr>
        <w:t>ş</w:t>
      </w:r>
      <w:r w:rsidRPr="0059532F">
        <w:rPr>
          <w:rFonts w:ascii="Arial" w:hAnsi="Arial" w:cs="Arial"/>
          <w:sz w:val="20"/>
          <w:lang w:val="ro-RO"/>
        </w:rPr>
        <w:t xml:space="preserve">i </w:t>
      </w:r>
      <w:r w:rsidR="00871DCC" w:rsidRPr="0059532F">
        <w:rPr>
          <w:rFonts w:ascii="Arial" w:hAnsi="Arial" w:cs="Arial"/>
          <w:sz w:val="20"/>
          <w:lang w:val="ro-RO"/>
        </w:rPr>
        <w:t>volumul</w:t>
      </w:r>
      <w:r w:rsidR="00562E5E" w:rsidRPr="0059532F">
        <w:rPr>
          <w:rFonts w:ascii="Arial" w:hAnsi="Arial" w:cs="Arial"/>
          <w:sz w:val="20"/>
          <w:lang w:val="ro-RO"/>
        </w:rPr>
        <w:t xml:space="preserve"> </w:t>
      </w:r>
      <w:r w:rsidRPr="0059532F">
        <w:rPr>
          <w:rFonts w:ascii="Arial" w:hAnsi="Arial" w:cs="Arial"/>
          <w:sz w:val="20"/>
          <w:lang w:val="ro-RO"/>
        </w:rPr>
        <w:t>traficul</w:t>
      </w:r>
      <w:r w:rsidR="00562E5E" w:rsidRPr="0059532F">
        <w:rPr>
          <w:rFonts w:ascii="Arial" w:hAnsi="Arial" w:cs="Arial"/>
          <w:sz w:val="20"/>
          <w:lang w:val="ro-RO"/>
        </w:rPr>
        <w:t>ui</w:t>
      </w:r>
      <w:r w:rsidRPr="0059532F">
        <w:rPr>
          <w:rFonts w:ascii="Arial" w:hAnsi="Arial" w:cs="Arial"/>
          <w:sz w:val="20"/>
          <w:lang w:val="ro-RO"/>
        </w:rPr>
        <w:t xml:space="preserve"> de ie</w:t>
      </w:r>
      <w:r w:rsidR="00FE778A" w:rsidRPr="0059532F">
        <w:rPr>
          <w:rFonts w:ascii="Arial" w:hAnsi="Arial" w:cs="Arial"/>
          <w:sz w:val="20"/>
          <w:lang w:val="ro-RO"/>
        </w:rPr>
        <w:t>ş</w:t>
      </w:r>
      <w:r w:rsidRPr="0059532F">
        <w:rPr>
          <w:rFonts w:ascii="Arial" w:hAnsi="Arial" w:cs="Arial"/>
          <w:sz w:val="20"/>
          <w:lang w:val="ro-RO"/>
        </w:rPr>
        <w:t>ire m</w:t>
      </w:r>
      <w:r w:rsidR="00FE778A" w:rsidRPr="0059532F">
        <w:rPr>
          <w:rFonts w:ascii="Arial" w:hAnsi="Arial" w:cs="Arial"/>
          <w:sz w:val="20"/>
          <w:lang w:val="ro-RO"/>
        </w:rPr>
        <w:t>ă</w:t>
      </w:r>
      <w:r w:rsidRPr="0059532F">
        <w:rPr>
          <w:rFonts w:ascii="Arial" w:hAnsi="Arial" w:cs="Arial"/>
          <w:sz w:val="20"/>
          <w:lang w:val="ro-RO"/>
        </w:rPr>
        <w:t>surat de cealalt</w:t>
      </w:r>
      <w:r w:rsidR="00FE778A" w:rsidRPr="0059532F">
        <w:rPr>
          <w:rFonts w:ascii="Arial" w:hAnsi="Arial" w:cs="Arial"/>
          <w:sz w:val="20"/>
          <w:lang w:val="ro-RO"/>
        </w:rPr>
        <w:t>ă</w:t>
      </w:r>
      <w:r w:rsidRPr="0059532F">
        <w:rPr>
          <w:rFonts w:ascii="Arial" w:hAnsi="Arial" w:cs="Arial"/>
          <w:sz w:val="20"/>
          <w:lang w:val="ro-RO"/>
        </w:rPr>
        <w:t xml:space="preserve"> Parte </w:t>
      </w:r>
      <w:r w:rsidR="00D71B5C" w:rsidRPr="0059532F">
        <w:rPr>
          <w:rFonts w:ascii="Arial" w:hAnsi="Arial" w:cs="Arial"/>
          <w:sz w:val="20"/>
          <w:lang w:val="ro-RO"/>
        </w:rPr>
        <w:t>pentru fiecare directie de trafic (</w:t>
      </w:r>
      <w:r w:rsidR="00C752D9" w:rsidRPr="0059532F">
        <w:rPr>
          <w:rFonts w:ascii="Arial" w:hAnsi="Arial" w:cs="Arial"/>
          <w:sz w:val="20"/>
          <w:lang w:val="ro-RO"/>
        </w:rPr>
        <w:t>Telekom Romania Mobile</w:t>
      </w:r>
      <w:r w:rsidR="00D71B5C" w:rsidRPr="0059532F">
        <w:rPr>
          <w:rFonts w:ascii="Arial" w:hAnsi="Arial" w:cs="Arial"/>
          <w:sz w:val="20"/>
          <w:lang w:val="ro-RO"/>
        </w:rPr>
        <w:t xml:space="preserve"> – Operator, Operator-</w:t>
      </w:r>
      <w:r w:rsidR="00C752D9" w:rsidRPr="0059532F">
        <w:rPr>
          <w:rFonts w:ascii="Arial" w:hAnsi="Arial" w:cs="Arial"/>
          <w:sz w:val="20"/>
          <w:lang w:val="ro-RO"/>
        </w:rPr>
        <w:t>Telekom Romania Mobile</w:t>
      </w:r>
      <w:r w:rsidR="00D71B5C" w:rsidRPr="0059532F">
        <w:rPr>
          <w:rFonts w:ascii="Arial" w:hAnsi="Arial" w:cs="Arial"/>
          <w:sz w:val="20"/>
          <w:lang w:val="ro-RO"/>
        </w:rPr>
        <w:t xml:space="preserve">) </w:t>
      </w:r>
      <w:r w:rsidRPr="0059532F">
        <w:rPr>
          <w:rFonts w:ascii="Arial" w:hAnsi="Arial" w:cs="Arial"/>
          <w:sz w:val="20"/>
          <w:lang w:val="ro-RO"/>
        </w:rPr>
        <w:t>este prezentat</w:t>
      </w:r>
      <w:r w:rsidR="00FE778A" w:rsidRPr="0059532F">
        <w:rPr>
          <w:rFonts w:ascii="Arial" w:hAnsi="Arial" w:cs="Arial"/>
          <w:sz w:val="20"/>
          <w:lang w:val="ro-RO"/>
        </w:rPr>
        <w:t>ă</w:t>
      </w:r>
      <w:r w:rsidRPr="0059532F">
        <w:rPr>
          <w:rFonts w:ascii="Arial" w:hAnsi="Arial" w:cs="Arial"/>
          <w:sz w:val="20"/>
          <w:lang w:val="ro-RO"/>
        </w:rPr>
        <w:t xml:space="preserve"> mai jos:</w:t>
      </w:r>
      <w:bookmarkEnd w:id="59"/>
    </w:p>
    <w:p w14:paraId="31D27775" w14:textId="77777777" w:rsidR="00345EF7" w:rsidRPr="0059532F" w:rsidRDefault="00345EF7" w:rsidP="00345EF7">
      <w:pPr>
        <w:pStyle w:val="Para0-2"/>
        <w:ind w:left="0" w:firstLine="0"/>
        <w:rPr>
          <w:rFonts w:ascii="Arial" w:hAnsi="Arial" w:cs="Arial"/>
          <w:sz w:val="20"/>
          <w:lang w:val="ro-RO"/>
        </w:rPr>
      </w:pPr>
    </w:p>
    <w:p w14:paraId="723D854A" w14:textId="77777777" w:rsidR="003A2E2A" w:rsidRPr="0059532F" w:rsidRDefault="003A2E2A" w:rsidP="00D27514">
      <w:pPr>
        <w:pStyle w:val="BodyTextIndent2"/>
        <w:ind w:left="1440" w:right="-180" w:firstLine="720"/>
        <w:rPr>
          <w:rFonts w:cs="Arial"/>
          <w:b/>
          <w:sz w:val="20"/>
          <w:lang w:val="fr-FR"/>
        </w:rPr>
      </w:pPr>
      <w:r w:rsidRPr="0059532F">
        <w:rPr>
          <w:rFonts w:cs="Arial"/>
          <w:b/>
          <w:sz w:val="20"/>
          <w:lang w:val="fr-FR"/>
        </w:rPr>
        <w:t>D</w:t>
      </w:r>
      <w:r w:rsidR="000D3CC3" w:rsidRPr="0059532F">
        <w:rPr>
          <w:rFonts w:cs="Arial"/>
          <w:b/>
          <w:sz w:val="20"/>
          <w:vertAlign w:val="subscript"/>
          <w:lang w:val="fr-FR"/>
        </w:rPr>
        <w:t>t</w:t>
      </w:r>
      <w:r w:rsidRPr="0059532F">
        <w:rPr>
          <w:rFonts w:cs="Arial"/>
          <w:b/>
          <w:sz w:val="20"/>
          <w:lang w:val="fr-FR"/>
        </w:rPr>
        <w:t xml:space="preserve"> (%) = [(T </w:t>
      </w:r>
      <w:r w:rsidRPr="0059532F">
        <w:rPr>
          <w:rFonts w:cs="Arial"/>
          <w:b/>
          <w:sz w:val="20"/>
          <w:vertAlign w:val="subscript"/>
          <w:lang w:val="fr-FR"/>
        </w:rPr>
        <w:t>int</w:t>
      </w:r>
      <w:r w:rsidRPr="0059532F">
        <w:rPr>
          <w:rFonts w:cs="Arial"/>
          <w:b/>
          <w:sz w:val="20"/>
          <w:lang w:val="fr-FR"/>
        </w:rPr>
        <w:t xml:space="preserve"> – T </w:t>
      </w:r>
      <w:r w:rsidRPr="0059532F">
        <w:rPr>
          <w:rFonts w:cs="Arial"/>
          <w:b/>
          <w:sz w:val="20"/>
          <w:vertAlign w:val="subscript"/>
          <w:lang w:val="fr-FR"/>
        </w:rPr>
        <w:t>ies</w:t>
      </w:r>
      <w:r w:rsidRPr="0059532F">
        <w:rPr>
          <w:rFonts w:cs="Arial"/>
          <w:b/>
          <w:sz w:val="20"/>
          <w:lang w:val="fr-FR"/>
        </w:rPr>
        <w:t xml:space="preserve">)/ T </w:t>
      </w:r>
      <w:r w:rsidRPr="0059532F">
        <w:rPr>
          <w:rFonts w:cs="Arial"/>
          <w:b/>
          <w:sz w:val="20"/>
          <w:vertAlign w:val="subscript"/>
          <w:lang w:val="fr-FR"/>
        </w:rPr>
        <w:t>int</w:t>
      </w:r>
      <w:r w:rsidRPr="0059532F">
        <w:rPr>
          <w:rFonts w:cs="Arial"/>
          <w:b/>
          <w:sz w:val="20"/>
          <w:lang w:val="fr-FR"/>
        </w:rPr>
        <w:t>]x100</w:t>
      </w:r>
    </w:p>
    <w:p w14:paraId="3D2F5428" w14:textId="77777777" w:rsidR="003A2E2A" w:rsidRPr="0059532F" w:rsidRDefault="003A2E2A" w:rsidP="00D27514">
      <w:pPr>
        <w:pStyle w:val="BodyTextIndent2"/>
        <w:ind w:left="1440" w:right="-180" w:firstLine="720"/>
        <w:rPr>
          <w:rFonts w:cs="Arial"/>
          <w:sz w:val="20"/>
          <w:lang w:val="fr-FR"/>
        </w:rPr>
      </w:pPr>
      <w:r w:rsidRPr="0059532F">
        <w:rPr>
          <w:rFonts w:cs="Arial"/>
          <w:sz w:val="20"/>
          <w:lang w:val="fr-FR"/>
        </w:rPr>
        <w:tab/>
      </w:r>
    </w:p>
    <w:p w14:paraId="5BBC4823" w14:textId="77777777" w:rsidR="003A2E2A" w:rsidRPr="0059532F" w:rsidRDefault="003A2E2A" w:rsidP="00D27514">
      <w:pPr>
        <w:pStyle w:val="BodyTextIndent2"/>
        <w:ind w:left="1440" w:right="-180" w:hanging="900"/>
        <w:rPr>
          <w:rFonts w:cs="Arial"/>
          <w:sz w:val="20"/>
          <w:lang w:val="fr-FR"/>
        </w:rPr>
      </w:pPr>
      <w:r w:rsidRPr="0059532F">
        <w:rPr>
          <w:rFonts w:cs="Arial"/>
          <w:sz w:val="20"/>
          <w:lang w:val="fr-FR"/>
        </w:rPr>
        <w:tab/>
        <w:t>Unde</w:t>
      </w:r>
      <w:r w:rsidR="00471C1A" w:rsidRPr="0059532F">
        <w:rPr>
          <w:rFonts w:cs="Arial"/>
          <w:sz w:val="20"/>
          <w:lang w:val="fr-FR"/>
        </w:rPr>
        <w:t>:</w:t>
      </w:r>
    </w:p>
    <w:p w14:paraId="61285D1A" w14:textId="77777777" w:rsidR="003A2E2A" w:rsidRPr="0059532F" w:rsidRDefault="003A2E2A" w:rsidP="00D27514">
      <w:pPr>
        <w:pStyle w:val="BodyTextIndent2"/>
        <w:ind w:left="1440" w:right="-180" w:hanging="900"/>
        <w:rPr>
          <w:rFonts w:cs="Arial"/>
          <w:sz w:val="20"/>
          <w:lang w:val="fr-FR"/>
        </w:rPr>
      </w:pPr>
      <w:r w:rsidRPr="0059532F">
        <w:rPr>
          <w:rFonts w:cs="Arial"/>
          <w:sz w:val="20"/>
          <w:lang w:val="fr-FR"/>
        </w:rPr>
        <w:tab/>
        <w:t>D</w:t>
      </w:r>
      <w:r w:rsidR="000D3CC3" w:rsidRPr="0059532F">
        <w:rPr>
          <w:rFonts w:cs="Arial"/>
          <w:sz w:val="20"/>
          <w:vertAlign w:val="subscript"/>
          <w:lang w:val="fr-FR"/>
        </w:rPr>
        <w:t>t</w:t>
      </w:r>
      <w:r w:rsidRPr="0059532F">
        <w:rPr>
          <w:rFonts w:cs="Arial"/>
          <w:sz w:val="20"/>
          <w:lang w:val="fr-FR"/>
        </w:rPr>
        <w:t xml:space="preserve"> = discrepan</w:t>
      </w:r>
      <w:r w:rsidR="00FE778A" w:rsidRPr="0059532F">
        <w:rPr>
          <w:rFonts w:cs="Arial"/>
          <w:sz w:val="20"/>
          <w:lang w:val="fr-FR"/>
        </w:rPr>
        <w:t>ţ</w:t>
      </w:r>
      <w:r w:rsidRPr="0059532F">
        <w:rPr>
          <w:rFonts w:cs="Arial"/>
          <w:sz w:val="20"/>
          <w:lang w:val="fr-FR"/>
        </w:rPr>
        <w:t>a</w:t>
      </w:r>
      <w:r w:rsidR="000D3CC3" w:rsidRPr="0059532F">
        <w:rPr>
          <w:rFonts w:cs="Arial"/>
          <w:sz w:val="20"/>
          <w:lang w:val="fr-FR"/>
        </w:rPr>
        <w:t xml:space="preserve"> calculata pentru </w:t>
      </w:r>
      <w:r w:rsidR="00871DCC" w:rsidRPr="0059532F">
        <w:rPr>
          <w:rFonts w:cs="Arial"/>
          <w:sz w:val="20"/>
          <w:lang w:val="fr-FR"/>
        </w:rPr>
        <w:t xml:space="preserve">volumul </w:t>
      </w:r>
      <w:r w:rsidR="000D3CC3" w:rsidRPr="0059532F">
        <w:rPr>
          <w:rFonts w:cs="Arial"/>
          <w:sz w:val="20"/>
          <w:lang w:val="fr-FR"/>
        </w:rPr>
        <w:t>traficului</w:t>
      </w:r>
      <w:r w:rsidR="003C36C2" w:rsidRPr="0059532F">
        <w:rPr>
          <w:rFonts w:cs="Arial"/>
          <w:sz w:val="20"/>
          <w:lang w:val="fr-FR"/>
        </w:rPr>
        <w:t xml:space="preserve"> aferent fiecarui serviciu</w:t>
      </w:r>
    </w:p>
    <w:p w14:paraId="648887FC" w14:textId="77777777" w:rsidR="003A2E2A" w:rsidRPr="0059532F" w:rsidRDefault="003A2E2A" w:rsidP="00D27514">
      <w:pPr>
        <w:pStyle w:val="BodyTextIndent2"/>
        <w:ind w:left="1440" w:right="-180" w:hanging="900"/>
        <w:rPr>
          <w:rFonts w:cs="Arial"/>
          <w:sz w:val="20"/>
          <w:lang w:val="fr-FR"/>
        </w:rPr>
      </w:pPr>
      <w:r w:rsidRPr="0059532F">
        <w:rPr>
          <w:rFonts w:cs="Arial"/>
          <w:sz w:val="20"/>
          <w:lang w:val="fr-FR"/>
        </w:rPr>
        <w:tab/>
        <w:t xml:space="preserve">T </w:t>
      </w:r>
      <w:r w:rsidRPr="0059532F">
        <w:rPr>
          <w:rFonts w:cs="Arial"/>
          <w:sz w:val="20"/>
          <w:vertAlign w:val="subscript"/>
          <w:lang w:val="fr-FR"/>
        </w:rPr>
        <w:t xml:space="preserve">int </w:t>
      </w:r>
      <w:r w:rsidRPr="0059532F">
        <w:rPr>
          <w:rFonts w:cs="Arial"/>
          <w:sz w:val="20"/>
          <w:lang w:val="fr-FR"/>
        </w:rPr>
        <w:t xml:space="preserve">= </w:t>
      </w:r>
      <w:r w:rsidR="00871DCC" w:rsidRPr="0059532F">
        <w:rPr>
          <w:rFonts w:cs="Arial"/>
          <w:sz w:val="20"/>
          <w:lang w:val="fr-FR"/>
        </w:rPr>
        <w:t xml:space="preserve"> volumul</w:t>
      </w:r>
      <w:r w:rsidR="00562E5E" w:rsidRPr="0059532F">
        <w:rPr>
          <w:rFonts w:cs="Arial"/>
          <w:sz w:val="20"/>
          <w:lang w:val="fr-FR"/>
        </w:rPr>
        <w:t xml:space="preserve"> t</w:t>
      </w:r>
      <w:r w:rsidRPr="0059532F">
        <w:rPr>
          <w:rFonts w:cs="Arial"/>
          <w:sz w:val="20"/>
          <w:lang w:val="fr-FR"/>
        </w:rPr>
        <w:t>raficul</w:t>
      </w:r>
      <w:r w:rsidR="00562E5E" w:rsidRPr="0059532F">
        <w:rPr>
          <w:rFonts w:cs="Arial"/>
          <w:sz w:val="20"/>
          <w:lang w:val="fr-FR"/>
        </w:rPr>
        <w:t>ui</w:t>
      </w:r>
      <w:r w:rsidRPr="0059532F">
        <w:rPr>
          <w:rFonts w:cs="Arial"/>
          <w:sz w:val="20"/>
          <w:lang w:val="fr-FR"/>
        </w:rPr>
        <w:t xml:space="preserve"> de intrare </w:t>
      </w:r>
      <w:r w:rsidR="00D71B5C" w:rsidRPr="0059532F">
        <w:rPr>
          <w:rFonts w:cs="Arial"/>
          <w:sz w:val="20"/>
          <w:lang w:val="fr-FR"/>
        </w:rPr>
        <w:t xml:space="preserve">total (de terminare si de tranzit) </w:t>
      </w:r>
      <w:r w:rsidRPr="0059532F">
        <w:rPr>
          <w:rFonts w:cs="Arial"/>
          <w:sz w:val="20"/>
          <w:lang w:val="fr-FR"/>
        </w:rPr>
        <w:t>m</w:t>
      </w:r>
      <w:r w:rsidR="00FE778A" w:rsidRPr="0059532F">
        <w:rPr>
          <w:rFonts w:cs="Arial"/>
          <w:sz w:val="20"/>
          <w:lang w:val="fr-FR"/>
        </w:rPr>
        <w:t>ă</w:t>
      </w:r>
      <w:r w:rsidRPr="0059532F">
        <w:rPr>
          <w:rFonts w:cs="Arial"/>
          <w:sz w:val="20"/>
          <w:lang w:val="fr-FR"/>
        </w:rPr>
        <w:t xml:space="preserve">surat de o Parte </w:t>
      </w:r>
    </w:p>
    <w:p w14:paraId="64D5AAB5" w14:textId="77777777" w:rsidR="00562E5E" w:rsidRPr="0059532F" w:rsidRDefault="003A2E2A" w:rsidP="00D27514">
      <w:pPr>
        <w:pStyle w:val="BodyTextIndent2"/>
        <w:ind w:left="1440" w:right="-180" w:firstLine="0"/>
        <w:rPr>
          <w:rFonts w:cs="Arial"/>
          <w:sz w:val="20"/>
          <w:lang w:val="fr-FR"/>
        </w:rPr>
      </w:pPr>
      <w:r w:rsidRPr="0059532F">
        <w:rPr>
          <w:rFonts w:cs="Arial"/>
          <w:sz w:val="20"/>
          <w:lang w:val="fr-FR"/>
        </w:rPr>
        <w:t xml:space="preserve">T </w:t>
      </w:r>
      <w:r w:rsidRPr="0059532F">
        <w:rPr>
          <w:rFonts w:cs="Arial"/>
          <w:sz w:val="20"/>
          <w:vertAlign w:val="subscript"/>
          <w:lang w:val="fr-FR"/>
        </w:rPr>
        <w:t>ies</w:t>
      </w:r>
      <w:r w:rsidRPr="0059532F">
        <w:rPr>
          <w:rFonts w:cs="Arial"/>
          <w:sz w:val="20"/>
          <w:lang w:val="fr-FR"/>
        </w:rPr>
        <w:t xml:space="preserve"> = </w:t>
      </w:r>
      <w:r w:rsidR="00871DCC" w:rsidRPr="0059532F">
        <w:rPr>
          <w:rFonts w:cs="Arial"/>
          <w:sz w:val="20"/>
          <w:lang w:val="fr-FR"/>
        </w:rPr>
        <w:t xml:space="preserve"> volumul </w:t>
      </w:r>
      <w:r w:rsidR="00562E5E" w:rsidRPr="0059532F">
        <w:rPr>
          <w:rFonts w:cs="Arial"/>
          <w:sz w:val="20"/>
          <w:lang w:val="fr-FR"/>
        </w:rPr>
        <w:t>t</w:t>
      </w:r>
      <w:r w:rsidRPr="0059532F">
        <w:rPr>
          <w:rFonts w:cs="Arial"/>
          <w:sz w:val="20"/>
          <w:lang w:val="fr-FR"/>
        </w:rPr>
        <w:t>raficul</w:t>
      </w:r>
      <w:r w:rsidR="00562E5E" w:rsidRPr="0059532F">
        <w:rPr>
          <w:rFonts w:cs="Arial"/>
          <w:sz w:val="20"/>
          <w:lang w:val="fr-FR"/>
        </w:rPr>
        <w:t>ui</w:t>
      </w:r>
      <w:r w:rsidRPr="0059532F">
        <w:rPr>
          <w:rFonts w:cs="Arial"/>
          <w:sz w:val="20"/>
          <w:lang w:val="fr-FR"/>
        </w:rPr>
        <w:t xml:space="preserve"> de ie</w:t>
      </w:r>
      <w:r w:rsidR="00FE778A" w:rsidRPr="0059532F">
        <w:rPr>
          <w:rFonts w:cs="Arial"/>
          <w:sz w:val="20"/>
          <w:lang w:val="fr-FR"/>
        </w:rPr>
        <w:t>ş</w:t>
      </w:r>
      <w:r w:rsidRPr="0059532F">
        <w:rPr>
          <w:rFonts w:cs="Arial"/>
          <w:sz w:val="20"/>
          <w:lang w:val="fr-FR"/>
        </w:rPr>
        <w:t>ire</w:t>
      </w:r>
      <w:r w:rsidR="00D71B5C" w:rsidRPr="0059532F">
        <w:rPr>
          <w:rFonts w:cs="Arial"/>
          <w:sz w:val="20"/>
          <w:lang w:val="fr-FR"/>
        </w:rPr>
        <w:t xml:space="preserve"> total (de terminare si de tranzit)</w:t>
      </w:r>
      <w:r w:rsidRPr="0059532F">
        <w:rPr>
          <w:rFonts w:cs="Arial"/>
          <w:sz w:val="20"/>
          <w:lang w:val="fr-FR"/>
        </w:rPr>
        <w:t xml:space="preserve"> m</w:t>
      </w:r>
      <w:r w:rsidR="00FE778A" w:rsidRPr="0059532F">
        <w:rPr>
          <w:rFonts w:cs="Arial"/>
          <w:sz w:val="20"/>
          <w:lang w:val="fr-FR"/>
        </w:rPr>
        <w:t>ă</w:t>
      </w:r>
      <w:r w:rsidRPr="0059532F">
        <w:rPr>
          <w:rFonts w:cs="Arial"/>
          <w:sz w:val="20"/>
          <w:lang w:val="fr-FR"/>
        </w:rPr>
        <w:t>surat de cealalt</w:t>
      </w:r>
      <w:r w:rsidR="00FE778A" w:rsidRPr="0059532F">
        <w:rPr>
          <w:rFonts w:cs="Arial"/>
          <w:sz w:val="20"/>
          <w:lang w:val="fr-FR"/>
        </w:rPr>
        <w:t>ă</w:t>
      </w:r>
      <w:r w:rsidRPr="0059532F">
        <w:rPr>
          <w:rFonts w:cs="Arial"/>
          <w:sz w:val="20"/>
          <w:lang w:val="fr-FR"/>
        </w:rPr>
        <w:t xml:space="preserve"> Parte</w:t>
      </w:r>
    </w:p>
    <w:p w14:paraId="7402CBA0" w14:textId="77777777" w:rsidR="004F4D60" w:rsidRPr="0059532F" w:rsidRDefault="004F4D60" w:rsidP="00D27514">
      <w:pPr>
        <w:pStyle w:val="BodyTextIndent2"/>
        <w:ind w:left="1440" w:right="-180" w:firstLine="0"/>
        <w:rPr>
          <w:rFonts w:cs="Arial"/>
          <w:sz w:val="20"/>
          <w:lang w:val="fr-FR"/>
        </w:rPr>
      </w:pPr>
    </w:p>
    <w:p w14:paraId="2A4AAC37" w14:textId="77777777" w:rsidR="004F4D60" w:rsidRPr="0059532F" w:rsidRDefault="004F4D60" w:rsidP="00D27514">
      <w:pPr>
        <w:pStyle w:val="BodyTextIndent2"/>
        <w:ind w:left="1440" w:right="-180" w:firstLine="0"/>
        <w:rPr>
          <w:rFonts w:cs="Arial"/>
          <w:sz w:val="20"/>
          <w:lang w:val="fr-FR"/>
        </w:rPr>
      </w:pPr>
      <w:r w:rsidRPr="0059532F">
        <w:rPr>
          <w:rFonts w:cs="Arial"/>
          <w:sz w:val="20"/>
          <w:lang w:val="ro-RO"/>
        </w:rPr>
        <w:t>Discrepanţa de trafic se calculează separat pentru traficul transmis pe legătura</w:t>
      </w:r>
      <w:r w:rsidR="00E26918" w:rsidRPr="0059532F">
        <w:rPr>
          <w:rFonts w:cs="Arial"/>
          <w:sz w:val="20"/>
          <w:lang w:val="ro-RO"/>
        </w:rPr>
        <w:t>(ile)</w:t>
      </w:r>
      <w:r w:rsidRPr="0059532F">
        <w:rPr>
          <w:rFonts w:cs="Arial"/>
          <w:sz w:val="20"/>
          <w:lang w:val="ro-RO"/>
        </w:rPr>
        <w:t xml:space="preserve"> de interconectare dedicată</w:t>
      </w:r>
      <w:r w:rsidR="00E26918" w:rsidRPr="0059532F">
        <w:rPr>
          <w:rFonts w:cs="Arial"/>
          <w:sz w:val="20"/>
          <w:lang w:val="ro-RO"/>
        </w:rPr>
        <w:t>(e)</w:t>
      </w:r>
      <w:r w:rsidRPr="0059532F">
        <w:rPr>
          <w:rFonts w:cs="Arial"/>
          <w:sz w:val="20"/>
          <w:lang w:val="ro-RO"/>
        </w:rPr>
        <w:t xml:space="preserve"> traficului naţional şi pe cea</w:t>
      </w:r>
      <w:r w:rsidR="00E26918" w:rsidRPr="0059532F">
        <w:rPr>
          <w:rFonts w:cs="Arial"/>
          <w:sz w:val="20"/>
          <w:lang w:val="ro-RO"/>
        </w:rPr>
        <w:t>/cele</w:t>
      </w:r>
      <w:r w:rsidRPr="0059532F">
        <w:rPr>
          <w:rFonts w:cs="Arial"/>
          <w:sz w:val="20"/>
          <w:lang w:val="ro-RO"/>
        </w:rPr>
        <w:t xml:space="preserve"> dedicată</w:t>
      </w:r>
      <w:r w:rsidR="00E26918" w:rsidRPr="0059532F">
        <w:rPr>
          <w:rFonts w:cs="Arial"/>
          <w:sz w:val="20"/>
          <w:lang w:val="ro-RO"/>
        </w:rPr>
        <w:t>(e)</w:t>
      </w:r>
      <w:r w:rsidRPr="0059532F">
        <w:rPr>
          <w:rFonts w:cs="Arial"/>
          <w:sz w:val="20"/>
          <w:lang w:val="ro-RO"/>
        </w:rPr>
        <w:t xml:space="preserve"> traficului internaţional, dacă </w:t>
      </w:r>
      <w:r w:rsidR="00E26918" w:rsidRPr="0059532F">
        <w:rPr>
          <w:rFonts w:cs="Arial"/>
          <w:sz w:val="20"/>
          <w:lang w:val="ro-RO"/>
        </w:rPr>
        <w:t>traficul este transmis prin legaturi separate de interconectare aferente traficului national, respectiv international</w:t>
      </w:r>
      <w:r w:rsidR="008E5F29" w:rsidRPr="0059532F">
        <w:rPr>
          <w:rFonts w:cs="Arial"/>
          <w:sz w:val="20"/>
          <w:lang w:val="ro-RO"/>
        </w:rPr>
        <w:t>.</w:t>
      </w:r>
    </w:p>
    <w:p w14:paraId="0DBD93D3" w14:textId="77777777" w:rsidR="003A2E2A" w:rsidRPr="0059532F" w:rsidRDefault="003A2E2A" w:rsidP="00D27514">
      <w:pPr>
        <w:pStyle w:val="BodyTextIndent2"/>
        <w:ind w:left="1440" w:right="-180" w:firstLine="0"/>
        <w:rPr>
          <w:rFonts w:cs="Arial"/>
          <w:sz w:val="20"/>
          <w:lang w:val="ro-RO"/>
        </w:rPr>
      </w:pPr>
    </w:p>
    <w:p w14:paraId="3CDCB0F6" w14:textId="77777777" w:rsidR="00562E5E" w:rsidRPr="0059532F" w:rsidRDefault="00562E5E" w:rsidP="00D27514">
      <w:pPr>
        <w:pStyle w:val="Para0-2"/>
        <w:numPr>
          <w:ilvl w:val="2"/>
          <w:numId w:val="6"/>
        </w:numPr>
        <w:rPr>
          <w:rFonts w:ascii="Arial" w:hAnsi="Arial" w:cs="Arial"/>
          <w:sz w:val="20"/>
          <w:lang w:val="ro-RO"/>
        </w:rPr>
      </w:pPr>
      <w:r w:rsidRPr="0059532F">
        <w:rPr>
          <w:rFonts w:ascii="Arial" w:hAnsi="Arial" w:cs="Arial"/>
          <w:sz w:val="20"/>
          <w:lang w:val="ro-RO"/>
        </w:rPr>
        <w:t>Formula dupa care se calculeaza diferentele/discrepanta</w:t>
      </w:r>
      <w:r w:rsidR="0095569F" w:rsidRPr="0059532F">
        <w:rPr>
          <w:rFonts w:ascii="Arial" w:hAnsi="Arial" w:cs="Arial"/>
          <w:sz w:val="20"/>
          <w:lang w:val="ro-RO"/>
        </w:rPr>
        <w:t>, cand este cazul,</w:t>
      </w:r>
      <w:r w:rsidRPr="0059532F">
        <w:rPr>
          <w:rFonts w:ascii="Arial" w:hAnsi="Arial" w:cs="Arial"/>
          <w:sz w:val="20"/>
          <w:lang w:val="ro-RO"/>
        </w:rPr>
        <w:t xml:space="preserve"> intre numarul de apeluri de intrare in reteaua </w:t>
      </w:r>
      <w:r w:rsidR="00C752D9" w:rsidRPr="0059532F">
        <w:rPr>
          <w:rFonts w:ascii="Arial" w:hAnsi="Arial" w:cs="Arial"/>
          <w:sz w:val="20"/>
          <w:lang w:val="ro-RO"/>
        </w:rPr>
        <w:t>Telekom Romania Mobile</w:t>
      </w:r>
      <w:r w:rsidRPr="0059532F">
        <w:rPr>
          <w:rFonts w:ascii="Arial" w:hAnsi="Arial" w:cs="Arial"/>
          <w:sz w:val="20"/>
          <w:lang w:val="ro-RO"/>
        </w:rPr>
        <w:t xml:space="preserve"> este urmatoarea:</w:t>
      </w:r>
    </w:p>
    <w:p w14:paraId="797DA6C1" w14:textId="77777777" w:rsidR="00562E5E" w:rsidRPr="0059532F" w:rsidRDefault="00562E5E" w:rsidP="00D27514">
      <w:pPr>
        <w:pStyle w:val="Para0-2"/>
        <w:ind w:left="720" w:firstLine="0"/>
        <w:rPr>
          <w:rFonts w:ascii="Arial" w:hAnsi="Arial" w:cs="Arial"/>
          <w:sz w:val="20"/>
          <w:lang w:val="ro-RO"/>
        </w:rPr>
      </w:pPr>
    </w:p>
    <w:p w14:paraId="64732EB3" w14:textId="77777777" w:rsidR="00562E5E" w:rsidRPr="0059532F" w:rsidRDefault="00562E5E" w:rsidP="00D27514">
      <w:pPr>
        <w:pStyle w:val="BodyTextIndent2"/>
        <w:ind w:left="1440" w:right="-180" w:firstLine="720"/>
        <w:rPr>
          <w:rFonts w:cs="Arial"/>
          <w:b/>
          <w:sz w:val="20"/>
          <w:lang w:val="nb-NO"/>
        </w:rPr>
      </w:pPr>
      <w:r w:rsidRPr="0059532F">
        <w:rPr>
          <w:rFonts w:cs="Arial"/>
          <w:b/>
          <w:sz w:val="20"/>
          <w:lang w:val="nb-NO"/>
        </w:rPr>
        <w:t>D</w:t>
      </w:r>
      <w:r w:rsidR="000D3CC3" w:rsidRPr="0059532F">
        <w:rPr>
          <w:rFonts w:cs="Arial"/>
          <w:b/>
          <w:sz w:val="20"/>
          <w:vertAlign w:val="subscript"/>
          <w:lang w:val="nb-NO"/>
        </w:rPr>
        <w:t>a</w:t>
      </w:r>
      <w:r w:rsidRPr="0059532F">
        <w:rPr>
          <w:rFonts w:cs="Arial"/>
          <w:b/>
          <w:sz w:val="20"/>
          <w:lang w:val="nb-NO"/>
        </w:rPr>
        <w:t xml:space="preserve"> (%) = [(T</w:t>
      </w:r>
      <w:r w:rsidR="00A225D4" w:rsidRPr="0059532F">
        <w:rPr>
          <w:rFonts w:cs="Arial"/>
          <w:b/>
          <w:sz w:val="20"/>
          <w:vertAlign w:val="subscript"/>
          <w:lang w:val="nb-NO"/>
        </w:rPr>
        <w:t>a</w:t>
      </w:r>
      <w:r w:rsidRPr="0059532F">
        <w:rPr>
          <w:rFonts w:cs="Arial"/>
          <w:b/>
          <w:sz w:val="20"/>
          <w:lang w:val="nb-NO"/>
        </w:rPr>
        <w:t xml:space="preserve"> </w:t>
      </w:r>
      <w:r w:rsidRPr="0059532F">
        <w:rPr>
          <w:rFonts w:cs="Arial"/>
          <w:b/>
          <w:sz w:val="20"/>
          <w:vertAlign w:val="subscript"/>
          <w:lang w:val="nb-NO"/>
        </w:rPr>
        <w:t>int CTE</w:t>
      </w:r>
      <w:r w:rsidRPr="0059532F">
        <w:rPr>
          <w:rFonts w:cs="Arial"/>
          <w:b/>
          <w:sz w:val="20"/>
          <w:lang w:val="nb-NO"/>
        </w:rPr>
        <w:t xml:space="preserve"> – T</w:t>
      </w:r>
      <w:r w:rsidR="00A225D4" w:rsidRPr="0059532F">
        <w:rPr>
          <w:rFonts w:cs="Arial"/>
          <w:b/>
          <w:sz w:val="20"/>
          <w:vertAlign w:val="subscript"/>
          <w:lang w:val="nb-NO"/>
        </w:rPr>
        <w:t>a</w:t>
      </w:r>
      <w:r w:rsidRPr="0059532F">
        <w:rPr>
          <w:rFonts w:cs="Arial"/>
          <w:b/>
          <w:sz w:val="20"/>
          <w:lang w:val="nb-NO"/>
        </w:rPr>
        <w:t xml:space="preserve"> </w:t>
      </w:r>
      <w:r w:rsidRPr="0059532F">
        <w:rPr>
          <w:rFonts w:cs="Arial"/>
          <w:b/>
          <w:sz w:val="20"/>
          <w:vertAlign w:val="subscript"/>
          <w:lang w:val="nb-NO"/>
        </w:rPr>
        <w:t>ies OPERATOR</w:t>
      </w:r>
      <w:r w:rsidRPr="0059532F">
        <w:rPr>
          <w:rFonts w:cs="Arial"/>
          <w:b/>
          <w:sz w:val="20"/>
          <w:lang w:val="nb-NO"/>
        </w:rPr>
        <w:t>)/ T</w:t>
      </w:r>
      <w:r w:rsidR="00A225D4" w:rsidRPr="0059532F">
        <w:rPr>
          <w:rFonts w:cs="Arial"/>
          <w:b/>
          <w:sz w:val="20"/>
          <w:vertAlign w:val="subscript"/>
          <w:lang w:val="nb-NO"/>
        </w:rPr>
        <w:t>a</w:t>
      </w:r>
      <w:r w:rsidRPr="0059532F">
        <w:rPr>
          <w:rFonts w:cs="Arial"/>
          <w:b/>
          <w:sz w:val="20"/>
          <w:lang w:val="nb-NO"/>
        </w:rPr>
        <w:t xml:space="preserve"> </w:t>
      </w:r>
      <w:r w:rsidRPr="0059532F">
        <w:rPr>
          <w:rFonts w:cs="Arial"/>
          <w:b/>
          <w:sz w:val="20"/>
          <w:vertAlign w:val="subscript"/>
          <w:lang w:val="nb-NO"/>
        </w:rPr>
        <w:t>int CTE</w:t>
      </w:r>
      <w:r w:rsidRPr="0059532F">
        <w:rPr>
          <w:rFonts w:cs="Arial"/>
          <w:b/>
          <w:sz w:val="20"/>
          <w:lang w:val="nb-NO"/>
        </w:rPr>
        <w:t>]x100</w:t>
      </w:r>
    </w:p>
    <w:p w14:paraId="31D37B25" w14:textId="77777777" w:rsidR="00562E5E" w:rsidRPr="0059532F" w:rsidRDefault="00562E5E" w:rsidP="00D27514">
      <w:pPr>
        <w:pStyle w:val="BodyTextIndent2"/>
        <w:ind w:left="1440" w:right="-180" w:firstLine="720"/>
        <w:rPr>
          <w:rFonts w:cs="Arial"/>
          <w:sz w:val="20"/>
          <w:lang w:val="nb-NO"/>
        </w:rPr>
      </w:pPr>
      <w:r w:rsidRPr="0059532F">
        <w:rPr>
          <w:rFonts w:cs="Arial"/>
          <w:sz w:val="20"/>
          <w:lang w:val="nb-NO"/>
        </w:rPr>
        <w:tab/>
      </w:r>
    </w:p>
    <w:p w14:paraId="1928066C" w14:textId="77777777" w:rsidR="00562E5E" w:rsidRPr="0059532F" w:rsidRDefault="00562E5E" w:rsidP="00D27514">
      <w:pPr>
        <w:pStyle w:val="BodyTextIndent2"/>
        <w:ind w:left="1440" w:right="-180" w:hanging="900"/>
        <w:rPr>
          <w:rFonts w:cs="Arial"/>
          <w:sz w:val="20"/>
          <w:lang w:val="pt-BR"/>
        </w:rPr>
      </w:pPr>
      <w:r w:rsidRPr="0059532F">
        <w:rPr>
          <w:rFonts w:cs="Arial"/>
          <w:sz w:val="20"/>
          <w:lang w:val="nb-NO"/>
        </w:rPr>
        <w:tab/>
      </w:r>
      <w:r w:rsidRPr="0059532F">
        <w:rPr>
          <w:rFonts w:cs="Arial"/>
          <w:sz w:val="20"/>
          <w:lang w:val="pt-BR"/>
        </w:rPr>
        <w:t>Unde</w:t>
      </w:r>
      <w:r w:rsidR="00471C1A" w:rsidRPr="0059532F">
        <w:rPr>
          <w:rFonts w:cs="Arial"/>
          <w:sz w:val="20"/>
          <w:lang w:val="pt-BR"/>
        </w:rPr>
        <w:t>:</w:t>
      </w:r>
      <w:r w:rsidRPr="0059532F">
        <w:rPr>
          <w:rFonts w:cs="Arial"/>
          <w:sz w:val="20"/>
          <w:lang w:val="pt-BR"/>
        </w:rPr>
        <w:t xml:space="preserve"> </w:t>
      </w:r>
    </w:p>
    <w:p w14:paraId="2F8B17C1" w14:textId="77777777" w:rsidR="00562E5E" w:rsidRPr="0059532F" w:rsidRDefault="00562E5E" w:rsidP="00D27514">
      <w:pPr>
        <w:pStyle w:val="BodyTextIndent2"/>
        <w:ind w:left="1440" w:right="-180" w:hanging="900"/>
        <w:rPr>
          <w:rFonts w:cs="Arial"/>
          <w:sz w:val="20"/>
          <w:lang w:val="pt-BR"/>
        </w:rPr>
      </w:pPr>
      <w:r w:rsidRPr="0059532F">
        <w:rPr>
          <w:rFonts w:cs="Arial"/>
          <w:sz w:val="20"/>
          <w:lang w:val="pt-BR"/>
        </w:rPr>
        <w:tab/>
        <w:t>D</w:t>
      </w:r>
      <w:r w:rsidR="000D3CC3" w:rsidRPr="0059532F">
        <w:rPr>
          <w:rFonts w:cs="Arial"/>
          <w:sz w:val="20"/>
          <w:vertAlign w:val="subscript"/>
          <w:lang w:val="pt-BR"/>
        </w:rPr>
        <w:t>a</w:t>
      </w:r>
      <w:r w:rsidRPr="0059532F">
        <w:rPr>
          <w:rFonts w:cs="Arial"/>
          <w:sz w:val="20"/>
          <w:lang w:val="pt-BR"/>
        </w:rPr>
        <w:t xml:space="preserve"> = discrepanţa</w:t>
      </w:r>
      <w:r w:rsidR="000D3CC3" w:rsidRPr="0059532F">
        <w:rPr>
          <w:rFonts w:cs="Arial"/>
          <w:sz w:val="20"/>
          <w:lang w:val="pt-BR"/>
        </w:rPr>
        <w:t xml:space="preserve"> calculata pentru numarul total de apeluri</w:t>
      </w:r>
    </w:p>
    <w:p w14:paraId="061B1BA3" w14:textId="77777777" w:rsidR="00562E5E" w:rsidRPr="0059532F" w:rsidRDefault="00562E5E" w:rsidP="00D27514">
      <w:pPr>
        <w:pStyle w:val="BodyTextIndent2"/>
        <w:ind w:left="1440" w:right="-180" w:hanging="900"/>
        <w:rPr>
          <w:rFonts w:cs="Arial"/>
          <w:sz w:val="20"/>
          <w:lang w:val="pt-BR"/>
        </w:rPr>
      </w:pPr>
      <w:r w:rsidRPr="0059532F">
        <w:rPr>
          <w:rFonts w:cs="Arial"/>
          <w:sz w:val="20"/>
          <w:lang w:val="pt-BR"/>
        </w:rPr>
        <w:tab/>
        <w:t>T</w:t>
      </w:r>
      <w:r w:rsidR="00167946" w:rsidRPr="0059532F">
        <w:rPr>
          <w:rFonts w:cs="Arial"/>
          <w:sz w:val="20"/>
          <w:vertAlign w:val="subscript"/>
          <w:lang w:val="pt-BR"/>
        </w:rPr>
        <w:t>a</w:t>
      </w:r>
      <w:r w:rsidRPr="0059532F">
        <w:rPr>
          <w:rFonts w:cs="Arial"/>
          <w:sz w:val="20"/>
          <w:lang w:val="pt-BR"/>
        </w:rPr>
        <w:t xml:space="preserve"> </w:t>
      </w:r>
      <w:r w:rsidRPr="0059532F">
        <w:rPr>
          <w:rFonts w:cs="Arial"/>
          <w:sz w:val="20"/>
          <w:vertAlign w:val="subscript"/>
          <w:lang w:val="pt-BR"/>
        </w:rPr>
        <w:t xml:space="preserve">int CTE  </w:t>
      </w:r>
      <w:r w:rsidRPr="0059532F">
        <w:rPr>
          <w:rFonts w:cs="Arial"/>
          <w:sz w:val="20"/>
          <w:lang w:val="pt-BR"/>
        </w:rPr>
        <w:t xml:space="preserve">= numar apeluri total de intrare in reteua </w:t>
      </w:r>
      <w:r w:rsidR="00C752D9" w:rsidRPr="0059532F">
        <w:rPr>
          <w:rFonts w:cs="Arial"/>
          <w:sz w:val="20"/>
          <w:lang w:val="pt-BR"/>
        </w:rPr>
        <w:t>Telekom Romania Mobile</w:t>
      </w:r>
      <w:r w:rsidRPr="0059532F">
        <w:rPr>
          <w:rFonts w:cs="Arial"/>
          <w:sz w:val="20"/>
          <w:lang w:val="pt-BR"/>
        </w:rPr>
        <w:t xml:space="preserve"> măsurat de </w:t>
      </w:r>
      <w:r w:rsidR="00C752D9" w:rsidRPr="0059532F">
        <w:rPr>
          <w:rFonts w:cs="Arial"/>
          <w:sz w:val="20"/>
          <w:lang w:val="pt-BR"/>
        </w:rPr>
        <w:t>Telekom Romania Mobile</w:t>
      </w:r>
      <w:r w:rsidRPr="0059532F">
        <w:rPr>
          <w:rFonts w:cs="Arial"/>
          <w:sz w:val="20"/>
          <w:lang w:val="pt-BR"/>
        </w:rPr>
        <w:t xml:space="preserve"> </w:t>
      </w:r>
    </w:p>
    <w:p w14:paraId="58FFEB7E" w14:textId="77777777" w:rsidR="00562E5E" w:rsidRPr="0059532F" w:rsidRDefault="00562E5E" w:rsidP="00D27514">
      <w:pPr>
        <w:pStyle w:val="BodyTextIndent2"/>
        <w:ind w:left="1440" w:right="-180" w:firstLine="0"/>
        <w:rPr>
          <w:rFonts w:cs="Arial"/>
          <w:sz w:val="20"/>
          <w:lang w:val="pt-BR"/>
        </w:rPr>
      </w:pPr>
      <w:r w:rsidRPr="0059532F">
        <w:rPr>
          <w:rFonts w:cs="Arial"/>
          <w:sz w:val="20"/>
          <w:lang w:val="pt-BR"/>
        </w:rPr>
        <w:t>T</w:t>
      </w:r>
      <w:r w:rsidR="00167946" w:rsidRPr="0059532F">
        <w:rPr>
          <w:rFonts w:cs="Arial"/>
          <w:sz w:val="20"/>
          <w:vertAlign w:val="subscript"/>
          <w:lang w:val="pt-BR"/>
        </w:rPr>
        <w:t>a</w:t>
      </w:r>
      <w:r w:rsidRPr="0059532F">
        <w:rPr>
          <w:rFonts w:cs="Arial"/>
          <w:sz w:val="20"/>
          <w:lang w:val="pt-BR"/>
        </w:rPr>
        <w:t xml:space="preserve"> </w:t>
      </w:r>
      <w:r w:rsidRPr="0059532F">
        <w:rPr>
          <w:rFonts w:cs="Arial"/>
          <w:sz w:val="20"/>
          <w:vertAlign w:val="subscript"/>
          <w:lang w:val="pt-BR"/>
        </w:rPr>
        <w:t>ies OPERATOR</w:t>
      </w:r>
      <w:r w:rsidRPr="0059532F">
        <w:rPr>
          <w:rFonts w:cs="Arial"/>
          <w:sz w:val="20"/>
          <w:lang w:val="pt-BR"/>
        </w:rPr>
        <w:t xml:space="preserve"> = numar apeluri total de iesire din reteaua Operator</w:t>
      </w:r>
      <w:r w:rsidR="00CC05F0" w:rsidRPr="0059532F">
        <w:rPr>
          <w:rFonts w:cs="Arial"/>
          <w:sz w:val="20"/>
          <w:lang w:val="pt-BR"/>
        </w:rPr>
        <w:t>ului</w:t>
      </w:r>
      <w:r w:rsidRPr="0059532F">
        <w:rPr>
          <w:rFonts w:cs="Arial"/>
          <w:sz w:val="20"/>
          <w:lang w:val="pt-BR"/>
        </w:rPr>
        <w:t xml:space="preserve"> măsurat de Operator</w:t>
      </w:r>
    </w:p>
    <w:p w14:paraId="6CFA3236" w14:textId="77777777" w:rsidR="004F4D60" w:rsidRPr="0059532F" w:rsidRDefault="004F4D60" w:rsidP="00D27514">
      <w:pPr>
        <w:pStyle w:val="BodyTextIndent2"/>
        <w:ind w:left="1440" w:right="-180" w:firstLine="0"/>
        <w:rPr>
          <w:rFonts w:cs="Arial"/>
          <w:sz w:val="20"/>
          <w:lang w:val="pt-BR"/>
        </w:rPr>
      </w:pPr>
    </w:p>
    <w:p w14:paraId="556541F8" w14:textId="77777777" w:rsidR="004F4D60" w:rsidRPr="0059532F" w:rsidRDefault="004F4D60" w:rsidP="00D27514">
      <w:pPr>
        <w:pStyle w:val="BodyTextIndent2"/>
        <w:ind w:left="1440" w:right="-180" w:firstLine="0"/>
        <w:rPr>
          <w:rFonts w:cs="Arial"/>
          <w:sz w:val="20"/>
          <w:lang w:val="pt-BR"/>
        </w:rPr>
      </w:pPr>
      <w:r w:rsidRPr="0059532F">
        <w:rPr>
          <w:rFonts w:cs="Arial"/>
          <w:sz w:val="20"/>
          <w:lang w:val="ro-RO"/>
        </w:rPr>
        <w:t>Discrepanţa de număr de apeluri se calculează separat pentru traficul transmis pe legătura</w:t>
      </w:r>
      <w:r w:rsidR="00E26918" w:rsidRPr="0059532F">
        <w:rPr>
          <w:rFonts w:cs="Arial"/>
          <w:sz w:val="20"/>
          <w:lang w:val="ro-RO"/>
        </w:rPr>
        <w:t>(ile)</w:t>
      </w:r>
      <w:r w:rsidRPr="0059532F">
        <w:rPr>
          <w:rFonts w:cs="Arial"/>
          <w:sz w:val="20"/>
          <w:lang w:val="ro-RO"/>
        </w:rPr>
        <w:t xml:space="preserve"> de interconectare dedicată</w:t>
      </w:r>
      <w:r w:rsidR="00E26918" w:rsidRPr="0059532F">
        <w:rPr>
          <w:rFonts w:cs="Arial"/>
          <w:sz w:val="20"/>
          <w:lang w:val="ro-RO"/>
        </w:rPr>
        <w:t>(e)</w:t>
      </w:r>
      <w:r w:rsidRPr="0059532F">
        <w:rPr>
          <w:rFonts w:cs="Arial"/>
          <w:sz w:val="20"/>
          <w:lang w:val="ro-RO"/>
        </w:rPr>
        <w:t xml:space="preserve"> traficului naţional şi pe cea</w:t>
      </w:r>
      <w:r w:rsidR="00E26918" w:rsidRPr="0059532F">
        <w:rPr>
          <w:rFonts w:cs="Arial"/>
          <w:sz w:val="20"/>
          <w:lang w:val="ro-RO"/>
        </w:rPr>
        <w:t>/cele</w:t>
      </w:r>
      <w:r w:rsidRPr="0059532F">
        <w:rPr>
          <w:rFonts w:cs="Arial"/>
          <w:sz w:val="20"/>
          <w:lang w:val="ro-RO"/>
        </w:rPr>
        <w:t xml:space="preserve"> dedicată</w:t>
      </w:r>
      <w:r w:rsidR="00E26918" w:rsidRPr="0059532F">
        <w:rPr>
          <w:rFonts w:cs="Arial"/>
          <w:sz w:val="20"/>
          <w:lang w:val="ro-RO"/>
        </w:rPr>
        <w:t>(e)</w:t>
      </w:r>
      <w:r w:rsidRPr="0059532F">
        <w:rPr>
          <w:rFonts w:cs="Arial"/>
          <w:sz w:val="20"/>
          <w:lang w:val="ro-RO"/>
        </w:rPr>
        <w:t xml:space="preserve"> traficului internaţional, dacă </w:t>
      </w:r>
      <w:r w:rsidR="00E26918" w:rsidRPr="0059532F">
        <w:rPr>
          <w:rFonts w:cs="Arial"/>
          <w:sz w:val="20"/>
          <w:lang w:val="ro-RO"/>
        </w:rPr>
        <w:t>traficul este transmis prin legaturi separate de interconectare aferente traficului national, respectiv international</w:t>
      </w:r>
      <w:r w:rsidRPr="0059532F">
        <w:rPr>
          <w:rFonts w:cs="Arial"/>
          <w:sz w:val="20"/>
          <w:lang w:val="ro-RO"/>
        </w:rPr>
        <w:t>.</w:t>
      </w:r>
    </w:p>
    <w:p w14:paraId="28A0A6C7" w14:textId="77777777" w:rsidR="00562E5E" w:rsidRPr="0059532F" w:rsidRDefault="00562E5E" w:rsidP="00D27514">
      <w:pPr>
        <w:pStyle w:val="Para0-2"/>
        <w:ind w:left="720" w:firstLine="0"/>
        <w:rPr>
          <w:rFonts w:ascii="Arial" w:hAnsi="Arial" w:cs="Arial"/>
          <w:sz w:val="20"/>
          <w:lang w:val="ro-RO"/>
        </w:rPr>
      </w:pPr>
    </w:p>
    <w:p w14:paraId="362AF869" w14:textId="77777777" w:rsidR="003A2E2A" w:rsidRPr="0059532F" w:rsidRDefault="00562E5E" w:rsidP="00D27514">
      <w:pPr>
        <w:pStyle w:val="Para0-2"/>
        <w:numPr>
          <w:ilvl w:val="2"/>
          <w:numId w:val="6"/>
        </w:numPr>
        <w:rPr>
          <w:rFonts w:ascii="Arial" w:hAnsi="Arial" w:cs="Arial"/>
          <w:sz w:val="20"/>
          <w:lang w:val="ro-RO"/>
        </w:rPr>
      </w:pPr>
      <w:r w:rsidRPr="0059532F">
        <w:rPr>
          <w:rFonts w:ascii="Arial" w:hAnsi="Arial" w:cs="Arial"/>
          <w:sz w:val="20"/>
          <w:lang w:val="ro-RO"/>
        </w:rPr>
        <w:t>D</w:t>
      </w:r>
      <w:r w:rsidR="003A2E2A" w:rsidRPr="0059532F">
        <w:rPr>
          <w:rFonts w:ascii="Arial" w:hAnsi="Arial" w:cs="Arial"/>
          <w:sz w:val="20"/>
          <w:lang w:val="ro-RO"/>
        </w:rPr>
        <w:t>ac</w:t>
      </w:r>
      <w:r w:rsidR="00FE778A" w:rsidRPr="0059532F">
        <w:rPr>
          <w:rFonts w:ascii="Arial" w:hAnsi="Arial" w:cs="Arial"/>
          <w:sz w:val="20"/>
          <w:lang w:val="ro-RO"/>
        </w:rPr>
        <w:t>ă</w:t>
      </w:r>
      <w:r w:rsidR="003A2E2A" w:rsidRPr="0059532F">
        <w:rPr>
          <w:rFonts w:ascii="Arial" w:hAnsi="Arial" w:cs="Arial"/>
          <w:sz w:val="20"/>
          <w:lang w:val="ro-RO"/>
        </w:rPr>
        <w:t xml:space="preserve"> Partea debitoare dore</w:t>
      </w:r>
      <w:r w:rsidR="00FE778A" w:rsidRPr="0059532F">
        <w:rPr>
          <w:rFonts w:ascii="Arial" w:hAnsi="Arial" w:cs="Arial"/>
          <w:sz w:val="20"/>
          <w:lang w:val="ro-RO"/>
        </w:rPr>
        <w:t>ş</w:t>
      </w:r>
      <w:r w:rsidR="003A2E2A" w:rsidRPr="0059532F">
        <w:rPr>
          <w:rFonts w:ascii="Arial" w:hAnsi="Arial" w:cs="Arial"/>
          <w:sz w:val="20"/>
          <w:lang w:val="ro-RO"/>
        </w:rPr>
        <w:t>te s</w:t>
      </w:r>
      <w:r w:rsidR="00FE778A" w:rsidRPr="0059532F">
        <w:rPr>
          <w:rFonts w:ascii="Arial" w:hAnsi="Arial" w:cs="Arial"/>
          <w:sz w:val="20"/>
          <w:lang w:val="ro-RO"/>
        </w:rPr>
        <w:t>ă</w:t>
      </w:r>
      <w:r w:rsidR="003A2E2A" w:rsidRPr="0059532F">
        <w:rPr>
          <w:rFonts w:ascii="Arial" w:hAnsi="Arial" w:cs="Arial"/>
          <w:sz w:val="20"/>
          <w:lang w:val="ro-RO"/>
        </w:rPr>
        <w:t xml:space="preserve"> dispute o </w:t>
      </w:r>
      <w:r w:rsidR="006603B0" w:rsidRPr="0059532F">
        <w:rPr>
          <w:rFonts w:ascii="Arial" w:hAnsi="Arial" w:cs="Arial"/>
          <w:sz w:val="20"/>
          <w:lang w:val="ro-RO"/>
        </w:rPr>
        <w:t>factură</w:t>
      </w:r>
      <w:r w:rsidR="003A2E2A" w:rsidRPr="0059532F">
        <w:rPr>
          <w:rFonts w:ascii="Arial" w:hAnsi="Arial" w:cs="Arial"/>
          <w:sz w:val="20"/>
          <w:lang w:val="ro-RO"/>
        </w:rPr>
        <w:t xml:space="preserve"> emis</w:t>
      </w:r>
      <w:r w:rsidR="00FE778A" w:rsidRPr="0059532F">
        <w:rPr>
          <w:rFonts w:ascii="Arial" w:hAnsi="Arial" w:cs="Arial"/>
          <w:sz w:val="20"/>
          <w:lang w:val="ro-RO"/>
        </w:rPr>
        <w:t>ă</w:t>
      </w:r>
      <w:r w:rsidR="003A2E2A" w:rsidRPr="0059532F">
        <w:rPr>
          <w:rFonts w:ascii="Arial" w:hAnsi="Arial" w:cs="Arial"/>
          <w:sz w:val="20"/>
          <w:lang w:val="ro-RO"/>
        </w:rPr>
        <w:t xml:space="preserve"> de cealalt</w:t>
      </w:r>
      <w:r w:rsidR="00FE778A" w:rsidRPr="0059532F">
        <w:rPr>
          <w:rFonts w:ascii="Arial" w:hAnsi="Arial" w:cs="Arial"/>
          <w:sz w:val="20"/>
          <w:lang w:val="ro-RO"/>
        </w:rPr>
        <w:t>ă</w:t>
      </w:r>
      <w:r w:rsidR="003A2E2A" w:rsidRPr="0059532F">
        <w:rPr>
          <w:rFonts w:ascii="Arial" w:hAnsi="Arial" w:cs="Arial"/>
          <w:sz w:val="20"/>
          <w:lang w:val="ro-RO"/>
        </w:rPr>
        <w:t xml:space="preserve"> Parte, trebuie s</w:t>
      </w:r>
      <w:r w:rsidR="00FE778A" w:rsidRPr="0059532F">
        <w:rPr>
          <w:rFonts w:ascii="Arial" w:hAnsi="Arial" w:cs="Arial"/>
          <w:sz w:val="20"/>
          <w:lang w:val="ro-RO"/>
        </w:rPr>
        <w:t>ă</w:t>
      </w:r>
      <w:r w:rsidR="003A2E2A" w:rsidRPr="0059532F">
        <w:rPr>
          <w:rFonts w:ascii="Arial" w:hAnsi="Arial" w:cs="Arial"/>
          <w:sz w:val="20"/>
          <w:lang w:val="ro-RO"/>
        </w:rPr>
        <w:t xml:space="preserve"> notifice Partea ce a emis </w:t>
      </w:r>
      <w:r w:rsidR="006603B0" w:rsidRPr="0059532F">
        <w:rPr>
          <w:rFonts w:ascii="Arial" w:hAnsi="Arial" w:cs="Arial"/>
          <w:sz w:val="20"/>
          <w:lang w:val="ro-RO"/>
        </w:rPr>
        <w:t>factur</w:t>
      </w:r>
      <w:r w:rsidR="00FD56BB" w:rsidRPr="0059532F">
        <w:rPr>
          <w:rFonts w:ascii="Arial" w:hAnsi="Arial" w:cs="Arial"/>
          <w:sz w:val="20"/>
          <w:lang w:val="ro-RO"/>
        </w:rPr>
        <w:t>a</w:t>
      </w:r>
      <w:r w:rsidR="003A2E2A" w:rsidRPr="0059532F">
        <w:rPr>
          <w:rFonts w:ascii="Arial" w:hAnsi="Arial" w:cs="Arial"/>
          <w:sz w:val="20"/>
          <w:lang w:val="ro-RO"/>
        </w:rPr>
        <w:t xml:space="preserve"> </w:t>
      </w:r>
      <w:r w:rsidR="00FE778A" w:rsidRPr="0059532F">
        <w:rPr>
          <w:rFonts w:ascii="Arial" w:hAnsi="Arial" w:cs="Arial"/>
          <w:sz w:val="20"/>
          <w:lang w:val="ro-RO"/>
        </w:rPr>
        <w:t>î</w:t>
      </w:r>
      <w:r w:rsidR="003A2E2A" w:rsidRPr="0059532F">
        <w:rPr>
          <w:rFonts w:ascii="Arial" w:hAnsi="Arial" w:cs="Arial"/>
          <w:sz w:val="20"/>
          <w:lang w:val="ro-RO"/>
        </w:rPr>
        <w:t xml:space="preserve">n conformitate cu art. </w:t>
      </w:r>
      <w:r w:rsidR="00A75A62" w:rsidRPr="0059532F">
        <w:rPr>
          <w:rFonts w:ascii="Arial" w:hAnsi="Arial" w:cs="Arial"/>
          <w:sz w:val="20"/>
          <w:lang w:val="ro-RO"/>
        </w:rPr>
        <w:t>12.2.12.</w:t>
      </w:r>
      <w:r w:rsidR="003A2E2A" w:rsidRPr="0059532F">
        <w:rPr>
          <w:rFonts w:ascii="Arial" w:hAnsi="Arial" w:cs="Arial"/>
          <w:sz w:val="20"/>
          <w:lang w:val="ro-RO"/>
        </w:rPr>
        <w:t xml:space="preserve"> </w:t>
      </w:r>
      <w:r w:rsidR="00FE6DB4" w:rsidRPr="0059532F">
        <w:rPr>
          <w:rFonts w:ascii="Arial" w:hAnsi="Arial" w:cs="Arial"/>
          <w:sz w:val="20"/>
          <w:lang w:val="ro-RO"/>
        </w:rPr>
        <w:t>Părţile</w:t>
      </w:r>
      <w:r w:rsidR="003A2E2A" w:rsidRPr="0059532F">
        <w:rPr>
          <w:rFonts w:ascii="Arial" w:hAnsi="Arial" w:cs="Arial"/>
          <w:sz w:val="20"/>
          <w:lang w:val="ro-RO"/>
        </w:rPr>
        <w:t xml:space="preserve"> vor coopera </w:t>
      </w:r>
      <w:r w:rsidR="00FE778A" w:rsidRPr="0059532F">
        <w:rPr>
          <w:rFonts w:ascii="Arial" w:hAnsi="Arial" w:cs="Arial"/>
          <w:sz w:val="20"/>
          <w:lang w:val="ro-RO"/>
        </w:rPr>
        <w:t>î</w:t>
      </w:r>
      <w:r w:rsidR="003A2E2A" w:rsidRPr="0059532F">
        <w:rPr>
          <w:rFonts w:ascii="Arial" w:hAnsi="Arial" w:cs="Arial"/>
          <w:sz w:val="20"/>
          <w:lang w:val="ro-RO"/>
        </w:rPr>
        <w:t>n rezolvarea disputei conform procedurii de reconciliere prezentat</w:t>
      </w:r>
      <w:r w:rsidR="00FE778A" w:rsidRPr="0059532F">
        <w:rPr>
          <w:rFonts w:ascii="Arial" w:hAnsi="Arial" w:cs="Arial"/>
          <w:sz w:val="20"/>
          <w:lang w:val="ro-RO"/>
        </w:rPr>
        <w:t>ă</w:t>
      </w:r>
      <w:r w:rsidR="003A2E2A" w:rsidRPr="0059532F">
        <w:rPr>
          <w:rFonts w:ascii="Arial" w:hAnsi="Arial" w:cs="Arial"/>
          <w:sz w:val="20"/>
          <w:lang w:val="ro-RO"/>
        </w:rPr>
        <w:t xml:space="preserve"> la art. </w:t>
      </w:r>
      <w:r w:rsidR="00A75A62" w:rsidRPr="0059532F">
        <w:rPr>
          <w:rFonts w:ascii="Arial" w:hAnsi="Arial" w:cs="Arial"/>
          <w:sz w:val="20"/>
          <w:lang w:val="ro-RO"/>
        </w:rPr>
        <w:t>12.6.</w:t>
      </w:r>
    </w:p>
    <w:p w14:paraId="29889F00" w14:textId="77777777" w:rsidR="003A2E2A" w:rsidRPr="0059532F" w:rsidRDefault="003A2E2A" w:rsidP="00D27514">
      <w:pPr>
        <w:pStyle w:val="Para0-2"/>
        <w:ind w:left="0" w:firstLine="0"/>
        <w:rPr>
          <w:rFonts w:ascii="Arial" w:hAnsi="Arial" w:cs="Arial"/>
          <w:sz w:val="20"/>
          <w:lang w:val="ro-RO"/>
        </w:rPr>
      </w:pPr>
    </w:p>
    <w:p w14:paraId="79488815" w14:textId="77777777" w:rsidR="003A2E2A" w:rsidRPr="0059532F" w:rsidRDefault="00FE778A" w:rsidP="00D27514">
      <w:pPr>
        <w:pStyle w:val="Para0-2"/>
        <w:numPr>
          <w:ilvl w:val="2"/>
          <w:numId w:val="6"/>
        </w:numPr>
        <w:rPr>
          <w:rFonts w:ascii="Arial" w:hAnsi="Arial" w:cs="Arial"/>
          <w:sz w:val="20"/>
          <w:lang w:val="ro-RO"/>
        </w:rPr>
      </w:pPr>
      <w:r w:rsidRPr="0059532F">
        <w:rPr>
          <w:rFonts w:ascii="Arial" w:hAnsi="Arial" w:cs="Arial"/>
          <w:sz w:val="20"/>
          <w:lang w:val="ro-RO"/>
        </w:rPr>
        <w:t>Î</w:t>
      </w:r>
      <w:r w:rsidR="003A2E2A" w:rsidRPr="0059532F">
        <w:rPr>
          <w:rFonts w:ascii="Arial" w:hAnsi="Arial" w:cs="Arial"/>
          <w:sz w:val="20"/>
          <w:lang w:val="ro-RO"/>
        </w:rPr>
        <w:t>n cazul unei dispute, Partea care a ini</w:t>
      </w:r>
      <w:r w:rsidRPr="0059532F">
        <w:rPr>
          <w:rFonts w:ascii="Arial" w:hAnsi="Arial" w:cs="Arial"/>
          <w:sz w:val="20"/>
          <w:lang w:val="ro-RO"/>
        </w:rPr>
        <w:t>ţ</w:t>
      </w:r>
      <w:r w:rsidR="003A2E2A" w:rsidRPr="0059532F">
        <w:rPr>
          <w:rFonts w:ascii="Arial" w:hAnsi="Arial" w:cs="Arial"/>
          <w:sz w:val="20"/>
          <w:lang w:val="ro-RO"/>
        </w:rPr>
        <w:t>iat disputa va furniza c</w:t>
      </w:r>
      <w:r w:rsidRPr="0059532F">
        <w:rPr>
          <w:rFonts w:ascii="Arial" w:hAnsi="Arial" w:cs="Arial"/>
          <w:sz w:val="20"/>
          <w:lang w:val="ro-RO"/>
        </w:rPr>
        <w:t>â</w:t>
      </w:r>
      <w:r w:rsidR="003A2E2A" w:rsidRPr="0059532F">
        <w:rPr>
          <w:rFonts w:ascii="Arial" w:hAnsi="Arial" w:cs="Arial"/>
          <w:sz w:val="20"/>
          <w:lang w:val="ro-RO"/>
        </w:rPr>
        <w:t xml:space="preserve">t mai multe detalii </w:t>
      </w:r>
      <w:r w:rsidR="004A15E9" w:rsidRPr="0059532F">
        <w:rPr>
          <w:rFonts w:ascii="Arial" w:hAnsi="Arial" w:cs="Arial"/>
          <w:sz w:val="20"/>
          <w:lang w:val="ro-RO"/>
        </w:rPr>
        <w:t>către</w:t>
      </w:r>
      <w:r w:rsidR="003A2E2A" w:rsidRPr="0059532F">
        <w:rPr>
          <w:rFonts w:ascii="Arial" w:hAnsi="Arial" w:cs="Arial"/>
          <w:sz w:val="20"/>
          <w:lang w:val="ro-RO"/>
        </w:rPr>
        <w:t xml:space="preserve"> cealalt</w:t>
      </w:r>
      <w:r w:rsidRPr="0059532F">
        <w:rPr>
          <w:rFonts w:ascii="Arial" w:hAnsi="Arial" w:cs="Arial"/>
          <w:sz w:val="20"/>
          <w:lang w:val="ro-RO"/>
        </w:rPr>
        <w:t>ă</w:t>
      </w:r>
      <w:r w:rsidR="003A2E2A" w:rsidRPr="0059532F">
        <w:rPr>
          <w:rFonts w:ascii="Arial" w:hAnsi="Arial" w:cs="Arial"/>
          <w:sz w:val="20"/>
          <w:lang w:val="ro-RO"/>
        </w:rPr>
        <w:t xml:space="preserve"> Parte. Dac</w:t>
      </w:r>
      <w:r w:rsidR="00B6416E" w:rsidRPr="0059532F">
        <w:rPr>
          <w:rFonts w:ascii="Arial" w:hAnsi="Arial" w:cs="Arial"/>
          <w:sz w:val="20"/>
          <w:lang w:val="ro-RO"/>
        </w:rPr>
        <w:t>ă</w:t>
      </w:r>
      <w:r w:rsidR="003A2E2A" w:rsidRPr="0059532F">
        <w:rPr>
          <w:rFonts w:ascii="Arial" w:hAnsi="Arial" w:cs="Arial"/>
          <w:sz w:val="20"/>
          <w:lang w:val="ro-RO"/>
        </w:rPr>
        <w:t xml:space="preserve"> serviciile se refer</w:t>
      </w:r>
      <w:r w:rsidR="00B6416E" w:rsidRPr="0059532F">
        <w:rPr>
          <w:rFonts w:ascii="Arial" w:hAnsi="Arial" w:cs="Arial"/>
          <w:sz w:val="20"/>
          <w:lang w:val="ro-RO"/>
        </w:rPr>
        <w:t>ă</w:t>
      </w:r>
      <w:r w:rsidR="003A2E2A" w:rsidRPr="0059532F">
        <w:rPr>
          <w:rFonts w:ascii="Arial" w:hAnsi="Arial" w:cs="Arial"/>
          <w:sz w:val="20"/>
          <w:lang w:val="ro-RO"/>
        </w:rPr>
        <w:t xml:space="preserve"> la traficul schimbat </w:t>
      </w:r>
      <w:r w:rsidR="00B6416E" w:rsidRPr="0059532F">
        <w:rPr>
          <w:rFonts w:ascii="Arial" w:hAnsi="Arial" w:cs="Arial"/>
          <w:sz w:val="20"/>
          <w:lang w:val="ro-RO"/>
        </w:rPr>
        <w:t>î</w:t>
      </w:r>
      <w:r w:rsidR="003A2E2A" w:rsidRPr="0059532F">
        <w:rPr>
          <w:rFonts w:ascii="Arial" w:hAnsi="Arial" w:cs="Arial"/>
          <w:sz w:val="20"/>
          <w:lang w:val="ro-RO"/>
        </w:rPr>
        <w:t>ntre cele dou</w:t>
      </w:r>
      <w:r w:rsidR="00B6416E" w:rsidRPr="0059532F">
        <w:rPr>
          <w:rFonts w:ascii="Arial" w:hAnsi="Arial" w:cs="Arial"/>
          <w:sz w:val="20"/>
          <w:lang w:val="ro-RO"/>
        </w:rPr>
        <w:t>ă</w:t>
      </w:r>
      <w:r w:rsidR="003A2E2A" w:rsidRPr="0059532F">
        <w:rPr>
          <w:rFonts w:ascii="Arial" w:hAnsi="Arial" w:cs="Arial"/>
          <w:sz w:val="20"/>
          <w:lang w:val="ro-RO"/>
        </w:rPr>
        <w:t xml:space="preserve"> </w:t>
      </w:r>
      <w:r w:rsidR="004A15E9" w:rsidRPr="0059532F">
        <w:rPr>
          <w:rFonts w:ascii="Arial" w:hAnsi="Arial" w:cs="Arial"/>
          <w:sz w:val="20"/>
          <w:lang w:val="ro-RO"/>
        </w:rPr>
        <w:t>reţele</w:t>
      </w:r>
      <w:r w:rsidR="003A2E2A" w:rsidRPr="0059532F">
        <w:rPr>
          <w:rFonts w:ascii="Arial" w:hAnsi="Arial" w:cs="Arial"/>
          <w:sz w:val="20"/>
          <w:lang w:val="ro-RO"/>
        </w:rPr>
        <w:t>,</w:t>
      </w:r>
      <w:r w:rsidR="00B6416E" w:rsidRPr="0059532F">
        <w:rPr>
          <w:rFonts w:ascii="Arial" w:hAnsi="Arial" w:cs="Arial"/>
          <w:sz w:val="20"/>
          <w:lang w:val="ro-RO"/>
        </w:rPr>
        <w:t xml:space="preserve"> </w:t>
      </w:r>
      <w:r w:rsidR="003A2E2A" w:rsidRPr="0059532F">
        <w:rPr>
          <w:rFonts w:ascii="Arial" w:hAnsi="Arial" w:cs="Arial"/>
          <w:sz w:val="20"/>
          <w:lang w:val="ro-RO"/>
        </w:rPr>
        <w:t>setul minim de informa</w:t>
      </w:r>
      <w:r w:rsidR="00B6416E" w:rsidRPr="0059532F">
        <w:rPr>
          <w:rFonts w:ascii="Arial" w:hAnsi="Arial" w:cs="Arial"/>
          <w:sz w:val="20"/>
          <w:lang w:val="ro-RO"/>
        </w:rPr>
        <w:t>ţ</w:t>
      </w:r>
      <w:r w:rsidR="003A2E2A" w:rsidRPr="0059532F">
        <w:rPr>
          <w:rFonts w:ascii="Arial" w:hAnsi="Arial" w:cs="Arial"/>
          <w:sz w:val="20"/>
          <w:lang w:val="ro-RO"/>
        </w:rPr>
        <w:t>ii furnizate cuprinde: num</w:t>
      </w:r>
      <w:r w:rsidR="00B6416E" w:rsidRPr="0059532F">
        <w:rPr>
          <w:rFonts w:ascii="Arial" w:hAnsi="Arial" w:cs="Arial"/>
          <w:sz w:val="20"/>
          <w:lang w:val="ro-RO"/>
        </w:rPr>
        <w:t>ă</w:t>
      </w:r>
      <w:r w:rsidR="003A2E2A" w:rsidRPr="0059532F">
        <w:rPr>
          <w:rFonts w:ascii="Arial" w:hAnsi="Arial" w:cs="Arial"/>
          <w:sz w:val="20"/>
          <w:lang w:val="ro-RO"/>
        </w:rPr>
        <w:t>rul real de minute, num</w:t>
      </w:r>
      <w:r w:rsidR="00B6416E" w:rsidRPr="0059532F">
        <w:rPr>
          <w:rFonts w:ascii="Arial" w:hAnsi="Arial" w:cs="Arial"/>
          <w:sz w:val="20"/>
          <w:lang w:val="ro-RO"/>
        </w:rPr>
        <w:t>ă</w:t>
      </w:r>
      <w:r w:rsidR="003A2E2A" w:rsidRPr="0059532F">
        <w:rPr>
          <w:rFonts w:ascii="Arial" w:hAnsi="Arial" w:cs="Arial"/>
          <w:sz w:val="20"/>
          <w:lang w:val="ro-RO"/>
        </w:rPr>
        <w:t>rul de apeluri, perioada de facturare acoperit</w:t>
      </w:r>
      <w:r w:rsidR="00B6416E" w:rsidRPr="0059532F">
        <w:rPr>
          <w:rFonts w:ascii="Arial" w:hAnsi="Arial" w:cs="Arial"/>
          <w:sz w:val="20"/>
          <w:lang w:val="ro-RO"/>
        </w:rPr>
        <w:t>ă</w:t>
      </w:r>
      <w:r w:rsidR="003A2E2A" w:rsidRPr="0059532F">
        <w:rPr>
          <w:rFonts w:ascii="Arial" w:hAnsi="Arial" w:cs="Arial"/>
          <w:sz w:val="20"/>
          <w:lang w:val="ro-RO"/>
        </w:rPr>
        <w:t>.</w:t>
      </w:r>
    </w:p>
    <w:p w14:paraId="6E997999" w14:textId="77777777" w:rsidR="003A2E2A" w:rsidRPr="0059532F" w:rsidRDefault="003A2E2A" w:rsidP="00D27514">
      <w:pPr>
        <w:pStyle w:val="Para0-2"/>
        <w:ind w:left="0" w:firstLine="0"/>
        <w:rPr>
          <w:rFonts w:ascii="Arial" w:hAnsi="Arial" w:cs="Arial"/>
          <w:sz w:val="20"/>
          <w:lang w:val="ro-RO"/>
        </w:rPr>
      </w:pPr>
    </w:p>
    <w:p w14:paraId="10DAD90C" w14:textId="77777777" w:rsidR="006206AB" w:rsidRPr="0059532F" w:rsidRDefault="003A2E2A" w:rsidP="00D27514">
      <w:pPr>
        <w:pStyle w:val="Para0-2"/>
        <w:numPr>
          <w:ilvl w:val="2"/>
          <w:numId w:val="6"/>
        </w:numPr>
        <w:rPr>
          <w:rFonts w:ascii="Arial" w:hAnsi="Arial" w:cs="Arial"/>
          <w:sz w:val="20"/>
          <w:lang w:val="ro-RO"/>
        </w:rPr>
      </w:pPr>
      <w:r w:rsidRPr="0059532F">
        <w:rPr>
          <w:rFonts w:ascii="Arial" w:hAnsi="Arial" w:cs="Arial"/>
          <w:sz w:val="20"/>
          <w:lang w:val="ro-RO"/>
        </w:rPr>
        <w:t>Dac</w:t>
      </w:r>
      <w:r w:rsidR="00B13C5F" w:rsidRPr="0059532F">
        <w:rPr>
          <w:rFonts w:ascii="Arial" w:hAnsi="Arial" w:cs="Arial"/>
          <w:sz w:val="20"/>
          <w:lang w:val="ro-RO"/>
        </w:rPr>
        <w:t>ă</w:t>
      </w:r>
      <w:r w:rsidRPr="0059532F">
        <w:rPr>
          <w:rFonts w:ascii="Arial" w:hAnsi="Arial" w:cs="Arial"/>
          <w:sz w:val="20"/>
          <w:lang w:val="ro-RO"/>
        </w:rPr>
        <w:t xml:space="preserve"> nu este altfel reglementat </w:t>
      </w:r>
      <w:r w:rsidR="00B13C5F" w:rsidRPr="0059532F">
        <w:rPr>
          <w:rFonts w:ascii="Arial" w:hAnsi="Arial" w:cs="Arial"/>
          <w:sz w:val="20"/>
          <w:lang w:val="ro-RO"/>
        </w:rPr>
        <w:t>î</w:t>
      </w:r>
      <w:r w:rsidRPr="0059532F">
        <w:rPr>
          <w:rFonts w:ascii="Arial" w:hAnsi="Arial" w:cs="Arial"/>
          <w:sz w:val="20"/>
          <w:lang w:val="ro-RO"/>
        </w:rPr>
        <w:t xml:space="preserve">n acest </w:t>
      </w:r>
      <w:r w:rsidR="00FD56BB" w:rsidRPr="0059532F">
        <w:rPr>
          <w:rFonts w:ascii="Arial" w:hAnsi="Arial" w:cs="Arial"/>
          <w:sz w:val="20"/>
          <w:lang w:val="ro-RO"/>
        </w:rPr>
        <w:t>Acord</w:t>
      </w:r>
      <w:r w:rsidRPr="0059532F">
        <w:rPr>
          <w:rFonts w:ascii="Arial" w:hAnsi="Arial" w:cs="Arial"/>
          <w:sz w:val="20"/>
          <w:lang w:val="ro-RO"/>
        </w:rPr>
        <w:t>, o disput</w:t>
      </w:r>
      <w:r w:rsidR="00B13C5F" w:rsidRPr="0059532F">
        <w:rPr>
          <w:rFonts w:ascii="Arial" w:hAnsi="Arial" w:cs="Arial"/>
          <w:sz w:val="20"/>
          <w:lang w:val="ro-RO"/>
        </w:rPr>
        <w:t>ă</w:t>
      </w:r>
      <w:r w:rsidRPr="0059532F">
        <w:rPr>
          <w:rFonts w:ascii="Arial" w:hAnsi="Arial" w:cs="Arial"/>
          <w:sz w:val="20"/>
          <w:lang w:val="ro-RO"/>
        </w:rPr>
        <w:t xml:space="preserve"> poate fi declan</w:t>
      </w:r>
      <w:r w:rsidR="00B13C5F" w:rsidRPr="0059532F">
        <w:rPr>
          <w:rFonts w:ascii="Arial" w:hAnsi="Arial" w:cs="Arial"/>
          <w:sz w:val="20"/>
          <w:lang w:val="ro-RO"/>
        </w:rPr>
        <w:t>ş</w:t>
      </w:r>
      <w:r w:rsidRPr="0059532F">
        <w:rPr>
          <w:rFonts w:ascii="Arial" w:hAnsi="Arial" w:cs="Arial"/>
          <w:sz w:val="20"/>
          <w:lang w:val="ro-RO"/>
        </w:rPr>
        <w:t>at</w:t>
      </w:r>
      <w:r w:rsidR="00B13C5F" w:rsidRPr="0059532F">
        <w:rPr>
          <w:rFonts w:ascii="Arial" w:hAnsi="Arial" w:cs="Arial"/>
          <w:sz w:val="20"/>
          <w:lang w:val="ro-RO"/>
        </w:rPr>
        <w:t>ă</w:t>
      </w:r>
      <w:r w:rsidRPr="0059532F">
        <w:rPr>
          <w:rFonts w:ascii="Arial" w:hAnsi="Arial" w:cs="Arial"/>
          <w:sz w:val="20"/>
          <w:lang w:val="ro-RO"/>
        </w:rPr>
        <w:t xml:space="preserve"> numai </w:t>
      </w:r>
      <w:r w:rsidR="00FE6DB4" w:rsidRPr="0059532F">
        <w:rPr>
          <w:rFonts w:ascii="Arial" w:hAnsi="Arial" w:cs="Arial"/>
          <w:sz w:val="20"/>
          <w:lang w:val="ro-RO"/>
        </w:rPr>
        <w:t>dacă</w:t>
      </w:r>
      <w:r w:rsidRPr="0059532F">
        <w:rPr>
          <w:rFonts w:ascii="Arial" w:hAnsi="Arial" w:cs="Arial"/>
          <w:sz w:val="20"/>
          <w:lang w:val="ro-RO"/>
        </w:rPr>
        <w:t xml:space="preserve"> discrepan</w:t>
      </w:r>
      <w:r w:rsidR="00B13C5F" w:rsidRPr="0059532F">
        <w:rPr>
          <w:rFonts w:ascii="Arial" w:hAnsi="Arial" w:cs="Arial"/>
          <w:sz w:val="20"/>
          <w:lang w:val="ro-RO"/>
        </w:rPr>
        <w:t>ţ</w:t>
      </w:r>
      <w:r w:rsidRPr="0059532F">
        <w:rPr>
          <w:rFonts w:ascii="Arial" w:hAnsi="Arial" w:cs="Arial"/>
          <w:sz w:val="20"/>
          <w:lang w:val="ro-RO"/>
        </w:rPr>
        <w:t>a</w:t>
      </w:r>
      <w:r w:rsidR="006206AB" w:rsidRPr="0059532F">
        <w:rPr>
          <w:rFonts w:ascii="Arial" w:hAnsi="Arial" w:cs="Arial"/>
          <w:sz w:val="20"/>
          <w:lang w:val="ro-RO"/>
        </w:rPr>
        <w:t xml:space="preserve"> de trafic sau cea</w:t>
      </w:r>
      <w:r w:rsidR="00366528" w:rsidRPr="0059532F">
        <w:rPr>
          <w:rFonts w:ascii="Arial" w:hAnsi="Arial" w:cs="Arial"/>
          <w:sz w:val="20"/>
          <w:lang w:val="ro-RO"/>
        </w:rPr>
        <w:t xml:space="preserve"> de număr de apeluri depăşeşte 1</w:t>
      </w:r>
      <w:r w:rsidR="006206AB" w:rsidRPr="0059532F">
        <w:rPr>
          <w:rFonts w:ascii="Arial" w:hAnsi="Arial" w:cs="Arial"/>
          <w:sz w:val="20"/>
          <w:lang w:val="ro-RO"/>
        </w:rPr>
        <w:t>% şi cea</w:t>
      </w:r>
      <w:r w:rsidRPr="0059532F">
        <w:rPr>
          <w:rFonts w:ascii="Arial" w:hAnsi="Arial" w:cs="Arial"/>
          <w:sz w:val="20"/>
          <w:lang w:val="ro-RO"/>
        </w:rPr>
        <w:t xml:space="preserve"> </w:t>
      </w:r>
      <w:r w:rsidR="000D3CC3" w:rsidRPr="0059532F">
        <w:rPr>
          <w:rFonts w:ascii="Arial" w:hAnsi="Arial" w:cs="Arial"/>
          <w:sz w:val="20"/>
          <w:lang w:val="ro-RO"/>
        </w:rPr>
        <w:t xml:space="preserve">valorica </w:t>
      </w:r>
      <w:r w:rsidRPr="0059532F">
        <w:rPr>
          <w:rFonts w:ascii="Arial" w:hAnsi="Arial" w:cs="Arial"/>
          <w:sz w:val="20"/>
          <w:lang w:val="ro-RO"/>
        </w:rPr>
        <w:lastRenderedPageBreak/>
        <w:t>depa</w:t>
      </w:r>
      <w:r w:rsidR="00B13C5F" w:rsidRPr="0059532F">
        <w:rPr>
          <w:rFonts w:ascii="Arial" w:hAnsi="Arial" w:cs="Arial"/>
          <w:sz w:val="20"/>
          <w:lang w:val="ro-RO"/>
        </w:rPr>
        <w:t>ş</w:t>
      </w:r>
      <w:r w:rsidRPr="0059532F">
        <w:rPr>
          <w:rFonts w:ascii="Arial" w:hAnsi="Arial" w:cs="Arial"/>
          <w:sz w:val="20"/>
          <w:lang w:val="ro-RO"/>
        </w:rPr>
        <w:t>e</w:t>
      </w:r>
      <w:r w:rsidR="00B13C5F" w:rsidRPr="0059532F">
        <w:rPr>
          <w:rFonts w:ascii="Arial" w:hAnsi="Arial" w:cs="Arial"/>
          <w:sz w:val="20"/>
          <w:lang w:val="ro-RO"/>
        </w:rPr>
        <w:t>ş</w:t>
      </w:r>
      <w:r w:rsidRPr="0059532F">
        <w:rPr>
          <w:rFonts w:ascii="Arial" w:hAnsi="Arial" w:cs="Arial"/>
          <w:sz w:val="20"/>
          <w:lang w:val="ro-RO"/>
        </w:rPr>
        <w:t xml:space="preserve">te 100 </w:t>
      </w:r>
      <w:r w:rsidR="000D3CC3" w:rsidRPr="0059532F">
        <w:rPr>
          <w:rFonts w:ascii="Arial" w:hAnsi="Arial" w:cs="Arial"/>
          <w:sz w:val="20"/>
          <w:lang w:val="ro-RO"/>
        </w:rPr>
        <w:t xml:space="preserve">EUR. </w:t>
      </w:r>
      <w:r w:rsidR="00E26918" w:rsidRPr="0059532F">
        <w:rPr>
          <w:rFonts w:ascii="Arial" w:hAnsi="Arial" w:cs="Arial"/>
          <w:sz w:val="20"/>
          <w:lang w:val="ro-RO"/>
        </w:rPr>
        <w:t>Dacă traficul este transmis prin legaturi separate de interconectare aferente traficului national, respectiv international, disputele</w:t>
      </w:r>
      <w:r w:rsidR="006206AB" w:rsidRPr="0059532F">
        <w:rPr>
          <w:rFonts w:ascii="Arial" w:hAnsi="Arial" w:cs="Arial"/>
          <w:sz w:val="20"/>
          <w:lang w:val="ro-RO"/>
        </w:rPr>
        <w:t xml:space="preserve"> de trafic, de număr de apeluri sau valorică, se ridică şi </w:t>
      </w:r>
      <w:r w:rsidR="00E26918" w:rsidRPr="0059532F">
        <w:rPr>
          <w:rFonts w:ascii="Arial" w:hAnsi="Arial" w:cs="Arial"/>
          <w:sz w:val="20"/>
          <w:lang w:val="ro-RO"/>
        </w:rPr>
        <w:t xml:space="preserve">se rezolva </w:t>
      </w:r>
      <w:r w:rsidR="006206AB" w:rsidRPr="0059532F">
        <w:rPr>
          <w:rFonts w:ascii="Arial" w:hAnsi="Arial" w:cs="Arial"/>
          <w:sz w:val="20"/>
          <w:lang w:val="ro-RO"/>
        </w:rPr>
        <w:t xml:space="preserve"> separat pentru traficul transmis pe legătura</w:t>
      </w:r>
      <w:r w:rsidR="00E26918" w:rsidRPr="0059532F">
        <w:rPr>
          <w:rFonts w:ascii="Arial" w:hAnsi="Arial" w:cs="Arial"/>
          <w:sz w:val="20"/>
          <w:lang w:val="ro-RO"/>
        </w:rPr>
        <w:t>(ile)</w:t>
      </w:r>
      <w:r w:rsidR="006206AB" w:rsidRPr="0059532F">
        <w:rPr>
          <w:rFonts w:ascii="Arial" w:hAnsi="Arial" w:cs="Arial"/>
          <w:sz w:val="20"/>
          <w:lang w:val="ro-RO"/>
        </w:rPr>
        <w:t xml:space="preserve"> de interconectare </w:t>
      </w:r>
      <w:r w:rsidR="00E26918" w:rsidRPr="0059532F">
        <w:rPr>
          <w:rFonts w:ascii="Arial" w:hAnsi="Arial" w:cs="Arial"/>
          <w:sz w:val="20"/>
          <w:lang w:val="ro-RO"/>
        </w:rPr>
        <w:t>aferenta(e)</w:t>
      </w:r>
      <w:r w:rsidR="006206AB" w:rsidRPr="0059532F">
        <w:rPr>
          <w:rFonts w:ascii="Arial" w:hAnsi="Arial" w:cs="Arial"/>
          <w:sz w:val="20"/>
          <w:lang w:val="ro-RO"/>
        </w:rPr>
        <w:t xml:space="preserve"> traficului naţional </w:t>
      </w:r>
      <w:r w:rsidR="00E26918" w:rsidRPr="0059532F">
        <w:rPr>
          <w:rFonts w:ascii="Arial" w:hAnsi="Arial" w:cs="Arial"/>
          <w:sz w:val="20"/>
          <w:lang w:val="ro-RO"/>
        </w:rPr>
        <w:t xml:space="preserve">respectiv pe cea/cele aferenta(e) </w:t>
      </w:r>
      <w:r w:rsidR="006206AB" w:rsidRPr="0059532F">
        <w:rPr>
          <w:rFonts w:ascii="Arial" w:hAnsi="Arial" w:cs="Arial"/>
          <w:sz w:val="20"/>
          <w:lang w:val="ro-RO"/>
        </w:rPr>
        <w:t>traficului internaţional</w:t>
      </w:r>
      <w:r w:rsidR="0095569F" w:rsidRPr="0059532F">
        <w:rPr>
          <w:rFonts w:ascii="Arial" w:hAnsi="Arial" w:cs="Arial"/>
          <w:sz w:val="20"/>
          <w:lang w:val="ro-RO"/>
        </w:rPr>
        <w:t>.</w:t>
      </w:r>
    </w:p>
    <w:p w14:paraId="36C55B94" w14:textId="77777777" w:rsidR="006206AB" w:rsidRPr="0059532F" w:rsidRDefault="006206AB" w:rsidP="006206AB">
      <w:pPr>
        <w:pStyle w:val="Para0-2"/>
        <w:ind w:left="0" w:firstLine="0"/>
        <w:rPr>
          <w:rFonts w:ascii="Arial" w:hAnsi="Arial" w:cs="Arial"/>
          <w:sz w:val="20"/>
          <w:lang w:val="ro-RO"/>
        </w:rPr>
      </w:pPr>
    </w:p>
    <w:p w14:paraId="4C571BC6" w14:textId="77777777" w:rsidR="003C36C2" w:rsidRPr="0059532F" w:rsidRDefault="000D3CC3" w:rsidP="00D27514">
      <w:pPr>
        <w:pStyle w:val="Para0-2"/>
        <w:numPr>
          <w:ilvl w:val="2"/>
          <w:numId w:val="6"/>
        </w:numPr>
        <w:rPr>
          <w:rFonts w:ascii="Arial" w:hAnsi="Arial" w:cs="Arial"/>
          <w:sz w:val="20"/>
          <w:lang w:val="it-IT"/>
        </w:rPr>
      </w:pPr>
      <w:r w:rsidRPr="0059532F">
        <w:rPr>
          <w:rFonts w:ascii="Arial" w:hAnsi="Arial" w:cs="Arial"/>
          <w:sz w:val="20"/>
          <w:lang w:val="it-IT"/>
        </w:rPr>
        <w:t>Formula de calcul a discrepanţei valorice este</w:t>
      </w:r>
      <w:r w:rsidR="003C36C2" w:rsidRPr="0059532F">
        <w:rPr>
          <w:rFonts w:ascii="Arial" w:hAnsi="Arial" w:cs="Arial"/>
          <w:sz w:val="20"/>
          <w:lang w:val="it-IT"/>
        </w:rPr>
        <w:t xml:space="preserve"> aplicabila pentru fiecare serviciu in parte dupa cum urmeaza:</w:t>
      </w:r>
    </w:p>
    <w:p w14:paraId="44D1610F" w14:textId="77777777" w:rsidR="00B22896" w:rsidRPr="0059532F" w:rsidRDefault="00B22896" w:rsidP="00D27514">
      <w:pPr>
        <w:pStyle w:val="Para0-2"/>
        <w:ind w:left="0" w:firstLine="660"/>
        <w:rPr>
          <w:rFonts w:ascii="Arial" w:hAnsi="Arial" w:cs="Arial"/>
          <w:sz w:val="20"/>
          <w:lang w:val="it-IT"/>
        </w:rPr>
      </w:pPr>
    </w:p>
    <w:p w14:paraId="2F854608" w14:textId="77777777" w:rsidR="000D3CC3" w:rsidRPr="0059532F" w:rsidRDefault="000D3CC3" w:rsidP="00FA1EF3">
      <w:pPr>
        <w:pStyle w:val="Para0-2"/>
        <w:ind w:left="720" w:firstLine="720"/>
        <w:rPr>
          <w:rFonts w:ascii="Arial" w:hAnsi="Arial" w:cs="Arial"/>
          <w:sz w:val="20"/>
          <w:lang w:val="it-IT"/>
        </w:rPr>
      </w:pPr>
      <w:r w:rsidRPr="0059532F">
        <w:rPr>
          <w:rFonts w:ascii="Arial" w:hAnsi="Arial" w:cs="Arial"/>
          <w:sz w:val="20"/>
          <w:lang w:val="it-IT"/>
        </w:rPr>
        <w:t xml:space="preserve">Dv = </w:t>
      </w:r>
      <w:r w:rsidR="008E68D4" w:rsidRPr="0059532F">
        <w:rPr>
          <w:rFonts w:ascii="Arial" w:hAnsi="Arial" w:cs="Arial"/>
          <w:sz w:val="20"/>
          <w:lang w:val="it-IT"/>
        </w:rPr>
        <w:t>[</w:t>
      </w:r>
      <w:r w:rsidR="006F36E0" w:rsidRPr="0059532F">
        <w:rPr>
          <w:rFonts w:ascii="Arial" w:hAnsi="Arial" w:cs="Arial"/>
          <w:sz w:val="20"/>
          <w:lang w:val="it-IT"/>
        </w:rPr>
        <w:t>(Tint</w:t>
      </w:r>
      <w:r w:rsidR="00167946" w:rsidRPr="0059532F">
        <w:rPr>
          <w:rFonts w:ascii="Arial" w:hAnsi="Arial" w:cs="Arial"/>
          <w:sz w:val="20"/>
          <w:lang w:val="it-IT"/>
        </w:rPr>
        <w:t>-Ties)</w:t>
      </w:r>
      <w:r w:rsidR="008E68D4" w:rsidRPr="0059532F">
        <w:rPr>
          <w:rFonts w:ascii="Arial" w:hAnsi="Arial" w:cs="Arial"/>
          <w:sz w:val="20"/>
          <w:lang w:val="it-IT"/>
        </w:rPr>
        <w:t>]</w:t>
      </w:r>
      <w:r w:rsidR="008E68D4" w:rsidRPr="0059532F">
        <w:rPr>
          <w:rFonts w:ascii="Arial" w:hAnsi="Arial" w:cs="Arial"/>
          <w:sz w:val="20"/>
          <w:vertAlign w:val="subscript"/>
          <w:lang w:val="it-IT"/>
        </w:rPr>
        <w:t>val absoluta</w:t>
      </w:r>
      <w:r w:rsidRPr="0059532F">
        <w:rPr>
          <w:rFonts w:ascii="Arial" w:hAnsi="Arial" w:cs="Arial"/>
          <w:sz w:val="20"/>
          <w:lang w:val="it-IT"/>
        </w:rPr>
        <w:t>*tarif serviciu</w:t>
      </w:r>
    </w:p>
    <w:p w14:paraId="26DC629F" w14:textId="77777777" w:rsidR="003C36C2" w:rsidRPr="0059532F" w:rsidRDefault="003C36C2" w:rsidP="00D27514">
      <w:pPr>
        <w:pStyle w:val="Para0-2"/>
        <w:ind w:left="0" w:firstLine="660"/>
        <w:rPr>
          <w:rFonts w:ascii="Arial" w:hAnsi="Arial" w:cs="Arial"/>
          <w:sz w:val="20"/>
          <w:lang w:val="it-IT"/>
        </w:rPr>
      </w:pPr>
    </w:p>
    <w:p w14:paraId="6FC02CB3" w14:textId="77777777" w:rsidR="003C36C2" w:rsidRPr="0059532F" w:rsidRDefault="003C36C2" w:rsidP="00FA1EF3">
      <w:pPr>
        <w:pStyle w:val="Para0-2"/>
        <w:ind w:left="720" w:firstLine="720"/>
        <w:rPr>
          <w:rFonts w:ascii="Arial" w:hAnsi="Arial" w:cs="Arial"/>
          <w:sz w:val="20"/>
          <w:lang w:val="it-IT"/>
        </w:rPr>
      </w:pPr>
      <w:r w:rsidRPr="0059532F">
        <w:rPr>
          <w:rFonts w:ascii="Arial" w:hAnsi="Arial" w:cs="Arial"/>
          <w:sz w:val="20"/>
          <w:lang w:val="it-IT"/>
        </w:rPr>
        <w:t xml:space="preserve">Unde </w:t>
      </w:r>
    </w:p>
    <w:p w14:paraId="3A7FBF0C" w14:textId="77777777" w:rsidR="003C36C2" w:rsidRPr="0059532F" w:rsidRDefault="003C36C2" w:rsidP="00FA1EF3">
      <w:pPr>
        <w:pStyle w:val="Para0-2"/>
        <w:ind w:left="720" w:firstLine="720"/>
        <w:rPr>
          <w:rFonts w:ascii="Arial" w:hAnsi="Arial" w:cs="Arial"/>
          <w:sz w:val="20"/>
          <w:lang w:val="it-IT"/>
        </w:rPr>
      </w:pPr>
      <w:r w:rsidRPr="0059532F">
        <w:rPr>
          <w:rFonts w:ascii="Arial" w:hAnsi="Arial" w:cs="Arial"/>
          <w:sz w:val="20"/>
          <w:lang w:val="it-IT"/>
        </w:rPr>
        <w:t>Dv = discrepanta valorica</w:t>
      </w:r>
    </w:p>
    <w:p w14:paraId="51D0F81D" w14:textId="77777777" w:rsidR="00471C1A" w:rsidRPr="0059532F" w:rsidRDefault="00471C1A" w:rsidP="00FA1EF3">
      <w:pPr>
        <w:pStyle w:val="BodyTextIndent2"/>
        <w:ind w:left="1440" w:right="-180" w:firstLine="0"/>
        <w:rPr>
          <w:rFonts w:cs="Arial"/>
          <w:sz w:val="20"/>
          <w:lang w:val="it-IT"/>
        </w:rPr>
      </w:pPr>
      <w:r w:rsidRPr="0059532F">
        <w:rPr>
          <w:rFonts w:cs="Arial"/>
          <w:sz w:val="20"/>
          <w:lang w:val="it-IT"/>
        </w:rPr>
        <w:t xml:space="preserve">T </w:t>
      </w:r>
      <w:r w:rsidRPr="0059532F">
        <w:rPr>
          <w:rFonts w:cs="Arial"/>
          <w:sz w:val="20"/>
          <w:vertAlign w:val="subscript"/>
          <w:lang w:val="it-IT"/>
        </w:rPr>
        <w:t xml:space="preserve">int </w:t>
      </w:r>
      <w:r w:rsidRPr="0059532F">
        <w:rPr>
          <w:rFonts w:cs="Arial"/>
          <w:sz w:val="20"/>
          <w:lang w:val="it-IT"/>
        </w:rPr>
        <w:t xml:space="preserve">= </w:t>
      </w:r>
      <w:r w:rsidR="00B22896" w:rsidRPr="0059532F">
        <w:rPr>
          <w:rFonts w:cs="Arial"/>
          <w:sz w:val="20"/>
          <w:lang w:val="it-IT"/>
        </w:rPr>
        <w:t xml:space="preserve"> volumul</w:t>
      </w:r>
      <w:r w:rsidRPr="0059532F">
        <w:rPr>
          <w:rFonts w:cs="Arial"/>
          <w:sz w:val="20"/>
          <w:lang w:val="it-IT"/>
        </w:rPr>
        <w:t xml:space="preserve"> traficului de intrare total (de terminare si de tranzit) măsurat de o Parte </w:t>
      </w:r>
    </w:p>
    <w:p w14:paraId="58CB58AF" w14:textId="77777777" w:rsidR="00471C1A" w:rsidRPr="0059532F" w:rsidRDefault="00471C1A" w:rsidP="00FA1EF3">
      <w:pPr>
        <w:pStyle w:val="BodyTextIndent2"/>
        <w:ind w:left="1440" w:right="-180" w:firstLine="0"/>
        <w:rPr>
          <w:rFonts w:cs="Arial"/>
          <w:sz w:val="20"/>
          <w:lang w:val="fr-FR"/>
        </w:rPr>
      </w:pPr>
      <w:r w:rsidRPr="0059532F">
        <w:rPr>
          <w:rFonts w:cs="Arial"/>
          <w:sz w:val="20"/>
          <w:lang w:val="fr-FR"/>
        </w:rPr>
        <w:t xml:space="preserve">T </w:t>
      </w:r>
      <w:r w:rsidRPr="0059532F">
        <w:rPr>
          <w:rFonts w:cs="Arial"/>
          <w:sz w:val="20"/>
          <w:vertAlign w:val="subscript"/>
          <w:lang w:val="fr-FR"/>
        </w:rPr>
        <w:t>ies</w:t>
      </w:r>
      <w:r w:rsidRPr="0059532F">
        <w:rPr>
          <w:rFonts w:cs="Arial"/>
          <w:sz w:val="20"/>
          <w:lang w:val="fr-FR"/>
        </w:rPr>
        <w:t xml:space="preserve"> = </w:t>
      </w:r>
      <w:r w:rsidR="00B22896" w:rsidRPr="0059532F">
        <w:rPr>
          <w:rFonts w:cs="Arial"/>
          <w:sz w:val="20"/>
          <w:lang w:val="fr-FR"/>
        </w:rPr>
        <w:t xml:space="preserve">volumul </w:t>
      </w:r>
      <w:r w:rsidRPr="0059532F">
        <w:rPr>
          <w:rFonts w:cs="Arial"/>
          <w:sz w:val="20"/>
          <w:lang w:val="fr-FR"/>
        </w:rPr>
        <w:t>traficului de ieşire total (de terminare si de tranzit) măsurat d</w:t>
      </w:r>
      <w:r w:rsidR="00B22896" w:rsidRPr="0059532F">
        <w:rPr>
          <w:rFonts w:cs="Arial"/>
          <w:sz w:val="20"/>
          <w:lang w:val="fr-FR"/>
        </w:rPr>
        <w:t xml:space="preserve">e </w:t>
      </w:r>
      <w:r w:rsidRPr="0059532F">
        <w:rPr>
          <w:rFonts w:cs="Arial"/>
          <w:sz w:val="20"/>
          <w:lang w:val="fr-FR"/>
        </w:rPr>
        <w:t>cealaltă Parte</w:t>
      </w:r>
    </w:p>
    <w:p w14:paraId="0C161DD9" w14:textId="77777777" w:rsidR="002D5E73" w:rsidRPr="0059532F" w:rsidRDefault="002D5E73" w:rsidP="00D27514">
      <w:pPr>
        <w:pStyle w:val="BodyTextIndent2"/>
        <w:ind w:left="660" w:right="-180" w:firstLine="0"/>
        <w:rPr>
          <w:rFonts w:cs="Arial"/>
          <w:sz w:val="20"/>
          <w:lang w:val="fr-FR"/>
        </w:rPr>
      </w:pPr>
    </w:p>
    <w:p w14:paraId="4783D35E" w14:textId="77777777" w:rsidR="002D5E73" w:rsidRPr="0059532F" w:rsidRDefault="002D5E73" w:rsidP="00FA1EF3">
      <w:pPr>
        <w:pStyle w:val="BodyText"/>
        <w:ind w:left="1440"/>
        <w:rPr>
          <w:rFonts w:cs="Arial"/>
          <w:sz w:val="20"/>
          <w:lang w:val="ro-RO"/>
        </w:rPr>
      </w:pPr>
      <w:r w:rsidRPr="0059532F">
        <w:rPr>
          <w:rFonts w:cs="Arial"/>
          <w:sz w:val="20"/>
          <w:lang w:val="ro-RO"/>
        </w:rPr>
        <w:t>Discrepanţa valorică se calculează separat pentru traficul transmis pe legătura</w:t>
      </w:r>
      <w:r w:rsidR="00E26918" w:rsidRPr="0059532F">
        <w:rPr>
          <w:rFonts w:cs="Arial"/>
          <w:sz w:val="20"/>
          <w:lang w:val="ro-RO"/>
        </w:rPr>
        <w:t>(ile)</w:t>
      </w:r>
      <w:r w:rsidRPr="0059532F">
        <w:rPr>
          <w:rFonts w:cs="Arial"/>
          <w:sz w:val="20"/>
          <w:lang w:val="ro-RO"/>
        </w:rPr>
        <w:t xml:space="preserve"> de interconectare dedicată</w:t>
      </w:r>
      <w:r w:rsidR="00E26918" w:rsidRPr="0059532F">
        <w:rPr>
          <w:rFonts w:cs="Arial"/>
          <w:sz w:val="20"/>
          <w:lang w:val="ro-RO"/>
        </w:rPr>
        <w:t>(e)</w:t>
      </w:r>
      <w:r w:rsidRPr="0059532F">
        <w:rPr>
          <w:rFonts w:cs="Arial"/>
          <w:sz w:val="20"/>
          <w:lang w:val="ro-RO"/>
        </w:rPr>
        <w:t xml:space="preserve"> traficului naţional şi pe cea</w:t>
      </w:r>
      <w:r w:rsidR="00E26918" w:rsidRPr="0059532F">
        <w:rPr>
          <w:rFonts w:cs="Arial"/>
          <w:sz w:val="20"/>
          <w:lang w:val="ro-RO"/>
        </w:rPr>
        <w:t>/cele</w:t>
      </w:r>
      <w:r w:rsidRPr="0059532F">
        <w:rPr>
          <w:rFonts w:cs="Arial"/>
          <w:sz w:val="20"/>
          <w:lang w:val="ro-RO"/>
        </w:rPr>
        <w:t xml:space="preserve"> dedicată</w:t>
      </w:r>
      <w:r w:rsidR="00E26918" w:rsidRPr="0059532F">
        <w:rPr>
          <w:rFonts w:cs="Arial"/>
          <w:sz w:val="20"/>
          <w:lang w:val="ro-RO"/>
        </w:rPr>
        <w:t>(e)</w:t>
      </w:r>
      <w:r w:rsidRPr="0059532F">
        <w:rPr>
          <w:rFonts w:cs="Arial"/>
          <w:sz w:val="20"/>
          <w:lang w:val="ro-RO"/>
        </w:rPr>
        <w:t xml:space="preserve"> traficului internaţional, dacă</w:t>
      </w:r>
      <w:r w:rsidR="00E26918" w:rsidRPr="0059532F">
        <w:rPr>
          <w:rFonts w:cs="Arial"/>
          <w:sz w:val="20"/>
          <w:lang w:val="ro-RO"/>
        </w:rPr>
        <w:t xml:space="preserve"> traficul este transmis prin legaturi separate de interconectare aferente traficului national, respectiv international</w:t>
      </w:r>
      <w:r w:rsidRPr="0059532F">
        <w:rPr>
          <w:rFonts w:cs="Arial"/>
          <w:sz w:val="20"/>
          <w:lang w:val="ro-RO"/>
        </w:rPr>
        <w:t>.</w:t>
      </w:r>
    </w:p>
    <w:p w14:paraId="27508635" w14:textId="77777777" w:rsidR="002D5E73" w:rsidRPr="0059532F" w:rsidRDefault="002D5E73" w:rsidP="00D27514">
      <w:pPr>
        <w:pStyle w:val="BodyTextIndent2"/>
        <w:ind w:left="660" w:right="-180" w:firstLine="0"/>
        <w:rPr>
          <w:rFonts w:cs="Arial"/>
          <w:sz w:val="20"/>
          <w:lang w:val="fr-FR"/>
        </w:rPr>
      </w:pPr>
    </w:p>
    <w:p w14:paraId="5739568D" w14:textId="77777777" w:rsidR="003A2E2A" w:rsidRPr="0059532F" w:rsidRDefault="003A2E2A" w:rsidP="00085DCA">
      <w:pPr>
        <w:pStyle w:val="Para0-2"/>
        <w:numPr>
          <w:ilvl w:val="1"/>
          <w:numId w:val="6"/>
        </w:numPr>
        <w:tabs>
          <w:tab w:val="clear" w:pos="780"/>
          <w:tab w:val="num" w:pos="709"/>
        </w:tabs>
        <w:ind w:hanging="780"/>
        <w:rPr>
          <w:rFonts w:ascii="Arial" w:hAnsi="Arial" w:cs="Arial"/>
          <w:b/>
          <w:sz w:val="20"/>
          <w:lang w:val="ro-RO"/>
        </w:rPr>
      </w:pPr>
      <w:bookmarkStart w:id="60" w:name="_Ref238825429"/>
      <w:r w:rsidRPr="0059532F">
        <w:rPr>
          <w:rFonts w:ascii="Arial" w:hAnsi="Arial" w:cs="Arial"/>
          <w:b/>
          <w:sz w:val="20"/>
          <w:lang w:val="ro-RO"/>
        </w:rPr>
        <w:t>Reconcilierea</w:t>
      </w:r>
      <w:bookmarkEnd w:id="60"/>
    </w:p>
    <w:p w14:paraId="4DBA3B02" w14:textId="77777777" w:rsidR="003A2E2A" w:rsidRPr="0059532F" w:rsidRDefault="003A2E2A" w:rsidP="00D27514">
      <w:pPr>
        <w:pStyle w:val="Para0-2"/>
        <w:ind w:left="0" w:firstLine="0"/>
        <w:rPr>
          <w:rFonts w:ascii="Arial" w:hAnsi="Arial" w:cs="Arial"/>
          <w:b/>
          <w:sz w:val="20"/>
          <w:lang w:val="ro-RO"/>
        </w:rPr>
      </w:pPr>
    </w:p>
    <w:p w14:paraId="7C76A91E" w14:textId="77777777" w:rsidR="003A2E2A" w:rsidRPr="0059532F" w:rsidRDefault="003A2E2A" w:rsidP="00D27514">
      <w:pPr>
        <w:pStyle w:val="Para0-2"/>
        <w:numPr>
          <w:ilvl w:val="2"/>
          <w:numId w:val="6"/>
        </w:numPr>
        <w:rPr>
          <w:rFonts w:ascii="Arial" w:hAnsi="Arial" w:cs="Arial"/>
          <w:sz w:val="20"/>
          <w:lang w:val="ro-RO"/>
        </w:rPr>
      </w:pPr>
      <w:r w:rsidRPr="0059532F">
        <w:rPr>
          <w:rFonts w:ascii="Arial" w:hAnsi="Arial" w:cs="Arial"/>
          <w:sz w:val="20"/>
          <w:lang w:val="ro-RO"/>
        </w:rPr>
        <w:t>Dac</w:t>
      </w:r>
      <w:r w:rsidR="00B13C5F" w:rsidRPr="0059532F">
        <w:rPr>
          <w:rFonts w:ascii="Arial" w:hAnsi="Arial" w:cs="Arial"/>
          <w:sz w:val="20"/>
          <w:lang w:val="ro-RO"/>
        </w:rPr>
        <w:t>ă</w:t>
      </w:r>
      <w:r w:rsidRPr="0059532F">
        <w:rPr>
          <w:rFonts w:ascii="Arial" w:hAnsi="Arial" w:cs="Arial"/>
          <w:sz w:val="20"/>
          <w:lang w:val="ro-RO"/>
        </w:rPr>
        <w:t xml:space="preserve"> diferen</w:t>
      </w:r>
      <w:r w:rsidR="00B13C5F" w:rsidRPr="0059532F">
        <w:rPr>
          <w:rFonts w:ascii="Arial" w:hAnsi="Arial" w:cs="Arial"/>
          <w:sz w:val="20"/>
          <w:lang w:val="ro-RO"/>
        </w:rPr>
        <w:t>ţ</w:t>
      </w:r>
      <w:r w:rsidRPr="0059532F">
        <w:rPr>
          <w:rFonts w:ascii="Arial" w:hAnsi="Arial" w:cs="Arial"/>
          <w:sz w:val="20"/>
          <w:lang w:val="ro-RO"/>
        </w:rPr>
        <w:t>ele de m</w:t>
      </w:r>
      <w:r w:rsidR="00B13C5F" w:rsidRPr="0059532F">
        <w:rPr>
          <w:rFonts w:ascii="Arial" w:hAnsi="Arial" w:cs="Arial"/>
          <w:sz w:val="20"/>
          <w:lang w:val="ro-RO"/>
        </w:rPr>
        <w:t>ă</w:t>
      </w:r>
      <w:r w:rsidRPr="0059532F">
        <w:rPr>
          <w:rFonts w:ascii="Arial" w:hAnsi="Arial" w:cs="Arial"/>
          <w:sz w:val="20"/>
          <w:lang w:val="ro-RO"/>
        </w:rPr>
        <w:t>surare depa</w:t>
      </w:r>
      <w:r w:rsidR="00B13C5F" w:rsidRPr="0059532F">
        <w:rPr>
          <w:rFonts w:ascii="Arial" w:hAnsi="Arial" w:cs="Arial"/>
          <w:sz w:val="20"/>
          <w:lang w:val="ro-RO"/>
        </w:rPr>
        <w:t>ş</w:t>
      </w:r>
      <w:r w:rsidRPr="0059532F">
        <w:rPr>
          <w:rFonts w:ascii="Arial" w:hAnsi="Arial" w:cs="Arial"/>
          <w:sz w:val="20"/>
          <w:lang w:val="ro-RO"/>
        </w:rPr>
        <w:t>esc procentajul</w:t>
      </w:r>
      <w:r w:rsidR="002D5E73" w:rsidRPr="0059532F">
        <w:rPr>
          <w:rFonts w:ascii="Arial" w:hAnsi="Arial" w:cs="Arial"/>
          <w:sz w:val="20"/>
          <w:lang w:val="ro-RO"/>
        </w:rPr>
        <w:t xml:space="preserve"> sau limita valorică</w:t>
      </w:r>
      <w:r w:rsidRPr="0059532F">
        <w:rPr>
          <w:rFonts w:ascii="Arial" w:hAnsi="Arial" w:cs="Arial"/>
          <w:sz w:val="20"/>
          <w:lang w:val="ro-RO"/>
        </w:rPr>
        <w:t xml:space="preserve"> admis</w:t>
      </w:r>
      <w:r w:rsidR="002D5E73" w:rsidRPr="0059532F">
        <w:rPr>
          <w:rFonts w:ascii="Arial" w:hAnsi="Arial" w:cs="Arial"/>
          <w:sz w:val="20"/>
          <w:lang w:val="ro-RO"/>
        </w:rPr>
        <w:t xml:space="preserve">e </w:t>
      </w:r>
      <w:r w:rsidRPr="0059532F">
        <w:rPr>
          <w:rFonts w:ascii="Arial" w:hAnsi="Arial" w:cs="Arial"/>
          <w:sz w:val="20"/>
          <w:lang w:val="ro-RO"/>
        </w:rPr>
        <w:t>specificat la art.</w:t>
      </w:r>
      <w:r w:rsidR="00FD56BB" w:rsidRPr="0059532F">
        <w:rPr>
          <w:rFonts w:ascii="Arial" w:hAnsi="Arial" w:cs="Arial"/>
          <w:sz w:val="20"/>
          <w:lang w:val="ro-RO"/>
        </w:rPr>
        <w:t xml:space="preserve"> </w:t>
      </w:r>
      <w:r w:rsidR="00A75A62" w:rsidRPr="0059532F">
        <w:rPr>
          <w:rFonts w:ascii="Arial" w:hAnsi="Arial" w:cs="Arial"/>
          <w:sz w:val="20"/>
          <w:lang w:val="ro-RO"/>
        </w:rPr>
        <w:t>12.4,</w:t>
      </w:r>
      <w:r w:rsidRPr="0059532F">
        <w:rPr>
          <w:rFonts w:ascii="Arial" w:hAnsi="Arial" w:cs="Arial"/>
          <w:sz w:val="20"/>
          <w:lang w:val="ro-RO"/>
        </w:rPr>
        <w:t xml:space="preserve"> </w:t>
      </w:r>
      <w:r w:rsidR="00FE6DB4" w:rsidRPr="0059532F">
        <w:rPr>
          <w:rFonts w:ascii="Arial" w:hAnsi="Arial" w:cs="Arial"/>
          <w:sz w:val="20"/>
          <w:lang w:val="ro-RO"/>
        </w:rPr>
        <w:t>Părţile</w:t>
      </w:r>
      <w:r w:rsidRPr="0059532F">
        <w:rPr>
          <w:rFonts w:ascii="Arial" w:hAnsi="Arial" w:cs="Arial"/>
          <w:sz w:val="20"/>
          <w:lang w:val="ro-RO"/>
        </w:rPr>
        <w:t xml:space="preserve"> vor depune toate eforturile pentru a rezolva aceast</w:t>
      </w:r>
      <w:r w:rsidR="00B13C5F" w:rsidRPr="0059532F">
        <w:rPr>
          <w:rFonts w:ascii="Arial" w:hAnsi="Arial" w:cs="Arial"/>
          <w:sz w:val="20"/>
          <w:lang w:val="ro-RO"/>
        </w:rPr>
        <w:t>ă</w:t>
      </w:r>
      <w:r w:rsidRPr="0059532F">
        <w:rPr>
          <w:rFonts w:ascii="Arial" w:hAnsi="Arial" w:cs="Arial"/>
          <w:sz w:val="20"/>
          <w:lang w:val="ro-RO"/>
        </w:rPr>
        <w:t xml:space="preserve"> problem</w:t>
      </w:r>
      <w:r w:rsidR="00B13C5F" w:rsidRPr="0059532F">
        <w:rPr>
          <w:rFonts w:ascii="Arial" w:hAnsi="Arial" w:cs="Arial"/>
          <w:sz w:val="20"/>
          <w:lang w:val="ro-RO"/>
        </w:rPr>
        <w:t>ă</w:t>
      </w:r>
      <w:r w:rsidRPr="0059532F">
        <w:rPr>
          <w:rFonts w:ascii="Arial" w:hAnsi="Arial" w:cs="Arial"/>
          <w:sz w:val="20"/>
          <w:lang w:val="ro-RO"/>
        </w:rPr>
        <w:t xml:space="preserve"> </w:t>
      </w:r>
      <w:r w:rsidR="00B13C5F" w:rsidRPr="0059532F">
        <w:rPr>
          <w:rFonts w:ascii="Arial" w:hAnsi="Arial" w:cs="Arial"/>
          <w:sz w:val="20"/>
          <w:lang w:val="ro-RO"/>
        </w:rPr>
        <w:t>î</w:t>
      </w:r>
      <w:r w:rsidRPr="0059532F">
        <w:rPr>
          <w:rFonts w:ascii="Arial" w:hAnsi="Arial" w:cs="Arial"/>
          <w:sz w:val="20"/>
          <w:lang w:val="ro-RO"/>
        </w:rPr>
        <w:t xml:space="preserve">n maximum 30 zile calendaristice de la notificarea uneia dintre </w:t>
      </w:r>
      <w:r w:rsidR="00004106" w:rsidRPr="0059532F">
        <w:rPr>
          <w:rFonts w:ascii="Arial" w:hAnsi="Arial" w:cs="Arial"/>
          <w:sz w:val="20"/>
          <w:lang w:val="ro-RO"/>
        </w:rPr>
        <w:t>Părţi</w:t>
      </w:r>
      <w:r w:rsidRPr="0059532F">
        <w:rPr>
          <w:rFonts w:ascii="Arial" w:hAnsi="Arial" w:cs="Arial"/>
          <w:sz w:val="20"/>
          <w:lang w:val="ro-RO"/>
        </w:rPr>
        <w:t>, notificare realizat</w:t>
      </w:r>
      <w:r w:rsidR="00B13C5F" w:rsidRPr="0059532F">
        <w:rPr>
          <w:rFonts w:ascii="Arial" w:hAnsi="Arial" w:cs="Arial"/>
          <w:sz w:val="20"/>
          <w:lang w:val="ro-RO"/>
        </w:rPr>
        <w:t>ă</w:t>
      </w:r>
      <w:r w:rsidRPr="0059532F">
        <w:rPr>
          <w:rFonts w:ascii="Arial" w:hAnsi="Arial" w:cs="Arial"/>
          <w:sz w:val="20"/>
          <w:lang w:val="ro-RO"/>
        </w:rPr>
        <w:t xml:space="preserve"> </w:t>
      </w:r>
      <w:r w:rsidR="00B13C5F" w:rsidRPr="0059532F">
        <w:rPr>
          <w:rFonts w:ascii="Arial" w:hAnsi="Arial" w:cs="Arial"/>
          <w:sz w:val="20"/>
          <w:lang w:val="ro-RO"/>
        </w:rPr>
        <w:t>î</w:t>
      </w:r>
      <w:r w:rsidRPr="0059532F">
        <w:rPr>
          <w:rFonts w:ascii="Arial" w:hAnsi="Arial" w:cs="Arial"/>
          <w:sz w:val="20"/>
          <w:lang w:val="ro-RO"/>
        </w:rPr>
        <w:t xml:space="preserve">n conformitate cu art. </w:t>
      </w:r>
      <w:r w:rsidR="00450D36" w:rsidRPr="0059532F">
        <w:rPr>
          <w:rFonts w:ascii="Arial" w:hAnsi="Arial" w:cs="Arial"/>
          <w:sz w:val="20"/>
          <w:lang w:val="ro-RO"/>
        </w:rPr>
        <w:t>1</w:t>
      </w:r>
      <w:r w:rsidRPr="0059532F">
        <w:rPr>
          <w:rFonts w:ascii="Arial" w:hAnsi="Arial" w:cs="Arial"/>
          <w:sz w:val="20"/>
          <w:lang w:val="ro-RO"/>
        </w:rPr>
        <w:t>2</w:t>
      </w:r>
      <w:r w:rsidR="00450D36" w:rsidRPr="0059532F">
        <w:rPr>
          <w:rFonts w:ascii="Arial" w:hAnsi="Arial" w:cs="Arial"/>
          <w:sz w:val="20"/>
          <w:lang w:val="ro-RO"/>
        </w:rPr>
        <w:t>.</w:t>
      </w:r>
      <w:r w:rsidR="00E03C32" w:rsidRPr="0059532F">
        <w:rPr>
          <w:rFonts w:ascii="Arial" w:hAnsi="Arial" w:cs="Arial"/>
          <w:sz w:val="20"/>
          <w:lang w:val="ro-RO"/>
        </w:rPr>
        <w:t>5</w:t>
      </w:r>
      <w:r w:rsidR="00450D36" w:rsidRPr="0059532F">
        <w:rPr>
          <w:rFonts w:ascii="Arial" w:hAnsi="Arial" w:cs="Arial"/>
          <w:sz w:val="20"/>
          <w:lang w:val="ro-RO"/>
        </w:rPr>
        <w:t>.4</w:t>
      </w:r>
      <w:r w:rsidRPr="0059532F">
        <w:rPr>
          <w:rFonts w:ascii="Arial" w:hAnsi="Arial" w:cs="Arial"/>
          <w:sz w:val="20"/>
          <w:lang w:val="ro-RO"/>
        </w:rPr>
        <w:t>. Astfel:</w:t>
      </w:r>
    </w:p>
    <w:p w14:paraId="6F42EB97" w14:textId="77777777" w:rsidR="003A2E2A" w:rsidRPr="0059532F" w:rsidRDefault="003A2E2A" w:rsidP="00D27514">
      <w:pPr>
        <w:pStyle w:val="Para0-2"/>
        <w:ind w:left="0" w:firstLine="0"/>
        <w:rPr>
          <w:rFonts w:ascii="Arial" w:hAnsi="Arial" w:cs="Arial"/>
          <w:sz w:val="20"/>
          <w:lang w:val="ro-RO"/>
        </w:rPr>
      </w:pPr>
    </w:p>
    <w:p w14:paraId="7554FE42" w14:textId="77777777" w:rsidR="003A2E2A" w:rsidRPr="0059532F" w:rsidRDefault="003A2E2A" w:rsidP="00751E19">
      <w:pPr>
        <w:pStyle w:val="Para0-2"/>
        <w:numPr>
          <w:ilvl w:val="0"/>
          <w:numId w:val="25"/>
        </w:numPr>
        <w:rPr>
          <w:rFonts w:ascii="Arial" w:hAnsi="Arial" w:cs="Arial"/>
          <w:sz w:val="20"/>
          <w:lang w:val="ro-RO"/>
        </w:rPr>
      </w:pPr>
      <w:r w:rsidRPr="0059532F">
        <w:rPr>
          <w:rFonts w:ascii="Arial" w:hAnsi="Arial" w:cs="Arial"/>
          <w:b/>
          <w:sz w:val="20"/>
          <w:lang w:val="ro-RO"/>
        </w:rPr>
        <w:t>Prima etapa</w:t>
      </w:r>
      <w:r w:rsidRPr="0059532F">
        <w:rPr>
          <w:rFonts w:ascii="Arial" w:hAnsi="Arial" w:cs="Arial"/>
          <w:sz w:val="20"/>
          <w:lang w:val="ro-RO"/>
        </w:rPr>
        <w:t>: Speciali</w:t>
      </w:r>
      <w:r w:rsidR="00B13C5F" w:rsidRPr="0059532F">
        <w:rPr>
          <w:rFonts w:ascii="Arial" w:hAnsi="Arial" w:cs="Arial"/>
          <w:sz w:val="20"/>
          <w:lang w:val="ro-RO"/>
        </w:rPr>
        <w:t>ş</w:t>
      </w:r>
      <w:r w:rsidRPr="0059532F">
        <w:rPr>
          <w:rFonts w:ascii="Arial" w:hAnsi="Arial" w:cs="Arial"/>
          <w:sz w:val="20"/>
          <w:lang w:val="ro-RO"/>
        </w:rPr>
        <w:t xml:space="preserve">tii </w:t>
      </w:r>
      <w:r w:rsidR="00311D86" w:rsidRPr="0059532F">
        <w:rPr>
          <w:rFonts w:ascii="Arial" w:hAnsi="Arial" w:cs="Arial"/>
          <w:sz w:val="20"/>
          <w:lang w:val="ro-RO"/>
        </w:rPr>
        <w:t>î</w:t>
      </w:r>
      <w:r w:rsidRPr="0059532F">
        <w:rPr>
          <w:rFonts w:ascii="Arial" w:hAnsi="Arial" w:cs="Arial"/>
          <w:sz w:val="20"/>
          <w:lang w:val="ro-RO"/>
        </w:rPr>
        <w:t xml:space="preserve">n decontare vor coopera </w:t>
      </w:r>
      <w:r w:rsidR="00311D86" w:rsidRPr="0059532F">
        <w:rPr>
          <w:rFonts w:ascii="Arial" w:hAnsi="Arial" w:cs="Arial"/>
          <w:sz w:val="20"/>
          <w:lang w:val="ro-RO"/>
        </w:rPr>
        <w:t>î</w:t>
      </w:r>
      <w:r w:rsidRPr="0059532F">
        <w:rPr>
          <w:rFonts w:ascii="Arial" w:hAnsi="Arial" w:cs="Arial"/>
          <w:sz w:val="20"/>
          <w:lang w:val="ro-RO"/>
        </w:rPr>
        <w:t>n solu</w:t>
      </w:r>
      <w:r w:rsidR="00311D86" w:rsidRPr="0059532F">
        <w:rPr>
          <w:rFonts w:ascii="Arial" w:hAnsi="Arial" w:cs="Arial"/>
          <w:sz w:val="20"/>
          <w:lang w:val="ro-RO"/>
        </w:rPr>
        <w:t>ţ</w:t>
      </w:r>
      <w:r w:rsidRPr="0059532F">
        <w:rPr>
          <w:rFonts w:ascii="Arial" w:hAnsi="Arial" w:cs="Arial"/>
          <w:sz w:val="20"/>
          <w:lang w:val="ro-RO"/>
        </w:rPr>
        <w:t xml:space="preserve">ionarea disputei </w:t>
      </w:r>
      <w:r w:rsidR="00311D86" w:rsidRPr="0059532F">
        <w:rPr>
          <w:rFonts w:ascii="Arial" w:hAnsi="Arial" w:cs="Arial"/>
          <w:b/>
          <w:sz w:val="20"/>
          <w:lang w:val="ro-RO"/>
        </w:rPr>
        <w:t>î</w:t>
      </w:r>
      <w:r w:rsidRPr="0059532F">
        <w:rPr>
          <w:rFonts w:ascii="Arial" w:hAnsi="Arial" w:cs="Arial"/>
          <w:b/>
          <w:sz w:val="20"/>
          <w:lang w:val="ro-RO"/>
        </w:rPr>
        <w:t>n termen de 15 zile</w:t>
      </w:r>
      <w:r w:rsidRPr="0059532F">
        <w:rPr>
          <w:rFonts w:ascii="Arial" w:hAnsi="Arial" w:cs="Arial"/>
          <w:sz w:val="20"/>
          <w:lang w:val="ro-RO"/>
        </w:rPr>
        <w:t xml:space="preserve">. </w:t>
      </w:r>
      <w:r w:rsidR="00311D86" w:rsidRPr="0059532F">
        <w:rPr>
          <w:rFonts w:ascii="Arial" w:hAnsi="Arial" w:cs="Arial"/>
          <w:sz w:val="20"/>
          <w:lang w:val="ro-RO"/>
        </w:rPr>
        <w:t>Î</w:t>
      </w:r>
      <w:r w:rsidRPr="0059532F">
        <w:rPr>
          <w:rFonts w:ascii="Arial" w:hAnsi="Arial" w:cs="Arial"/>
          <w:sz w:val="20"/>
          <w:lang w:val="ro-RO"/>
        </w:rPr>
        <w:t xml:space="preserve">n acest interval </w:t>
      </w:r>
      <w:r w:rsidR="00FE6DB4" w:rsidRPr="0059532F">
        <w:rPr>
          <w:rFonts w:ascii="Arial" w:hAnsi="Arial" w:cs="Arial"/>
          <w:sz w:val="20"/>
          <w:lang w:val="ro-RO"/>
        </w:rPr>
        <w:t>Părţile</w:t>
      </w:r>
      <w:r w:rsidRPr="0059532F">
        <w:rPr>
          <w:rFonts w:ascii="Arial" w:hAnsi="Arial" w:cs="Arial"/>
          <w:sz w:val="20"/>
          <w:lang w:val="ro-RO"/>
        </w:rPr>
        <w:t xml:space="preserve"> vor depune toate eforturile pentru a investiga cauzele discrepan</w:t>
      </w:r>
      <w:r w:rsidR="00311D86" w:rsidRPr="0059532F">
        <w:rPr>
          <w:rFonts w:ascii="Arial" w:hAnsi="Arial" w:cs="Arial"/>
          <w:sz w:val="20"/>
          <w:lang w:val="ro-RO"/>
        </w:rPr>
        <w:t>ţ</w:t>
      </w:r>
      <w:r w:rsidRPr="0059532F">
        <w:rPr>
          <w:rFonts w:ascii="Arial" w:hAnsi="Arial" w:cs="Arial"/>
          <w:sz w:val="20"/>
          <w:lang w:val="ro-RO"/>
        </w:rPr>
        <w:t>ei, urm</w:t>
      </w:r>
      <w:r w:rsidR="00311D86" w:rsidRPr="0059532F">
        <w:rPr>
          <w:rFonts w:ascii="Arial" w:hAnsi="Arial" w:cs="Arial"/>
          <w:sz w:val="20"/>
          <w:lang w:val="ro-RO"/>
        </w:rPr>
        <w:t>â</w:t>
      </w:r>
      <w:r w:rsidRPr="0059532F">
        <w:rPr>
          <w:rFonts w:ascii="Arial" w:hAnsi="Arial" w:cs="Arial"/>
          <w:sz w:val="20"/>
          <w:lang w:val="ro-RO"/>
        </w:rPr>
        <w:t>nd pa</w:t>
      </w:r>
      <w:r w:rsidR="00311D86" w:rsidRPr="0059532F">
        <w:rPr>
          <w:rFonts w:ascii="Arial" w:hAnsi="Arial" w:cs="Arial"/>
          <w:sz w:val="20"/>
          <w:lang w:val="ro-RO"/>
        </w:rPr>
        <w:t>ş</w:t>
      </w:r>
      <w:r w:rsidRPr="0059532F">
        <w:rPr>
          <w:rFonts w:ascii="Arial" w:hAnsi="Arial" w:cs="Arial"/>
          <w:sz w:val="20"/>
          <w:lang w:val="ro-RO"/>
        </w:rPr>
        <w:t>ii urm</w:t>
      </w:r>
      <w:r w:rsidR="00311D86" w:rsidRPr="0059532F">
        <w:rPr>
          <w:rFonts w:ascii="Arial" w:hAnsi="Arial" w:cs="Arial"/>
          <w:sz w:val="20"/>
          <w:lang w:val="ro-RO"/>
        </w:rPr>
        <w:t>ă</w:t>
      </w:r>
      <w:r w:rsidRPr="0059532F">
        <w:rPr>
          <w:rFonts w:ascii="Arial" w:hAnsi="Arial" w:cs="Arial"/>
          <w:sz w:val="20"/>
          <w:lang w:val="ro-RO"/>
        </w:rPr>
        <w:t xml:space="preserve">tori dar </w:t>
      </w:r>
      <w:r w:rsidR="004A15E9" w:rsidRPr="0059532F">
        <w:rPr>
          <w:rFonts w:ascii="Arial" w:hAnsi="Arial" w:cs="Arial"/>
          <w:sz w:val="20"/>
          <w:lang w:val="ro-RO"/>
        </w:rPr>
        <w:t>fără</w:t>
      </w:r>
      <w:r w:rsidRPr="0059532F">
        <w:rPr>
          <w:rFonts w:ascii="Arial" w:hAnsi="Arial" w:cs="Arial"/>
          <w:sz w:val="20"/>
          <w:lang w:val="ro-RO"/>
        </w:rPr>
        <w:t xml:space="preserve"> a se limita la:</w:t>
      </w:r>
    </w:p>
    <w:p w14:paraId="58AB144C" w14:textId="77777777" w:rsidR="003A2E2A" w:rsidRPr="0059532F" w:rsidRDefault="003A2E2A" w:rsidP="00D27514">
      <w:pPr>
        <w:pStyle w:val="Para0-2"/>
        <w:ind w:left="990" w:firstLine="0"/>
        <w:rPr>
          <w:rFonts w:ascii="Arial" w:hAnsi="Arial" w:cs="Arial"/>
          <w:sz w:val="20"/>
          <w:lang w:val="ro-RO"/>
        </w:rPr>
      </w:pPr>
    </w:p>
    <w:p w14:paraId="36369E39" w14:textId="77777777" w:rsidR="003A2E2A" w:rsidRPr="0059532F" w:rsidRDefault="003A2E2A" w:rsidP="00085DCA">
      <w:pPr>
        <w:pStyle w:val="Para0-2"/>
        <w:numPr>
          <w:ilvl w:val="1"/>
          <w:numId w:val="25"/>
        </w:numPr>
        <w:tabs>
          <w:tab w:val="clear" w:pos="2498"/>
          <w:tab w:val="num" w:pos="2268"/>
        </w:tabs>
        <w:ind w:left="2268" w:hanging="425"/>
        <w:rPr>
          <w:rFonts w:ascii="Arial" w:hAnsi="Arial" w:cs="Arial"/>
          <w:sz w:val="20"/>
          <w:lang w:val="ro-RO"/>
        </w:rPr>
      </w:pPr>
      <w:r w:rsidRPr="0059532F">
        <w:rPr>
          <w:rFonts w:ascii="Arial" w:hAnsi="Arial" w:cs="Arial"/>
          <w:sz w:val="20"/>
          <w:lang w:val="ro-RO"/>
        </w:rPr>
        <w:t xml:space="preserve">Schimbul </w:t>
      </w:r>
      <w:r w:rsidR="00311D86" w:rsidRPr="0059532F">
        <w:rPr>
          <w:rFonts w:ascii="Arial" w:hAnsi="Arial" w:cs="Arial"/>
          <w:sz w:val="20"/>
          <w:lang w:val="ro-RO"/>
        </w:rPr>
        <w:t>î</w:t>
      </w:r>
      <w:r w:rsidRPr="0059532F">
        <w:rPr>
          <w:rFonts w:ascii="Arial" w:hAnsi="Arial" w:cs="Arial"/>
          <w:sz w:val="20"/>
          <w:lang w:val="ro-RO"/>
        </w:rPr>
        <w:t>n format electronic al datelor de trafic detaliate: date s</w:t>
      </w:r>
      <w:r w:rsidR="00311D86" w:rsidRPr="0059532F">
        <w:rPr>
          <w:rFonts w:ascii="Arial" w:hAnsi="Arial" w:cs="Arial"/>
          <w:sz w:val="20"/>
          <w:lang w:val="ro-RO"/>
        </w:rPr>
        <w:t>ă</w:t>
      </w:r>
      <w:r w:rsidRPr="0059532F">
        <w:rPr>
          <w:rFonts w:ascii="Arial" w:hAnsi="Arial" w:cs="Arial"/>
          <w:sz w:val="20"/>
          <w:lang w:val="ro-RO"/>
        </w:rPr>
        <w:t>pt</w:t>
      </w:r>
      <w:r w:rsidR="00311D86" w:rsidRPr="0059532F">
        <w:rPr>
          <w:rFonts w:ascii="Arial" w:hAnsi="Arial" w:cs="Arial"/>
          <w:sz w:val="20"/>
          <w:lang w:val="ro-RO"/>
        </w:rPr>
        <w:t>ă</w:t>
      </w:r>
      <w:r w:rsidRPr="0059532F">
        <w:rPr>
          <w:rFonts w:ascii="Arial" w:hAnsi="Arial" w:cs="Arial"/>
          <w:sz w:val="20"/>
          <w:lang w:val="ro-RO"/>
        </w:rPr>
        <w:t>m</w:t>
      </w:r>
      <w:r w:rsidR="00311D86" w:rsidRPr="0059532F">
        <w:rPr>
          <w:rFonts w:ascii="Arial" w:hAnsi="Arial" w:cs="Arial"/>
          <w:sz w:val="20"/>
          <w:lang w:val="ro-RO"/>
        </w:rPr>
        <w:t>â</w:t>
      </w:r>
      <w:r w:rsidRPr="0059532F">
        <w:rPr>
          <w:rFonts w:ascii="Arial" w:hAnsi="Arial" w:cs="Arial"/>
          <w:sz w:val="20"/>
          <w:lang w:val="ro-RO"/>
        </w:rPr>
        <w:t xml:space="preserve">nale, zilnice </w:t>
      </w:r>
      <w:r w:rsidR="00311D86" w:rsidRPr="0059532F">
        <w:rPr>
          <w:rFonts w:ascii="Arial" w:hAnsi="Arial" w:cs="Arial"/>
          <w:sz w:val="20"/>
          <w:lang w:val="ro-RO"/>
        </w:rPr>
        <w:t>ş</w:t>
      </w:r>
      <w:r w:rsidRPr="0059532F">
        <w:rPr>
          <w:rFonts w:ascii="Arial" w:hAnsi="Arial" w:cs="Arial"/>
          <w:sz w:val="20"/>
          <w:lang w:val="ro-RO"/>
        </w:rPr>
        <w:t>i pe or</w:t>
      </w:r>
      <w:r w:rsidR="00311D86" w:rsidRPr="0059532F">
        <w:rPr>
          <w:rFonts w:ascii="Arial" w:hAnsi="Arial" w:cs="Arial"/>
          <w:sz w:val="20"/>
          <w:lang w:val="ro-RO"/>
        </w:rPr>
        <w:t>ă</w:t>
      </w:r>
      <w:r w:rsidRPr="0059532F">
        <w:rPr>
          <w:rFonts w:ascii="Arial" w:hAnsi="Arial" w:cs="Arial"/>
          <w:sz w:val="20"/>
          <w:lang w:val="ro-RO"/>
        </w:rPr>
        <w:t>. Informa</w:t>
      </w:r>
      <w:r w:rsidR="00311D86" w:rsidRPr="0059532F">
        <w:rPr>
          <w:rFonts w:ascii="Arial" w:hAnsi="Arial" w:cs="Arial"/>
          <w:sz w:val="20"/>
          <w:lang w:val="ro-RO"/>
        </w:rPr>
        <w:t>ţ</w:t>
      </w:r>
      <w:r w:rsidRPr="0059532F">
        <w:rPr>
          <w:rFonts w:ascii="Arial" w:hAnsi="Arial" w:cs="Arial"/>
          <w:sz w:val="20"/>
          <w:lang w:val="ro-RO"/>
        </w:rPr>
        <w:t>ia transmis</w:t>
      </w:r>
      <w:r w:rsidR="00311D86" w:rsidRPr="0059532F">
        <w:rPr>
          <w:rFonts w:ascii="Arial" w:hAnsi="Arial" w:cs="Arial"/>
          <w:sz w:val="20"/>
          <w:lang w:val="ro-RO"/>
        </w:rPr>
        <w:t>ă</w:t>
      </w:r>
      <w:r w:rsidRPr="0059532F">
        <w:rPr>
          <w:rFonts w:ascii="Arial" w:hAnsi="Arial" w:cs="Arial"/>
          <w:sz w:val="20"/>
          <w:lang w:val="ro-RO"/>
        </w:rPr>
        <w:t xml:space="preserve"> va include dar nu se va limita la: num</w:t>
      </w:r>
      <w:r w:rsidR="00311D86" w:rsidRPr="0059532F">
        <w:rPr>
          <w:rFonts w:ascii="Arial" w:hAnsi="Arial" w:cs="Arial"/>
          <w:sz w:val="20"/>
          <w:lang w:val="ro-RO"/>
        </w:rPr>
        <w:t>ă</w:t>
      </w:r>
      <w:r w:rsidRPr="0059532F">
        <w:rPr>
          <w:rFonts w:ascii="Arial" w:hAnsi="Arial" w:cs="Arial"/>
          <w:sz w:val="20"/>
          <w:lang w:val="ro-RO"/>
        </w:rPr>
        <w:t xml:space="preserve">rul de minute de intrare </w:t>
      </w:r>
      <w:r w:rsidR="00311D86" w:rsidRPr="0059532F">
        <w:rPr>
          <w:rFonts w:ascii="Arial" w:hAnsi="Arial" w:cs="Arial"/>
          <w:sz w:val="20"/>
          <w:lang w:val="ro-RO"/>
        </w:rPr>
        <w:t>ş</w:t>
      </w:r>
      <w:r w:rsidRPr="0059532F">
        <w:rPr>
          <w:rFonts w:ascii="Arial" w:hAnsi="Arial" w:cs="Arial"/>
          <w:sz w:val="20"/>
          <w:lang w:val="ro-RO"/>
        </w:rPr>
        <w:t>i/sau ie</w:t>
      </w:r>
      <w:r w:rsidR="00311D86" w:rsidRPr="0059532F">
        <w:rPr>
          <w:rFonts w:ascii="Arial" w:hAnsi="Arial" w:cs="Arial"/>
          <w:sz w:val="20"/>
          <w:lang w:val="ro-RO"/>
        </w:rPr>
        <w:t>ş</w:t>
      </w:r>
      <w:r w:rsidRPr="0059532F">
        <w:rPr>
          <w:rFonts w:ascii="Arial" w:hAnsi="Arial" w:cs="Arial"/>
          <w:sz w:val="20"/>
          <w:lang w:val="ro-RO"/>
        </w:rPr>
        <w:t>ire, num</w:t>
      </w:r>
      <w:r w:rsidR="00311D86" w:rsidRPr="0059532F">
        <w:rPr>
          <w:rFonts w:ascii="Arial" w:hAnsi="Arial" w:cs="Arial"/>
          <w:sz w:val="20"/>
          <w:lang w:val="ro-RO"/>
        </w:rPr>
        <w:t>ă</w:t>
      </w:r>
      <w:r w:rsidRPr="0059532F">
        <w:rPr>
          <w:rFonts w:ascii="Arial" w:hAnsi="Arial" w:cs="Arial"/>
          <w:sz w:val="20"/>
          <w:lang w:val="ro-RO"/>
        </w:rPr>
        <w:t>rul de apeluri total sau aferente fiec</w:t>
      </w:r>
      <w:r w:rsidR="00311D86" w:rsidRPr="0059532F">
        <w:rPr>
          <w:rFonts w:ascii="Arial" w:hAnsi="Arial" w:cs="Arial"/>
          <w:sz w:val="20"/>
          <w:lang w:val="ro-RO"/>
        </w:rPr>
        <w:t>ă</w:t>
      </w:r>
      <w:r w:rsidRPr="0059532F">
        <w:rPr>
          <w:rFonts w:ascii="Arial" w:hAnsi="Arial" w:cs="Arial"/>
          <w:sz w:val="20"/>
          <w:lang w:val="ro-RO"/>
        </w:rPr>
        <w:t>rui Punct de Interconectare.</w:t>
      </w:r>
    </w:p>
    <w:p w14:paraId="6860B8C9" w14:textId="77777777" w:rsidR="003A2E2A" w:rsidRPr="0059532F" w:rsidRDefault="003A2E2A" w:rsidP="00751E19">
      <w:pPr>
        <w:pStyle w:val="Para0-2"/>
        <w:tabs>
          <w:tab w:val="num" w:pos="2268"/>
        </w:tabs>
        <w:ind w:left="2268" w:hanging="425"/>
        <w:rPr>
          <w:rFonts w:ascii="Arial" w:hAnsi="Arial" w:cs="Arial"/>
          <w:sz w:val="20"/>
          <w:lang w:val="ro-RO"/>
        </w:rPr>
      </w:pPr>
    </w:p>
    <w:p w14:paraId="619DED2E" w14:textId="77777777" w:rsidR="003A2E2A" w:rsidRPr="0059532F" w:rsidRDefault="003A2E2A" w:rsidP="00085DCA">
      <w:pPr>
        <w:pStyle w:val="BodyTextIndent"/>
        <w:numPr>
          <w:ilvl w:val="1"/>
          <w:numId w:val="25"/>
        </w:numPr>
        <w:tabs>
          <w:tab w:val="clear" w:pos="2498"/>
          <w:tab w:val="num" w:pos="2268"/>
        </w:tabs>
        <w:ind w:left="2268" w:hanging="425"/>
        <w:rPr>
          <w:rFonts w:cs="Arial"/>
          <w:sz w:val="20"/>
          <w:lang w:val="ro-RO"/>
        </w:rPr>
      </w:pPr>
      <w:r w:rsidRPr="0059532F">
        <w:rPr>
          <w:rFonts w:cs="Arial"/>
          <w:sz w:val="20"/>
          <w:lang w:val="ro-RO"/>
        </w:rPr>
        <w:t>Schimbul de informa</w:t>
      </w:r>
      <w:r w:rsidR="00311D86" w:rsidRPr="0059532F">
        <w:rPr>
          <w:rFonts w:cs="Arial"/>
          <w:sz w:val="20"/>
          <w:lang w:val="ro-RO"/>
        </w:rPr>
        <w:t>ţ</w:t>
      </w:r>
      <w:r w:rsidRPr="0059532F">
        <w:rPr>
          <w:rFonts w:cs="Arial"/>
          <w:sz w:val="20"/>
          <w:lang w:val="ro-RO"/>
        </w:rPr>
        <w:t xml:space="preserve">ii la nivel de apel, </w:t>
      </w:r>
      <w:r w:rsidR="00311D86" w:rsidRPr="0059532F">
        <w:rPr>
          <w:rFonts w:cs="Arial"/>
          <w:sz w:val="20"/>
          <w:lang w:val="ro-RO"/>
        </w:rPr>
        <w:t>î</w:t>
      </w:r>
      <w:r w:rsidRPr="0059532F">
        <w:rPr>
          <w:rFonts w:cs="Arial"/>
          <w:sz w:val="20"/>
          <w:lang w:val="ro-RO"/>
        </w:rPr>
        <w:t>n vederea compar</w:t>
      </w:r>
      <w:r w:rsidR="00311D86" w:rsidRPr="0059532F">
        <w:rPr>
          <w:rFonts w:cs="Arial"/>
          <w:sz w:val="20"/>
          <w:lang w:val="ro-RO"/>
        </w:rPr>
        <w:t>ă</w:t>
      </w:r>
      <w:r w:rsidRPr="0059532F">
        <w:rPr>
          <w:rFonts w:cs="Arial"/>
          <w:sz w:val="20"/>
          <w:lang w:val="ro-RO"/>
        </w:rPr>
        <w:t>rii, dintr-o perioad</w:t>
      </w:r>
      <w:r w:rsidR="00311D86" w:rsidRPr="0059532F">
        <w:rPr>
          <w:rFonts w:cs="Arial"/>
          <w:sz w:val="20"/>
          <w:lang w:val="ro-RO"/>
        </w:rPr>
        <w:t>ă</w:t>
      </w:r>
      <w:r w:rsidRPr="0059532F">
        <w:rPr>
          <w:rFonts w:cs="Arial"/>
          <w:sz w:val="20"/>
          <w:lang w:val="ro-RO"/>
        </w:rPr>
        <w:t xml:space="preserve"> de timp din cursul lunii facturate.</w:t>
      </w:r>
    </w:p>
    <w:p w14:paraId="02A0E8B6" w14:textId="77777777" w:rsidR="003A2E2A" w:rsidRPr="0059532F" w:rsidRDefault="003A2E2A" w:rsidP="00751E19">
      <w:pPr>
        <w:pStyle w:val="BodyTextIndent"/>
        <w:tabs>
          <w:tab w:val="num" w:pos="2268"/>
        </w:tabs>
        <w:ind w:left="2268" w:hanging="425"/>
        <w:rPr>
          <w:rFonts w:cs="Arial"/>
          <w:sz w:val="20"/>
          <w:lang w:val="ro-RO"/>
        </w:rPr>
      </w:pPr>
    </w:p>
    <w:p w14:paraId="720C5047" w14:textId="77777777" w:rsidR="003A2E2A" w:rsidRPr="0059532F" w:rsidRDefault="003A2E2A" w:rsidP="00085DCA">
      <w:pPr>
        <w:pStyle w:val="BodyTextIndent"/>
        <w:numPr>
          <w:ilvl w:val="1"/>
          <w:numId w:val="25"/>
        </w:numPr>
        <w:tabs>
          <w:tab w:val="clear" w:pos="2498"/>
          <w:tab w:val="num" w:pos="2268"/>
        </w:tabs>
        <w:ind w:left="2268" w:hanging="425"/>
        <w:rPr>
          <w:rFonts w:cs="Arial"/>
          <w:sz w:val="20"/>
          <w:lang w:val="ro-RO"/>
        </w:rPr>
      </w:pPr>
      <w:r w:rsidRPr="0059532F">
        <w:rPr>
          <w:rFonts w:cs="Arial"/>
          <w:sz w:val="20"/>
          <w:lang w:val="ro-RO"/>
        </w:rPr>
        <w:t xml:space="preserve">Efectuarea unor teste de </w:t>
      </w:r>
      <w:r w:rsidR="00004106" w:rsidRPr="0059532F">
        <w:rPr>
          <w:rFonts w:cs="Arial"/>
          <w:sz w:val="20"/>
          <w:lang w:val="ro-RO"/>
        </w:rPr>
        <w:t>reţea</w:t>
      </w:r>
      <w:r w:rsidRPr="0059532F">
        <w:rPr>
          <w:rFonts w:cs="Arial"/>
          <w:sz w:val="20"/>
          <w:lang w:val="ro-RO"/>
        </w:rPr>
        <w:t xml:space="preserve">, apeluri efectuate </w:t>
      </w:r>
      <w:r w:rsidR="00916860" w:rsidRPr="0059532F">
        <w:rPr>
          <w:rFonts w:cs="Arial"/>
          <w:sz w:val="20"/>
          <w:lang w:val="ro-RO"/>
        </w:rPr>
        <w:t>î</w:t>
      </w:r>
      <w:r w:rsidRPr="0059532F">
        <w:rPr>
          <w:rFonts w:cs="Arial"/>
          <w:sz w:val="20"/>
          <w:lang w:val="ro-RO"/>
        </w:rPr>
        <w:t>n diverse puncte de interconectare, verificarea unor parametri</w:t>
      </w:r>
      <w:r w:rsidR="00FD56BB" w:rsidRPr="0059532F">
        <w:rPr>
          <w:rFonts w:cs="Arial"/>
          <w:sz w:val="20"/>
          <w:lang w:val="ro-RO"/>
        </w:rPr>
        <w:t>i</w:t>
      </w:r>
      <w:r w:rsidRPr="0059532F">
        <w:rPr>
          <w:rFonts w:cs="Arial"/>
          <w:sz w:val="20"/>
          <w:lang w:val="ro-RO"/>
        </w:rPr>
        <w:t xml:space="preserve"> lega</w:t>
      </w:r>
      <w:r w:rsidR="00916860" w:rsidRPr="0059532F">
        <w:rPr>
          <w:rFonts w:cs="Arial"/>
          <w:sz w:val="20"/>
          <w:lang w:val="ro-RO"/>
        </w:rPr>
        <w:t>ţ</w:t>
      </w:r>
      <w:r w:rsidRPr="0059532F">
        <w:rPr>
          <w:rFonts w:cs="Arial"/>
          <w:sz w:val="20"/>
          <w:lang w:val="ro-RO"/>
        </w:rPr>
        <w:t xml:space="preserve">i de tarifare </w:t>
      </w:r>
      <w:r w:rsidR="00916860" w:rsidRPr="0059532F">
        <w:rPr>
          <w:rFonts w:cs="Arial"/>
          <w:sz w:val="20"/>
          <w:lang w:val="ro-RO"/>
        </w:rPr>
        <w:t>ş</w:t>
      </w:r>
      <w:r w:rsidRPr="0059532F">
        <w:rPr>
          <w:rFonts w:cs="Arial"/>
          <w:sz w:val="20"/>
          <w:lang w:val="ro-RO"/>
        </w:rPr>
        <w:t xml:space="preserve">i durata apelurilor. </w:t>
      </w:r>
      <w:r w:rsidR="00916860" w:rsidRPr="0059532F">
        <w:rPr>
          <w:rFonts w:cs="Arial"/>
          <w:sz w:val="20"/>
          <w:lang w:val="ro-RO"/>
        </w:rPr>
        <w:t>Î</w:t>
      </w:r>
      <w:r w:rsidRPr="0059532F">
        <w:rPr>
          <w:rFonts w:cs="Arial"/>
          <w:sz w:val="20"/>
          <w:lang w:val="ro-RO"/>
        </w:rPr>
        <w:t>nregistr</w:t>
      </w:r>
      <w:r w:rsidR="00916860" w:rsidRPr="0059532F">
        <w:rPr>
          <w:rFonts w:cs="Arial"/>
          <w:sz w:val="20"/>
          <w:lang w:val="ro-RO"/>
        </w:rPr>
        <w:t>ă</w:t>
      </w:r>
      <w:r w:rsidRPr="0059532F">
        <w:rPr>
          <w:rFonts w:cs="Arial"/>
          <w:sz w:val="20"/>
          <w:lang w:val="ro-RO"/>
        </w:rPr>
        <w:t xml:space="preserve">rile apelurilor de test se vor schimba </w:t>
      </w:r>
      <w:r w:rsidR="00916860" w:rsidRPr="0059532F">
        <w:rPr>
          <w:rFonts w:cs="Arial"/>
          <w:sz w:val="20"/>
          <w:lang w:val="ro-RO"/>
        </w:rPr>
        <w:t>î</w:t>
      </w:r>
      <w:r w:rsidRPr="0059532F">
        <w:rPr>
          <w:rFonts w:cs="Arial"/>
          <w:sz w:val="20"/>
          <w:lang w:val="ro-RO"/>
        </w:rPr>
        <w:t>ntre p</w:t>
      </w:r>
      <w:r w:rsidR="00916860" w:rsidRPr="0059532F">
        <w:rPr>
          <w:rFonts w:cs="Arial"/>
          <w:sz w:val="20"/>
          <w:lang w:val="ro-RO"/>
        </w:rPr>
        <w:t>ă</w:t>
      </w:r>
      <w:r w:rsidRPr="0059532F">
        <w:rPr>
          <w:rFonts w:cs="Arial"/>
          <w:sz w:val="20"/>
          <w:lang w:val="ro-RO"/>
        </w:rPr>
        <w:t>r</w:t>
      </w:r>
      <w:r w:rsidR="00916860" w:rsidRPr="0059532F">
        <w:rPr>
          <w:rFonts w:cs="Arial"/>
          <w:sz w:val="20"/>
          <w:lang w:val="ro-RO"/>
        </w:rPr>
        <w:t>ţ</w:t>
      </w:r>
      <w:r w:rsidRPr="0059532F">
        <w:rPr>
          <w:rFonts w:cs="Arial"/>
          <w:sz w:val="20"/>
          <w:lang w:val="ro-RO"/>
        </w:rPr>
        <w:t>i pentru verificarea rezultatelor.</w:t>
      </w:r>
    </w:p>
    <w:p w14:paraId="5D709C8B" w14:textId="77777777" w:rsidR="00B22896" w:rsidRPr="0059532F" w:rsidRDefault="00B22896" w:rsidP="00D27514">
      <w:pPr>
        <w:pStyle w:val="BodyTextIndent"/>
        <w:ind w:left="0"/>
        <w:rPr>
          <w:rFonts w:cs="Arial"/>
          <w:sz w:val="20"/>
          <w:lang w:val="ro-RO"/>
        </w:rPr>
      </w:pPr>
    </w:p>
    <w:p w14:paraId="44326EDE" w14:textId="77777777" w:rsidR="003A2E2A" w:rsidRPr="0059532F" w:rsidRDefault="003A2E2A" w:rsidP="00FA1EF3">
      <w:pPr>
        <w:pStyle w:val="BodyTextIndent"/>
        <w:ind w:left="1418"/>
        <w:rPr>
          <w:rFonts w:cs="Arial"/>
          <w:sz w:val="20"/>
          <w:lang w:val="ro-RO"/>
        </w:rPr>
      </w:pPr>
      <w:r w:rsidRPr="0059532F">
        <w:rPr>
          <w:rFonts w:cs="Arial"/>
          <w:sz w:val="20"/>
          <w:lang w:val="ro-RO"/>
        </w:rPr>
        <w:t>Persoanele de contact</w:t>
      </w:r>
      <w:r w:rsidR="00B22896" w:rsidRPr="0059532F">
        <w:rPr>
          <w:rFonts w:cs="Arial"/>
          <w:sz w:val="20"/>
          <w:lang w:val="ro-RO"/>
        </w:rPr>
        <w:t xml:space="preserve"> responsabile cu solutionarea disputei in aceasta etapa </w:t>
      </w:r>
      <w:r w:rsidRPr="0059532F">
        <w:rPr>
          <w:rFonts w:cs="Arial"/>
          <w:sz w:val="20"/>
          <w:lang w:val="ro-RO"/>
        </w:rPr>
        <w:t>sunt men</w:t>
      </w:r>
      <w:r w:rsidR="00916860" w:rsidRPr="0059532F">
        <w:rPr>
          <w:rFonts w:cs="Arial"/>
          <w:sz w:val="20"/>
          <w:lang w:val="ro-RO"/>
        </w:rPr>
        <w:t>ţ</w:t>
      </w:r>
      <w:r w:rsidRPr="0059532F">
        <w:rPr>
          <w:rFonts w:cs="Arial"/>
          <w:sz w:val="20"/>
          <w:lang w:val="ro-RO"/>
        </w:rPr>
        <w:t xml:space="preserve">ionate </w:t>
      </w:r>
      <w:r w:rsidR="00916860" w:rsidRPr="0059532F">
        <w:rPr>
          <w:rFonts w:cs="Arial"/>
          <w:sz w:val="20"/>
          <w:lang w:val="ro-RO"/>
        </w:rPr>
        <w:t>î</w:t>
      </w:r>
      <w:r w:rsidRPr="0059532F">
        <w:rPr>
          <w:rFonts w:cs="Arial"/>
          <w:sz w:val="20"/>
          <w:lang w:val="ro-RO"/>
        </w:rPr>
        <w:t>n Anexa 6</w:t>
      </w:r>
      <w:r w:rsidR="002D5E73" w:rsidRPr="0059532F">
        <w:rPr>
          <w:rFonts w:cs="Arial"/>
          <w:sz w:val="20"/>
          <w:lang w:val="ro-RO"/>
        </w:rPr>
        <w:t xml:space="preserve"> la Acord</w:t>
      </w:r>
      <w:r w:rsidR="00FA1EF3" w:rsidRPr="0059532F">
        <w:rPr>
          <w:rFonts w:cs="Arial"/>
          <w:sz w:val="20"/>
          <w:lang w:val="ro-RO"/>
        </w:rPr>
        <w:t>.</w:t>
      </w:r>
    </w:p>
    <w:p w14:paraId="5DD4037A" w14:textId="77777777" w:rsidR="003A2E2A" w:rsidRPr="0059532F" w:rsidRDefault="003A2E2A" w:rsidP="00D27514">
      <w:pPr>
        <w:pStyle w:val="BodyTextIndent"/>
        <w:ind w:left="0"/>
        <w:rPr>
          <w:rFonts w:cs="Arial"/>
          <w:sz w:val="20"/>
          <w:lang w:val="ro-RO"/>
        </w:rPr>
      </w:pPr>
    </w:p>
    <w:p w14:paraId="29964E71" w14:textId="77777777" w:rsidR="003A2E2A" w:rsidRPr="0059532F" w:rsidRDefault="003A2E2A" w:rsidP="00D27514">
      <w:pPr>
        <w:pStyle w:val="Para0-2"/>
        <w:numPr>
          <w:ilvl w:val="0"/>
          <w:numId w:val="25"/>
        </w:numPr>
        <w:rPr>
          <w:rFonts w:ascii="Arial" w:hAnsi="Arial" w:cs="Arial"/>
          <w:sz w:val="20"/>
          <w:lang w:val="ro-RO"/>
        </w:rPr>
      </w:pPr>
      <w:r w:rsidRPr="0059532F">
        <w:rPr>
          <w:rFonts w:ascii="Arial" w:hAnsi="Arial" w:cs="Arial"/>
          <w:b/>
          <w:sz w:val="20"/>
          <w:lang w:val="ro-RO"/>
        </w:rPr>
        <w:t>A doua etap</w:t>
      </w:r>
      <w:r w:rsidR="00916860" w:rsidRPr="0059532F">
        <w:rPr>
          <w:rFonts w:ascii="Arial" w:hAnsi="Arial" w:cs="Arial"/>
          <w:b/>
          <w:sz w:val="20"/>
          <w:lang w:val="ro-RO"/>
        </w:rPr>
        <w:t>ă</w:t>
      </w:r>
      <w:r w:rsidRPr="0059532F">
        <w:rPr>
          <w:rFonts w:ascii="Arial" w:hAnsi="Arial" w:cs="Arial"/>
          <w:sz w:val="20"/>
          <w:lang w:val="ro-RO"/>
        </w:rPr>
        <w:t xml:space="preserve">: </w:t>
      </w:r>
      <w:r w:rsidR="00916860" w:rsidRPr="0059532F">
        <w:rPr>
          <w:rFonts w:ascii="Arial" w:hAnsi="Arial" w:cs="Arial"/>
          <w:sz w:val="20"/>
          <w:lang w:val="ro-RO"/>
        </w:rPr>
        <w:t>Î</w:t>
      </w:r>
      <w:r w:rsidRPr="0059532F">
        <w:rPr>
          <w:rFonts w:ascii="Arial" w:hAnsi="Arial" w:cs="Arial"/>
          <w:sz w:val="20"/>
          <w:lang w:val="ro-RO"/>
        </w:rPr>
        <w:t xml:space="preserve">n termen de maximum 5 zile de la data </w:t>
      </w:r>
      <w:r w:rsidR="00916860" w:rsidRPr="0059532F">
        <w:rPr>
          <w:rFonts w:ascii="Arial" w:hAnsi="Arial" w:cs="Arial"/>
          <w:sz w:val="20"/>
          <w:lang w:val="ro-RO"/>
        </w:rPr>
        <w:t>î</w:t>
      </w:r>
      <w:r w:rsidRPr="0059532F">
        <w:rPr>
          <w:rFonts w:ascii="Arial" w:hAnsi="Arial" w:cs="Arial"/>
          <w:sz w:val="20"/>
          <w:lang w:val="ro-RO"/>
        </w:rPr>
        <w:t>n care prima etap</w:t>
      </w:r>
      <w:r w:rsidR="00916860" w:rsidRPr="0059532F">
        <w:rPr>
          <w:rFonts w:ascii="Arial" w:hAnsi="Arial" w:cs="Arial"/>
          <w:sz w:val="20"/>
          <w:lang w:val="ro-RO"/>
        </w:rPr>
        <w:t>ă</w:t>
      </w:r>
      <w:r w:rsidRPr="0059532F">
        <w:rPr>
          <w:rFonts w:ascii="Arial" w:hAnsi="Arial" w:cs="Arial"/>
          <w:sz w:val="20"/>
          <w:lang w:val="ro-RO"/>
        </w:rPr>
        <w:t xml:space="preserve"> a fost finalizat</w:t>
      </w:r>
      <w:r w:rsidR="00916860" w:rsidRPr="0059532F">
        <w:rPr>
          <w:rFonts w:ascii="Arial" w:hAnsi="Arial" w:cs="Arial"/>
          <w:sz w:val="20"/>
          <w:lang w:val="ro-RO"/>
        </w:rPr>
        <w:t>ă</w:t>
      </w:r>
      <w:r w:rsidRPr="0059532F">
        <w:rPr>
          <w:rFonts w:ascii="Arial" w:hAnsi="Arial" w:cs="Arial"/>
          <w:sz w:val="20"/>
          <w:lang w:val="ro-RO"/>
        </w:rPr>
        <w:t>, reprezentan</w:t>
      </w:r>
      <w:r w:rsidR="00916860" w:rsidRPr="0059532F">
        <w:rPr>
          <w:rFonts w:ascii="Arial" w:hAnsi="Arial" w:cs="Arial"/>
          <w:sz w:val="20"/>
          <w:lang w:val="ro-RO"/>
        </w:rPr>
        <w:t>ţ</w:t>
      </w:r>
      <w:r w:rsidRPr="0059532F">
        <w:rPr>
          <w:rFonts w:ascii="Arial" w:hAnsi="Arial" w:cs="Arial"/>
          <w:sz w:val="20"/>
          <w:lang w:val="ro-RO"/>
        </w:rPr>
        <w:t xml:space="preserve">ii ambelor </w:t>
      </w:r>
      <w:r w:rsidR="00004106" w:rsidRPr="0059532F">
        <w:rPr>
          <w:rFonts w:ascii="Arial" w:hAnsi="Arial" w:cs="Arial"/>
          <w:sz w:val="20"/>
          <w:lang w:val="ro-RO"/>
        </w:rPr>
        <w:t>Părţi</w:t>
      </w:r>
      <w:r w:rsidRPr="0059532F">
        <w:rPr>
          <w:rFonts w:ascii="Arial" w:hAnsi="Arial" w:cs="Arial"/>
          <w:sz w:val="20"/>
          <w:lang w:val="ro-RO"/>
        </w:rPr>
        <w:t xml:space="preserve"> se vor </w:t>
      </w:r>
      <w:r w:rsidR="00916860" w:rsidRPr="0059532F">
        <w:rPr>
          <w:rFonts w:ascii="Arial" w:hAnsi="Arial" w:cs="Arial"/>
          <w:sz w:val="20"/>
          <w:lang w:val="ro-RO"/>
        </w:rPr>
        <w:t>î</w:t>
      </w:r>
      <w:r w:rsidRPr="0059532F">
        <w:rPr>
          <w:rFonts w:ascii="Arial" w:hAnsi="Arial" w:cs="Arial"/>
          <w:sz w:val="20"/>
          <w:lang w:val="ro-RO"/>
        </w:rPr>
        <w:t>nt</w:t>
      </w:r>
      <w:r w:rsidR="00916860" w:rsidRPr="0059532F">
        <w:rPr>
          <w:rFonts w:ascii="Arial" w:hAnsi="Arial" w:cs="Arial"/>
          <w:sz w:val="20"/>
          <w:lang w:val="ro-RO"/>
        </w:rPr>
        <w:t>â</w:t>
      </w:r>
      <w:r w:rsidRPr="0059532F">
        <w:rPr>
          <w:rFonts w:ascii="Arial" w:hAnsi="Arial" w:cs="Arial"/>
          <w:sz w:val="20"/>
          <w:lang w:val="ro-RO"/>
        </w:rPr>
        <w:t>lni pentru a analiz</w:t>
      </w:r>
      <w:r w:rsidR="00B22896" w:rsidRPr="0059532F">
        <w:rPr>
          <w:rFonts w:ascii="Arial" w:hAnsi="Arial" w:cs="Arial"/>
          <w:sz w:val="20"/>
          <w:lang w:val="ro-RO"/>
        </w:rPr>
        <w:t>a</w:t>
      </w:r>
      <w:r w:rsidRPr="0059532F">
        <w:rPr>
          <w:rFonts w:ascii="Arial" w:hAnsi="Arial" w:cs="Arial"/>
          <w:sz w:val="20"/>
          <w:lang w:val="ro-RO"/>
        </w:rPr>
        <w:t xml:space="preserve"> rezultatele ob</w:t>
      </w:r>
      <w:r w:rsidR="00916860" w:rsidRPr="0059532F">
        <w:rPr>
          <w:rFonts w:ascii="Arial" w:hAnsi="Arial" w:cs="Arial"/>
          <w:sz w:val="20"/>
          <w:lang w:val="ro-RO"/>
        </w:rPr>
        <w:t>ţ</w:t>
      </w:r>
      <w:r w:rsidRPr="0059532F">
        <w:rPr>
          <w:rFonts w:ascii="Arial" w:hAnsi="Arial" w:cs="Arial"/>
          <w:sz w:val="20"/>
          <w:lang w:val="ro-RO"/>
        </w:rPr>
        <w:t>inute.</w:t>
      </w:r>
      <w:r w:rsidR="00916860" w:rsidRPr="0059532F">
        <w:rPr>
          <w:rFonts w:ascii="Arial" w:hAnsi="Arial" w:cs="Arial"/>
          <w:sz w:val="20"/>
          <w:lang w:val="ro-RO"/>
        </w:rPr>
        <w:t xml:space="preserve"> </w:t>
      </w:r>
      <w:r w:rsidRPr="0059532F">
        <w:rPr>
          <w:rFonts w:ascii="Arial" w:hAnsi="Arial" w:cs="Arial"/>
          <w:sz w:val="20"/>
          <w:lang w:val="ro-RO"/>
        </w:rPr>
        <w:t>Dac</w:t>
      </w:r>
      <w:r w:rsidR="00916860" w:rsidRPr="0059532F">
        <w:rPr>
          <w:rFonts w:ascii="Arial" w:hAnsi="Arial" w:cs="Arial"/>
          <w:sz w:val="20"/>
          <w:lang w:val="ro-RO"/>
        </w:rPr>
        <w:t>ă</w:t>
      </w:r>
      <w:r w:rsidRPr="0059532F">
        <w:rPr>
          <w:rFonts w:ascii="Arial" w:hAnsi="Arial" w:cs="Arial"/>
          <w:sz w:val="20"/>
          <w:lang w:val="ro-RO"/>
        </w:rPr>
        <w:t xml:space="preserve"> nu se ajunge la un acord asupra rezolv</w:t>
      </w:r>
      <w:r w:rsidR="00916860" w:rsidRPr="0059532F">
        <w:rPr>
          <w:rFonts w:ascii="Arial" w:hAnsi="Arial" w:cs="Arial"/>
          <w:sz w:val="20"/>
          <w:lang w:val="ro-RO"/>
        </w:rPr>
        <w:t>ă</w:t>
      </w:r>
      <w:r w:rsidRPr="0059532F">
        <w:rPr>
          <w:rFonts w:ascii="Arial" w:hAnsi="Arial" w:cs="Arial"/>
          <w:sz w:val="20"/>
          <w:lang w:val="ro-RO"/>
        </w:rPr>
        <w:t xml:space="preserve">rii disputei </w:t>
      </w:r>
      <w:r w:rsidR="00916860" w:rsidRPr="0059532F">
        <w:rPr>
          <w:rFonts w:ascii="Arial" w:hAnsi="Arial" w:cs="Arial"/>
          <w:sz w:val="20"/>
          <w:lang w:val="ro-RO"/>
        </w:rPr>
        <w:t>î</w:t>
      </w:r>
      <w:r w:rsidRPr="0059532F">
        <w:rPr>
          <w:rFonts w:ascii="Arial" w:hAnsi="Arial" w:cs="Arial"/>
          <w:sz w:val="20"/>
          <w:lang w:val="ro-RO"/>
        </w:rPr>
        <w:t>n termen de 10 zile dup</w:t>
      </w:r>
      <w:r w:rsidR="00916860" w:rsidRPr="0059532F">
        <w:rPr>
          <w:rFonts w:ascii="Arial" w:hAnsi="Arial" w:cs="Arial"/>
          <w:sz w:val="20"/>
          <w:lang w:val="ro-RO"/>
        </w:rPr>
        <w:t>ă</w:t>
      </w:r>
      <w:r w:rsidRPr="0059532F">
        <w:rPr>
          <w:rFonts w:ascii="Arial" w:hAnsi="Arial" w:cs="Arial"/>
          <w:sz w:val="20"/>
          <w:lang w:val="ro-RO"/>
        </w:rPr>
        <w:t xml:space="preserve"> </w:t>
      </w:r>
      <w:r w:rsidR="00916860" w:rsidRPr="0059532F">
        <w:rPr>
          <w:rFonts w:ascii="Arial" w:hAnsi="Arial" w:cs="Arial"/>
          <w:sz w:val="20"/>
          <w:lang w:val="ro-RO"/>
        </w:rPr>
        <w:t>î</w:t>
      </w:r>
      <w:r w:rsidRPr="0059532F">
        <w:rPr>
          <w:rFonts w:ascii="Arial" w:hAnsi="Arial" w:cs="Arial"/>
          <w:sz w:val="20"/>
          <w:lang w:val="ro-RO"/>
        </w:rPr>
        <w:t>nt</w:t>
      </w:r>
      <w:r w:rsidR="00916860" w:rsidRPr="0059532F">
        <w:rPr>
          <w:rFonts w:ascii="Arial" w:hAnsi="Arial" w:cs="Arial"/>
          <w:sz w:val="20"/>
          <w:lang w:val="ro-RO"/>
        </w:rPr>
        <w:t>â</w:t>
      </w:r>
      <w:r w:rsidRPr="0059532F">
        <w:rPr>
          <w:rFonts w:ascii="Arial" w:hAnsi="Arial" w:cs="Arial"/>
          <w:sz w:val="20"/>
          <w:lang w:val="ro-RO"/>
        </w:rPr>
        <w:t>lnire, oricare Parte se poate adresa autorit</w:t>
      </w:r>
      <w:r w:rsidR="00916860" w:rsidRPr="0059532F">
        <w:rPr>
          <w:rFonts w:ascii="Arial" w:hAnsi="Arial" w:cs="Arial"/>
          <w:sz w:val="20"/>
          <w:lang w:val="ro-RO"/>
        </w:rPr>
        <w:t>ăţ</w:t>
      </w:r>
      <w:r w:rsidRPr="0059532F">
        <w:rPr>
          <w:rFonts w:ascii="Arial" w:hAnsi="Arial" w:cs="Arial"/>
          <w:sz w:val="20"/>
          <w:lang w:val="ro-RO"/>
        </w:rPr>
        <w:t xml:space="preserve">ii competente </w:t>
      </w:r>
      <w:r w:rsidR="00CC05F0" w:rsidRPr="0059532F">
        <w:rPr>
          <w:rFonts w:ascii="Arial" w:hAnsi="Arial" w:cs="Arial"/>
          <w:sz w:val="20"/>
          <w:lang w:val="ro-RO"/>
        </w:rPr>
        <w:t>pentru soluţionarea</w:t>
      </w:r>
      <w:r w:rsidR="00B22896" w:rsidRPr="0059532F">
        <w:rPr>
          <w:rFonts w:ascii="Arial" w:hAnsi="Arial" w:cs="Arial"/>
          <w:sz w:val="20"/>
          <w:lang w:val="ro-RO"/>
        </w:rPr>
        <w:t xml:space="preserve"> </w:t>
      </w:r>
      <w:r w:rsidRPr="0059532F">
        <w:rPr>
          <w:rFonts w:ascii="Arial" w:hAnsi="Arial" w:cs="Arial"/>
          <w:sz w:val="20"/>
          <w:lang w:val="ro-RO"/>
        </w:rPr>
        <w:t xml:space="preserve"> disputei.</w:t>
      </w:r>
    </w:p>
    <w:p w14:paraId="064C06D7" w14:textId="77777777" w:rsidR="00B22896" w:rsidRPr="0059532F" w:rsidRDefault="00B22896" w:rsidP="00D27514">
      <w:pPr>
        <w:pStyle w:val="BodyTextIndent"/>
        <w:ind w:left="990"/>
        <w:rPr>
          <w:rFonts w:cs="Arial"/>
          <w:sz w:val="20"/>
          <w:lang w:val="ro-RO"/>
        </w:rPr>
      </w:pPr>
    </w:p>
    <w:p w14:paraId="2DAF2C04" w14:textId="77777777" w:rsidR="003A2E2A" w:rsidRPr="0059532F" w:rsidRDefault="003A2E2A" w:rsidP="00FA1EF3">
      <w:pPr>
        <w:pStyle w:val="Para0-2"/>
        <w:ind w:left="1418" w:firstLine="0"/>
        <w:rPr>
          <w:rFonts w:ascii="Arial" w:hAnsi="Arial" w:cs="Arial"/>
          <w:sz w:val="20"/>
          <w:lang w:val="ro-RO"/>
        </w:rPr>
      </w:pPr>
      <w:r w:rsidRPr="0059532F">
        <w:rPr>
          <w:rFonts w:ascii="Arial" w:hAnsi="Arial" w:cs="Arial"/>
          <w:sz w:val="20"/>
          <w:lang w:val="ro-RO"/>
        </w:rPr>
        <w:t>Persoanele de contact</w:t>
      </w:r>
      <w:r w:rsidR="00B22896" w:rsidRPr="0059532F">
        <w:rPr>
          <w:rFonts w:ascii="Arial" w:hAnsi="Arial" w:cs="Arial"/>
          <w:sz w:val="20"/>
          <w:lang w:val="ro-RO"/>
        </w:rPr>
        <w:t xml:space="preserve"> responsabile cu solutionarea disputei in aceasta etapa</w:t>
      </w:r>
      <w:r w:rsidRPr="0059532F">
        <w:rPr>
          <w:rFonts w:ascii="Arial" w:hAnsi="Arial" w:cs="Arial"/>
          <w:sz w:val="20"/>
          <w:lang w:val="ro-RO"/>
        </w:rPr>
        <w:t xml:space="preserve"> sunt men</w:t>
      </w:r>
      <w:r w:rsidR="00916860" w:rsidRPr="0059532F">
        <w:rPr>
          <w:rFonts w:ascii="Arial" w:hAnsi="Arial" w:cs="Arial"/>
          <w:sz w:val="20"/>
          <w:lang w:val="ro-RO"/>
        </w:rPr>
        <w:t>ţ</w:t>
      </w:r>
      <w:r w:rsidRPr="0059532F">
        <w:rPr>
          <w:rFonts w:ascii="Arial" w:hAnsi="Arial" w:cs="Arial"/>
          <w:sz w:val="20"/>
          <w:lang w:val="ro-RO"/>
        </w:rPr>
        <w:t xml:space="preserve">ionate </w:t>
      </w:r>
      <w:r w:rsidR="00916860" w:rsidRPr="0059532F">
        <w:rPr>
          <w:rFonts w:ascii="Arial" w:hAnsi="Arial" w:cs="Arial"/>
          <w:sz w:val="20"/>
          <w:lang w:val="ro-RO"/>
        </w:rPr>
        <w:t>î</w:t>
      </w:r>
      <w:r w:rsidRPr="0059532F">
        <w:rPr>
          <w:rFonts w:ascii="Arial" w:hAnsi="Arial" w:cs="Arial"/>
          <w:sz w:val="20"/>
          <w:lang w:val="ro-RO"/>
        </w:rPr>
        <w:t>n Anexa 6</w:t>
      </w:r>
      <w:r w:rsidR="000F0423" w:rsidRPr="0059532F">
        <w:rPr>
          <w:rFonts w:ascii="Arial" w:hAnsi="Arial" w:cs="Arial"/>
          <w:sz w:val="20"/>
          <w:lang w:val="ro-RO"/>
        </w:rPr>
        <w:t xml:space="preserve"> la Acord</w:t>
      </w:r>
      <w:r w:rsidRPr="0059532F">
        <w:rPr>
          <w:rFonts w:ascii="Arial" w:hAnsi="Arial" w:cs="Arial"/>
          <w:sz w:val="20"/>
          <w:lang w:val="ro-RO"/>
        </w:rPr>
        <w:t>.</w:t>
      </w:r>
    </w:p>
    <w:p w14:paraId="34385AFD" w14:textId="77777777" w:rsidR="003A2E2A" w:rsidRPr="0059532F" w:rsidRDefault="003A2E2A" w:rsidP="00D27514">
      <w:pPr>
        <w:pStyle w:val="Para0-2"/>
        <w:ind w:left="0" w:firstLine="0"/>
        <w:rPr>
          <w:rFonts w:ascii="Arial" w:hAnsi="Arial" w:cs="Arial"/>
          <w:sz w:val="20"/>
          <w:lang w:val="ro-RO"/>
        </w:rPr>
      </w:pPr>
    </w:p>
    <w:p w14:paraId="710764F6" w14:textId="77777777" w:rsidR="003A2E2A" w:rsidRPr="0059532F" w:rsidRDefault="00305BC4" w:rsidP="00D27514">
      <w:pPr>
        <w:pStyle w:val="Para0-2"/>
        <w:numPr>
          <w:ilvl w:val="2"/>
          <w:numId w:val="6"/>
        </w:numPr>
        <w:rPr>
          <w:rFonts w:ascii="Arial" w:hAnsi="Arial" w:cs="Arial"/>
          <w:sz w:val="20"/>
          <w:lang w:val="ro-RO"/>
        </w:rPr>
      </w:pPr>
      <w:r w:rsidRPr="0059532F">
        <w:rPr>
          <w:rFonts w:ascii="Arial" w:hAnsi="Arial" w:cs="Arial"/>
          <w:sz w:val="20"/>
          <w:lang w:val="ro-RO"/>
        </w:rPr>
        <w:t>Î</w:t>
      </w:r>
      <w:r w:rsidR="003A2E2A" w:rsidRPr="0059532F">
        <w:rPr>
          <w:rFonts w:ascii="Arial" w:hAnsi="Arial" w:cs="Arial"/>
          <w:sz w:val="20"/>
          <w:lang w:val="ro-RO"/>
        </w:rPr>
        <w:t xml:space="preserve">n cazul </w:t>
      </w:r>
      <w:r w:rsidRPr="0059532F">
        <w:rPr>
          <w:rFonts w:ascii="Arial" w:hAnsi="Arial" w:cs="Arial"/>
          <w:sz w:val="20"/>
          <w:lang w:val="ro-RO"/>
        </w:rPr>
        <w:t>î</w:t>
      </w:r>
      <w:r w:rsidR="003A2E2A" w:rsidRPr="0059532F">
        <w:rPr>
          <w:rFonts w:ascii="Arial" w:hAnsi="Arial" w:cs="Arial"/>
          <w:sz w:val="20"/>
          <w:lang w:val="ro-RO"/>
        </w:rPr>
        <w:t>n care, ca urmare a rezolv</w:t>
      </w:r>
      <w:r w:rsidRPr="0059532F">
        <w:rPr>
          <w:rFonts w:ascii="Arial" w:hAnsi="Arial" w:cs="Arial"/>
          <w:sz w:val="20"/>
          <w:lang w:val="ro-RO"/>
        </w:rPr>
        <w:t>ă</w:t>
      </w:r>
      <w:r w:rsidR="003A2E2A" w:rsidRPr="0059532F">
        <w:rPr>
          <w:rFonts w:ascii="Arial" w:hAnsi="Arial" w:cs="Arial"/>
          <w:sz w:val="20"/>
          <w:lang w:val="ro-RO"/>
        </w:rPr>
        <w:t xml:space="preserve">rii unei dispute </w:t>
      </w:r>
      <w:r w:rsidR="00FE6DB4" w:rsidRPr="0059532F">
        <w:rPr>
          <w:rFonts w:ascii="Arial" w:hAnsi="Arial" w:cs="Arial"/>
          <w:sz w:val="20"/>
          <w:lang w:val="ro-RO"/>
        </w:rPr>
        <w:t>Părţile</w:t>
      </w:r>
      <w:r w:rsidR="003A2E2A" w:rsidRPr="0059532F">
        <w:rPr>
          <w:rFonts w:ascii="Arial" w:hAnsi="Arial" w:cs="Arial"/>
          <w:sz w:val="20"/>
          <w:lang w:val="ro-RO"/>
        </w:rPr>
        <w:t xml:space="preserve"> convin asupra sumelor ce au fost facturate </w:t>
      </w:r>
      <w:r w:rsidRPr="0059532F">
        <w:rPr>
          <w:rFonts w:ascii="Arial" w:hAnsi="Arial" w:cs="Arial"/>
          <w:sz w:val="20"/>
          <w:lang w:val="ro-RO"/>
        </w:rPr>
        <w:t>î</w:t>
      </w:r>
      <w:r w:rsidR="003A2E2A" w:rsidRPr="0059532F">
        <w:rPr>
          <w:rFonts w:ascii="Arial" w:hAnsi="Arial" w:cs="Arial"/>
          <w:sz w:val="20"/>
          <w:lang w:val="ro-RO"/>
        </w:rPr>
        <w:t xml:space="preserve">n plus sau </w:t>
      </w:r>
      <w:r w:rsidRPr="0059532F">
        <w:rPr>
          <w:rFonts w:ascii="Arial" w:hAnsi="Arial" w:cs="Arial"/>
          <w:sz w:val="20"/>
          <w:lang w:val="ro-RO"/>
        </w:rPr>
        <w:t>î</w:t>
      </w:r>
      <w:r w:rsidR="003A2E2A" w:rsidRPr="0059532F">
        <w:rPr>
          <w:rFonts w:ascii="Arial" w:hAnsi="Arial" w:cs="Arial"/>
          <w:sz w:val="20"/>
          <w:lang w:val="ro-RO"/>
        </w:rPr>
        <w:t xml:space="preserve">n minus de </w:t>
      </w:r>
      <w:r w:rsidR="004A15E9" w:rsidRPr="0059532F">
        <w:rPr>
          <w:rFonts w:ascii="Arial" w:hAnsi="Arial" w:cs="Arial"/>
          <w:sz w:val="20"/>
          <w:lang w:val="ro-RO"/>
        </w:rPr>
        <w:t>către</w:t>
      </w:r>
      <w:r w:rsidR="003A2E2A" w:rsidRPr="0059532F">
        <w:rPr>
          <w:rFonts w:ascii="Arial" w:hAnsi="Arial" w:cs="Arial"/>
          <w:sz w:val="20"/>
          <w:lang w:val="ro-RO"/>
        </w:rPr>
        <w:t xml:space="preserve"> una sau de ambele </w:t>
      </w:r>
      <w:r w:rsidR="00004106" w:rsidRPr="0059532F">
        <w:rPr>
          <w:rFonts w:ascii="Arial" w:hAnsi="Arial" w:cs="Arial"/>
          <w:sz w:val="20"/>
          <w:lang w:val="ro-RO"/>
        </w:rPr>
        <w:t>Părţi</w:t>
      </w:r>
      <w:r w:rsidR="003A2E2A" w:rsidRPr="0059532F">
        <w:rPr>
          <w:rFonts w:ascii="Arial" w:hAnsi="Arial" w:cs="Arial"/>
          <w:sz w:val="20"/>
          <w:lang w:val="ro-RO"/>
        </w:rPr>
        <w:t>, ajust</w:t>
      </w:r>
      <w:r w:rsidRPr="0059532F">
        <w:rPr>
          <w:rFonts w:ascii="Arial" w:hAnsi="Arial" w:cs="Arial"/>
          <w:sz w:val="20"/>
          <w:lang w:val="ro-RO"/>
        </w:rPr>
        <w:t>ă</w:t>
      </w:r>
      <w:r w:rsidR="003A2E2A" w:rsidRPr="0059532F">
        <w:rPr>
          <w:rFonts w:ascii="Arial" w:hAnsi="Arial" w:cs="Arial"/>
          <w:sz w:val="20"/>
          <w:lang w:val="ro-RO"/>
        </w:rPr>
        <w:t xml:space="preserve">rile </w:t>
      </w:r>
      <w:r w:rsidR="003A2E2A" w:rsidRPr="0059532F">
        <w:rPr>
          <w:rFonts w:ascii="Arial" w:hAnsi="Arial" w:cs="Arial"/>
          <w:sz w:val="20"/>
          <w:lang w:val="ro-RO"/>
        </w:rPr>
        <w:lastRenderedPageBreak/>
        <w:t>necesare vor face obiectul unei alte facturi sau vor fi eviden</w:t>
      </w:r>
      <w:r w:rsidRPr="0059532F">
        <w:rPr>
          <w:rFonts w:ascii="Arial" w:hAnsi="Arial" w:cs="Arial"/>
          <w:sz w:val="20"/>
          <w:lang w:val="ro-RO"/>
        </w:rPr>
        <w:t>ţ</w:t>
      </w:r>
      <w:r w:rsidR="003A2E2A" w:rsidRPr="0059532F">
        <w:rPr>
          <w:rFonts w:ascii="Arial" w:hAnsi="Arial" w:cs="Arial"/>
          <w:sz w:val="20"/>
          <w:lang w:val="ro-RO"/>
        </w:rPr>
        <w:t xml:space="preserve">iate separat </w:t>
      </w:r>
      <w:r w:rsidRPr="0059532F">
        <w:rPr>
          <w:rFonts w:ascii="Arial" w:hAnsi="Arial" w:cs="Arial"/>
          <w:sz w:val="20"/>
          <w:lang w:val="ro-RO"/>
        </w:rPr>
        <w:t>î</w:t>
      </w:r>
      <w:r w:rsidR="003A2E2A" w:rsidRPr="0059532F">
        <w:rPr>
          <w:rFonts w:ascii="Arial" w:hAnsi="Arial" w:cs="Arial"/>
          <w:sz w:val="20"/>
          <w:lang w:val="ro-RO"/>
        </w:rPr>
        <w:t xml:space="preserve">n urmatoarea </w:t>
      </w:r>
      <w:r w:rsidR="006603B0" w:rsidRPr="0059532F">
        <w:rPr>
          <w:rFonts w:ascii="Arial" w:hAnsi="Arial" w:cs="Arial"/>
          <w:sz w:val="20"/>
          <w:lang w:val="ro-RO"/>
        </w:rPr>
        <w:t>factură</w:t>
      </w:r>
      <w:r w:rsidR="003A2E2A" w:rsidRPr="0059532F">
        <w:rPr>
          <w:rFonts w:ascii="Arial" w:hAnsi="Arial" w:cs="Arial"/>
          <w:sz w:val="20"/>
          <w:lang w:val="ro-RO"/>
        </w:rPr>
        <w:t>.</w:t>
      </w:r>
    </w:p>
    <w:p w14:paraId="43B93564" w14:textId="77777777" w:rsidR="003A2E2A" w:rsidRPr="0059532F" w:rsidRDefault="003A2E2A" w:rsidP="00D27514">
      <w:pPr>
        <w:ind w:left="720" w:hanging="720"/>
        <w:jc w:val="both"/>
        <w:rPr>
          <w:rFonts w:ascii="Arial" w:hAnsi="Arial" w:cs="Arial"/>
          <w:lang w:val="ro-RO"/>
        </w:rPr>
      </w:pPr>
      <w:r w:rsidRPr="0059532F">
        <w:rPr>
          <w:rFonts w:ascii="Arial" w:hAnsi="Arial" w:cs="Arial"/>
          <w:lang w:val="ro-RO"/>
        </w:rPr>
        <w:t xml:space="preserve"> </w:t>
      </w:r>
    </w:p>
    <w:p w14:paraId="33421944" w14:textId="77777777" w:rsidR="00450D36" w:rsidRPr="0059532F" w:rsidRDefault="00450D36" w:rsidP="00C84623">
      <w:pPr>
        <w:pStyle w:val="Para0-2"/>
        <w:ind w:left="0" w:firstLine="0"/>
        <w:rPr>
          <w:rFonts w:ascii="Arial" w:hAnsi="Arial" w:cs="Arial"/>
          <w:b/>
          <w:sz w:val="20"/>
          <w:lang w:val="ro-RO"/>
        </w:rPr>
      </w:pPr>
      <w:bookmarkStart w:id="61" w:name="_Ref238832363"/>
    </w:p>
    <w:p w14:paraId="09D01AAD" w14:textId="77777777" w:rsidR="003A2E2A" w:rsidRPr="0059532F" w:rsidRDefault="003A2E2A" w:rsidP="00143A21">
      <w:pPr>
        <w:pStyle w:val="Para0-2"/>
        <w:ind w:left="2160" w:hanging="2160"/>
        <w:rPr>
          <w:rFonts w:ascii="Arial" w:hAnsi="Arial" w:cs="Arial"/>
          <w:b/>
          <w:sz w:val="20"/>
          <w:lang w:val="ro-RO"/>
        </w:rPr>
      </w:pPr>
      <w:r w:rsidRPr="0059532F">
        <w:rPr>
          <w:rFonts w:ascii="Arial" w:hAnsi="Arial" w:cs="Arial"/>
          <w:b/>
          <w:sz w:val="20"/>
          <w:lang w:val="ro-RO"/>
        </w:rPr>
        <w:t>Articolul 1</w:t>
      </w:r>
      <w:r w:rsidR="004269A3" w:rsidRPr="0059532F">
        <w:rPr>
          <w:rFonts w:ascii="Arial" w:hAnsi="Arial" w:cs="Arial"/>
          <w:b/>
          <w:sz w:val="20"/>
          <w:lang w:val="ro-RO"/>
        </w:rPr>
        <w:t>3</w:t>
      </w:r>
      <w:r w:rsidR="00143A21" w:rsidRPr="0059532F">
        <w:rPr>
          <w:rFonts w:ascii="Arial" w:hAnsi="Arial" w:cs="Arial"/>
          <w:b/>
          <w:sz w:val="20"/>
          <w:lang w:val="ro-RO"/>
        </w:rPr>
        <w:t xml:space="preserve">     </w:t>
      </w:r>
      <w:r w:rsidRPr="0059532F">
        <w:rPr>
          <w:rFonts w:ascii="Arial" w:hAnsi="Arial" w:cs="Arial"/>
          <w:b/>
          <w:sz w:val="20"/>
          <w:lang w:val="ro-RO"/>
        </w:rPr>
        <w:t>UTILIZAREA ABUZIV</w:t>
      </w:r>
      <w:r w:rsidR="00305BC4" w:rsidRPr="0059532F">
        <w:rPr>
          <w:rFonts w:ascii="Arial" w:hAnsi="Arial" w:cs="Arial"/>
          <w:b/>
          <w:sz w:val="20"/>
          <w:lang w:val="ro-RO"/>
        </w:rPr>
        <w:t>Ă</w:t>
      </w:r>
      <w:r w:rsidRPr="0059532F">
        <w:rPr>
          <w:rFonts w:ascii="Arial" w:hAnsi="Arial" w:cs="Arial"/>
          <w:b/>
          <w:sz w:val="20"/>
          <w:lang w:val="ro-RO"/>
        </w:rPr>
        <w:t xml:space="preserve"> A ACORDULUI DE INTERCONECTARE</w:t>
      </w:r>
      <w:bookmarkEnd w:id="61"/>
    </w:p>
    <w:p w14:paraId="0F9C1194" w14:textId="77777777" w:rsidR="003A2E2A" w:rsidRPr="0059532F" w:rsidRDefault="003A2E2A" w:rsidP="00D27514">
      <w:pPr>
        <w:rPr>
          <w:rFonts w:ascii="Arial" w:hAnsi="Arial" w:cs="Arial"/>
          <w:lang w:val="ro-RO"/>
        </w:rPr>
      </w:pPr>
    </w:p>
    <w:p w14:paraId="715B0D1D" w14:textId="77777777" w:rsidR="00BC3512" w:rsidRPr="0059532F" w:rsidRDefault="00BC3512" w:rsidP="00085DCA">
      <w:pPr>
        <w:pStyle w:val="Para0-2"/>
        <w:numPr>
          <w:ilvl w:val="1"/>
          <w:numId w:val="14"/>
        </w:numPr>
        <w:tabs>
          <w:tab w:val="clear" w:pos="780"/>
          <w:tab w:val="num" w:pos="709"/>
        </w:tabs>
        <w:ind w:left="709" w:hanging="709"/>
        <w:rPr>
          <w:rFonts w:ascii="Arial" w:hAnsi="Arial" w:cs="Arial"/>
          <w:noProof/>
          <w:sz w:val="20"/>
          <w:lang w:val="ro-RO"/>
        </w:rPr>
      </w:pPr>
      <w:r w:rsidRPr="0059532F">
        <w:rPr>
          <w:rFonts w:ascii="Arial" w:hAnsi="Arial" w:cs="Arial"/>
          <w:sz w:val="20"/>
          <w:lang w:val="ro-RO"/>
        </w:rPr>
        <w:t>În condiţiile prevăzute în prezentul Acord, legătur</w:t>
      </w:r>
      <w:r w:rsidR="00E26918" w:rsidRPr="0059532F">
        <w:rPr>
          <w:rFonts w:ascii="Arial" w:hAnsi="Arial" w:cs="Arial"/>
          <w:sz w:val="20"/>
          <w:lang w:val="ro-RO"/>
        </w:rPr>
        <w:t>a(</w:t>
      </w:r>
      <w:r w:rsidRPr="0059532F">
        <w:rPr>
          <w:rFonts w:ascii="Arial" w:hAnsi="Arial" w:cs="Arial"/>
          <w:sz w:val="20"/>
          <w:lang w:val="ro-RO"/>
        </w:rPr>
        <w:t>ile</w:t>
      </w:r>
      <w:r w:rsidR="00E26918" w:rsidRPr="0059532F">
        <w:rPr>
          <w:rFonts w:ascii="Arial" w:hAnsi="Arial" w:cs="Arial"/>
          <w:sz w:val="20"/>
          <w:lang w:val="ro-RO"/>
        </w:rPr>
        <w:t>)</w:t>
      </w:r>
      <w:r w:rsidRPr="0059532F">
        <w:rPr>
          <w:rFonts w:ascii="Arial" w:hAnsi="Arial" w:cs="Arial"/>
          <w:sz w:val="20"/>
          <w:lang w:val="ro-RO"/>
        </w:rPr>
        <w:t xml:space="preserve"> dedicate de interconectare vor fi folosite, de fiecare Parte, exclusiv pentru prestarea serviciilor reglementate de prezentul Acord</w:t>
      </w:r>
      <w:r w:rsidR="005E064C" w:rsidRPr="0059532F">
        <w:rPr>
          <w:rFonts w:ascii="Arial" w:hAnsi="Arial" w:cs="Arial"/>
          <w:sz w:val="20"/>
          <w:lang w:val="ro-RO"/>
        </w:rPr>
        <w:t xml:space="preserve">. In cazul in care Partile agreaza ca traficul sa </w:t>
      </w:r>
      <w:r w:rsidR="00496E97" w:rsidRPr="0059532F">
        <w:rPr>
          <w:rFonts w:ascii="Arial" w:hAnsi="Arial" w:cs="Arial"/>
          <w:sz w:val="20"/>
          <w:lang w:val="ro-RO"/>
        </w:rPr>
        <w:t>se transmit</w:t>
      </w:r>
      <w:r w:rsidR="00991D56" w:rsidRPr="0059532F">
        <w:rPr>
          <w:rFonts w:ascii="Arial" w:hAnsi="Arial" w:cs="Arial"/>
          <w:sz w:val="20"/>
          <w:lang w:val="ro-RO"/>
        </w:rPr>
        <w:t>a</w:t>
      </w:r>
      <w:r w:rsidR="00496E97" w:rsidRPr="0059532F">
        <w:rPr>
          <w:rFonts w:ascii="Arial" w:hAnsi="Arial" w:cs="Arial"/>
          <w:sz w:val="20"/>
          <w:lang w:val="ro-RO"/>
        </w:rPr>
        <w:t xml:space="preserve"> prin legaturi separate</w:t>
      </w:r>
      <w:r w:rsidR="005E064C" w:rsidRPr="0059532F">
        <w:rPr>
          <w:rFonts w:ascii="Arial" w:hAnsi="Arial" w:cs="Arial"/>
          <w:sz w:val="20"/>
          <w:lang w:val="ro-RO"/>
        </w:rPr>
        <w:t xml:space="preserve"> de interconectare aferent</w:t>
      </w:r>
      <w:r w:rsidR="00496E97" w:rsidRPr="0059532F">
        <w:rPr>
          <w:rFonts w:ascii="Arial" w:hAnsi="Arial" w:cs="Arial"/>
          <w:sz w:val="20"/>
          <w:lang w:val="ro-RO"/>
        </w:rPr>
        <w:t>e</w:t>
      </w:r>
      <w:r w:rsidR="005E064C" w:rsidRPr="0059532F">
        <w:rPr>
          <w:rFonts w:ascii="Arial" w:hAnsi="Arial" w:cs="Arial"/>
          <w:sz w:val="20"/>
          <w:lang w:val="ro-RO"/>
        </w:rPr>
        <w:t xml:space="preserve"> traficului national, respectiv international, </w:t>
      </w:r>
      <w:r w:rsidRPr="0059532F">
        <w:rPr>
          <w:rFonts w:ascii="Arial" w:hAnsi="Arial" w:cs="Arial"/>
          <w:sz w:val="20"/>
          <w:lang w:val="ro-RO"/>
        </w:rPr>
        <w:t xml:space="preserve">legăturile dedicate de interconectare pentru traficul naţional vor fi folosite </w:t>
      </w:r>
      <w:r w:rsidR="006557C6" w:rsidRPr="0059532F">
        <w:rPr>
          <w:rFonts w:ascii="Arial" w:hAnsi="Arial" w:cs="Arial"/>
          <w:sz w:val="20"/>
          <w:lang w:val="ro-RO"/>
        </w:rPr>
        <w:t xml:space="preserve">numai </w:t>
      </w:r>
      <w:r w:rsidRPr="0059532F">
        <w:rPr>
          <w:rFonts w:ascii="Arial" w:hAnsi="Arial" w:cs="Arial"/>
          <w:sz w:val="20"/>
          <w:lang w:val="ro-RO"/>
        </w:rPr>
        <w:t>pentru deservirea</w:t>
      </w:r>
      <w:r w:rsidR="00797F24" w:rsidRPr="0059532F">
        <w:rPr>
          <w:rFonts w:ascii="Arial" w:hAnsi="Arial" w:cs="Arial"/>
          <w:sz w:val="20"/>
          <w:lang w:val="ro-RO"/>
        </w:rPr>
        <w:t xml:space="preserve"> acestui tip de</w:t>
      </w:r>
      <w:r w:rsidRPr="0059532F">
        <w:rPr>
          <w:rFonts w:ascii="Arial" w:hAnsi="Arial" w:cs="Arial"/>
          <w:sz w:val="20"/>
          <w:lang w:val="ro-RO"/>
        </w:rPr>
        <w:t xml:space="preserve"> trafic, iar legăturile dedicate de interconectare pentru traficul internaţional vor fi folosite </w:t>
      </w:r>
      <w:r w:rsidR="006557C6" w:rsidRPr="0059532F">
        <w:rPr>
          <w:rFonts w:ascii="Arial" w:hAnsi="Arial" w:cs="Arial"/>
          <w:sz w:val="20"/>
          <w:lang w:val="ro-RO"/>
        </w:rPr>
        <w:t xml:space="preserve">numai </w:t>
      </w:r>
      <w:r w:rsidRPr="0059532F">
        <w:rPr>
          <w:rFonts w:ascii="Arial" w:hAnsi="Arial" w:cs="Arial"/>
          <w:sz w:val="20"/>
          <w:lang w:val="ro-RO"/>
        </w:rPr>
        <w:t>pentru terminarea apelurilor internaţionale colectate de fiecare dintre Părţi din reţelele altor operatori.</w:t>
      </w:r>
    </w:p>
    <w:p w14:paraId="4D131422" w14:textId="77777777" w:rsidR="003A2E2A" w:rsidRPr="0059532F" w:rsidRDefault="003A2E2A" w:rsidP="00D27514">
      <w:pPr>
        <w:jc w:val="both"/>
        <w:rPr>
          <w:rFonts w:ascii="Arial" w:hAnsi="Arial" w:cs="Arial"/>
          <w:lang w:val="ro-RO"/>
        </w:rPr>
      </w:pPr>
    </w:p>
    <w:p w14:paraId="6FF84D44" w14:textId="77777777" w:rsidR="00BC3512" w:rsidRPr="0059532F" w:rsidRDefault="00687615" w:rsidP="00085DCA">
      <w:pPr>
        <w:pStyle w:val="Para0-2"/>
        <w:numPr>
          <w:ilvl w:val="1"/>
          <w:numId w:val="14"/>
        </w:numPr>
        <w:tabs>
          <w:tab w:val="clear" w:pos="780"/>
          <w:tab w:val="num" w:pos="709"/>
        </w:tabs>
        <w:ind w:left="709" w:hanging="709"/>
        <w:rPr>
          <w:rFonts w:ascii="Arial" w:hAnsi="Arial" w:cs="Arial"/>
          <w:sz w:val="20"/>
          <w:lang w:val="ro-RO"/>
        </w:rPr>
      </w:pPr>
      <w:bookmarkStart w:id="62" w:name="_Ref238834172"/>
      <w:r w:rsidRPr="0059532F">
        <w:rPr>
          <w:rFonts w:ascii="Arial" w:hAnsi="Arial" w:cs="Arial"/>
          <w:sz w:val="20"/>
          <w:lang w:val="ro-RO"/>
        </w:rPr>
        <w:t xml:space="preserve">In cazul in care Partile agreaza ca </w:t>
      </w:r>
      <w:r w:rsidR="00082597" w:rsidRPr="0059532F">
        <w:rPr>
          <w:rFonts w:ascii="Arial" w:hAnsi="Arial" w:cs="Arial"/>
          <w:sz w:val="20"/>
          <w:lang w:val="ro-RO"/>
        </w:rPr>
        <w:t>trafic</w:t>
      </w:r>
      <w:r w:rsidR="00496E97" w:rsidRPr="0059532F">
        <w:rPr>
          <w:rFonts w:ascii="Arial" w:hAnsi="Arial" w:cs="Arial"/>
          <w:sz w:val="20"/>
          <w:lang w:val="ro-RO"/>
        </w:rPr>
        <w:t>ul sa se transmit</w:t>
      </w:r>
      <w:r w:rsidR="00991D56" w:rsidRPr="0059532F">
        <w:rPr>
          <w:rFonts w:ascii="Arial" w:hAnsi="Arial" w:cs="Arial"/>
          <w:sz w:val="20"/>
          <w:lang w:val="ro-RO"/>
        </w:rPr>
        <w:t>a</w:t>
      </w:r>
      <w:r w:rsidR="00496E97" w:rsidRPr="0059532F">
        <w:rPr>
          <w:rFonts w:ascii="Arial" w:hAnsi="Arial" w:cs="Arial"/>
          <w:sz w:val="20"/>
          <w:lang w:val="ro-RO"/>
        </w:rPr>
        <w:t xml:space="preserve"> prin legaturi separate</w:t>
      </w:r>
      <w:r w:rsidR="00082597" w:rsidRPr="0059532F">
        <w:rPr>
          <w:rFonts w:ascii="Arial" w:hAnsi="Arial" w:cs="Arial"/>
          <w:sz w:val="20"/>
          <w:lang w:val="ro-RO"/>
        </w:rPr>
        <w:t xml:space="preserve"> de interconectare </w:t>
      </w:r>
      <w:r w:rsidR="00496E97" w:rsidRPr="0059532F">
        <w:rPr>
          <w:rFonts w:ascii="Arial" w:hAnsi="Arial" w:cs="Arial"/>
          <w:sz w:val="20"/>
          <w:lang w:val="ro-RO"/>
        </w:rPr>
        <w:t>aferente</w:t>
      </w:r>
      <w:r w:rsidR="00082597" w:rsidRPr="0059532F">
        <w:rPr>
          <w:rFonts w:ascii="Arial" w:hAnsi="Arial" w:cs="Arial"/>
          <w:sz w:val="20"/>
          <w:lang w:val="ro-RO"/>
        </w:rPr>
        <w:t xml:space="preserve"> traficului national, respectiv international, </w:t>
      </w:r>
      <w:r w:rsidRPr="0059532F">
        <w:rPr>
          <w:rFonts w:ascii="Arial" w:hAnsi="Arial" w:cs="Arial"/>
          <w:sz w:val="20"/>
          <w:lang w:val="ro-RO"/>
        </w:rPr>
        <w:t>f</w:t>
      </w:r>
      <w:r w:rsidR="00BC3512" w:rsidRPr="0059532F">
        <w:rPr>
          <w:rFonts w:ascii="Arial" w:hAnsi="Arial" w:cs="Arial"/>
          <w:sz w:val="20"/>
          <w:lang w:val="ro-RO"/>
        </w:rPr>
        <w:t>iecare Parte are dreptul de a respinge, fara o notificare prealabila</w:t>
      </w:r>
      <w:r w:rsidR="00702267" w:rsidRPr="0059532F">
        <w:rPr>
          <w:rFonts w:ascii="Arial" w:hAnsi="Arial" w:cs="Arial"/>
          <w:sz w:val="20"/>
          <w:lang w:val="ro-RO"/>
        </w:rPr>
        <w:t>,</w:t>
      </w:r>
      <w:r w:rsidR="00BC3512" w:rsidRPr="0059532F">
        <w:rPr>
          <w:rFonts w:ascii="Arial" w:hAnsi="Arial" w:cs="Arial"/>
          <w:sz w:val="20"/>
          <w:lang w:val="ro-RO"/>
        </w:rPr>
        <w:t xml:space="preserve"> a celeilalte Parti, orice apel, venit pe legatura</w:t>
      </w:r>
      <w:r w:rsidR="006D1684" w:rsidRPr="0059532F">
        <w:rPr>
          <w:rFonts w:ascii="Arial" w:hAnsi="Arial" w:cs="Arial"/>
          <w:sz w:val="20"/>
          <w:lang w:val="ro-RO"/>
        </w:rPr>
        <w:t>/ile</w:t>
      </w:r>
      <w:r w:rsidR="00BC3512" w:rsidRPr="0059532F">
        <w:rPr>
          <w:rFonts w:ascii="Arial" w:hAnsi="Arial" w:cs="Arial"/>
          <w:sz w:val="20"/>
          <w:lang w:val="ro-RO"/>
        </w:rPr>
        <w:t xml:space="preserve"> dedicata</w:t>
      </w:r>
      <w:r w:rsidR="006D1684" w:rsidRPr="0059532F">
        <w:rPr>
          <w:rFonts w:ascii="Arial" w:hAnsi="Arial" w:cs="Arial"/>
          <w:sz w:val="20"/>
          <w:lang w:val="ro-RO"/>
        </w:rPr>
        <w:t>(e)</w:t>
      </w:r>
      <w:r w:rsidR="00BC3512" w:rsidRPr="0059532F">
        <w:rPr>
          <w:rFonts w:ascii="Arial" w:hAnsi="Arial" w:cs="Arial"/>
          <w:sz w:val="20"/>
          <w:lang w:val="ro-RO"/>
        </w:rPr>
        <w:t xml:space="preserve"> traficului national de interconectare,</w:t>
      </w:r>
      <w:r w:rsidRPr="0059532F">
        <w:rPr>
          <w:rFonts w:ascii="Arial" w:hAnsi="Arial" w:cs="Arial"/>
          <w:sz w:val="20"/>
          <w:lang w:val="ro-RO"/>
        </w:rPr>
        <w:t xml:space="preserve"> </w:t>
      </w:r>
      <w:r w:rsidR="00BC3512" w:rsidRPr="0059532F">
        <w:rPr>
          <w:rFonts w:ascii="Arial" w:hAnsi="Arial" w:cs="Arial"/>
          <w:sz w:val="20"/>
          <w:lang w:val="ro-RO"/>
        </w:rPr>
        <w:t>care are o identitate neinclusa in plajele de numerotatie specificate in Acord</w:t>
      </w:r>
      <w:r w:rsidR="000247B0" w:rsidRPr="0059532F">
        <w:rPr>
          <w:rFonts w:ascii="Arial" w:hAnsi="Arial" w:cs="Arial"/>
          <w:sz w:val="20"/>
          <w:lang w:val="ro-RO"/>
        </w:rPr>
        <w:t>,</w:t>
      </w:r>
      <w:r w:rsidR="00BC3512" w:rsidRPr="0059532F">
        <w:rPr>
          <w:rFonts w:ascii="Arial" w:hAnsi="Arial" w:cs="Arial"/>
          <w:sz w:val="20"/>
          <w:lang w:val="ro-RO"/>
        </w:rPr>
        <w:t xml:space="preserve"> cu exceptia traficului generat </w:t>
      </w:r>
      <w:r w:rsidR="00C66909" w:rsidRPr="0059532F">
        <w:rPr>
          <w:rFonts w:ascii="Arial" w:hAnsi="Arial" w:cs="Arial"/>
          <w:sz w:val="20"/>
          <w:lang w:val="ro-RO"/>
        </w:rPr>
        <w:t xml:space="preserve">in scenariile de portabilitate sau </w:t>
      </w:r>
      <w:r w:rsidR="00BC3512" w:rsidRPr="0059532F">
        <w:rPr>
          <w:rFonts w:ascii="Arial" w:hAnsi="Arial" w:cs="Arial"/>
          <w:sz w:val="20"/>
          <w:lang w:val="ro-RO"/>
        </w:rPr>
        <w:t xml:space="preserve">de </w:t>
      </w:r>
      <w:r w:rsidR="00C66909" w:rsidRPr="0059532F">
        <w:rPr>
          <w:rFonts w:ascii="Arial" w:hAnsi="Arial" w:cs="Arial"/>
          <w:sz w:val="20"/>
          <w:lang w:val="ro-RO"/>
        </w:rPr>
        <w:t xml:space="preserve">catre </w:t>
      </w:r>
      <w:r w:rsidR="00BC3512" w:rsidRPr="0059532F">
        <w:rPr>
          <w:rFonts w:ascii="Arial" w:hAnsi="Arial" w:cs="Arial"/>
          <w:sz w:val="20"/>
          <w:lang w:val="ro-RO"/>
        </w:rPr>
        <w:t xml:space="preserve">in-roameri </w:t>
      </w:r>
      <w:r w:rsidR="00C752D9" w:rsidRPr="0059532F">
        <w:rPr>
          <w:rFonts w:ascii="Arial" w:hAnsi="Arial" w:cs="Arial"/>
          <w:sz w:val="20"/>
          <w:lang w:val="ro-RO"/>
        </w:rPr>
        <w:t>Telekom Romania Mobile</w:t>
      </w:r>
      <w:r w:rsidR="00166BEF" w:rsidRPr="0059532F">
        <w:rPr>
          <w:rFonts w:ascii="Arial" w:hAnsi="Arial" w:cs="Arial"/>
          <w:sz w:val="20"/>
          <w:lang w:val="ro-RO"/>
        </w:rPr>
        <w:t xml:space="preserve">, </w:t>
      </w:r>
      <w:r w:rsidR="00BC3512" w:rsidRPr="0059532F">
        <w:rPr>
          <w:rFonts w:ascii="Arial" w:hAnsi="Arial" w:cs="Arial"/>
          <w:sz w:val="20"/>
          <w:lang w:val="ro-RO"/>
        </w:rPr>
        <w:t xml:space="preserve">a apelurilor naţionale generate de utilizatorii </w:t>
      </w:r>
      <w:r w:rsidR="00797F24" w:rsidRPr="0059532F">
        <w:rPr>
          <w:rFonts w:ascii="Arial" w:hAnsi="Arial" w:cs="Arial"/>
          <w:sz w:val="20"/>
          <w:lang w:val="ro-RO"/>
        </w:rPr>
        <w:t>Operatorului</w:t>
      </w:r>
      <w:r w:rsidR="00BC3512" w:rsidRPr="0059532F">
        <w:rPr>
          <w:rFonts w:ascii="Arial" w:hAnsi="Arial" w:cs="Arial"/>
          <w:sz w:val="20"/>
          <w:lang w:val="ro-RO"/>
        </w:rPr>
        <w:t xml:space="preserve"> care prin intermediul retelei </w:t>
      </w:r>
      <w:r w:rsidR="004269A3" w:rsidRPr="0059532F">
        <w:rPr>
          <w:rFonts w:ascii="Arial" w:hAnsi="Arial" w:cs="Arial"/>
          <w:sz w:val="20"/>
          <w:lang w:val="ro-RO"/>
        </w:rPr>
        <w:t xml:space="preserve">unui alt operator cu care </w:t>
      </w:r>
      <w:r w:rsidR="00C752D9" w:rsidRPr="0059532F">
        <w:rPr>
          <w:rFonts w:ascii="Arial" w:hAnsi="Arial" w:cs="Arial"/>
          <w:sz w:val="20"/>
          <w:lang w:val="ro-RO"/>
        </w:rPr>
        <w:t>Telekom Romania Mobile</w:t>
      </w:r>
      <w:r w:rsidR="004269A3" w:rsidRPr="0059532F">
        <w:rPr>
          <w:rFonts w:ascii="Arial" w:hAnsi="Arial" w:cs="Arial"/>
          <w:sz w:val="20"/>
          <w:lang w:val="ro-RO"/>
        </w:rPr>
        <w:t xml:space="preserve"> are un acord de interconectare în derulare</w:t>
      </w:r>
      <w:r w:rsidR="00BC3512" w:rsidRPr="0059532F">
        <w:rPr>
          <w:rFonts w:ascii="Arial" w:hAnsi="Arial" w:cs="Arial"/>
          <w:sz w:val="20"/>
          <w:lang w:val="ro-RO"/>
        </w:rPr>
        <w:t xml:space="preserve"> utilizeaza Serviciul de Selectie</w:t>
      </w:r>
      <w:r w:rsidR="00712DD8" w:rsidRPr="0059532F">
        <w:rPr>
          <w:rFonts w:ascii="Arial" w:hAnsi="Arial" w:cs="Arial"/>
          <w:sz w:val="20"/>
          <w:lang w:val="ro-RO"/>
        </w:rPr>
        <w:t>/Preselecţie</w:t>
      </w:r>
      <w:r w:rsidR="00BC3512" w:rsidRPr="0059532F">
        <w:rPr>
          <w:rFonts w:ascii="Arial" w:hAnsi="Arial" w:cs="Arial"/>
          <w:sz w:val="20"/>
          <w:lang w:val="ro-RO"/>
        </w:rPr>
        <w:t xml:space="preserve"> a Transportatorului prin formarea Codului de Selectie</w:t>
      </w:r>
      <w:r w:rsidR="00712DD8" w:rsidRPr="0059532F">
        <w:rPr>
          <w:rFonts w:ascii="Arial" w:hAnsi="Arial" w:cs="Arial"/>
          <w:sz w:val="20"/>
          <w:lang w:val="ro-RO"/>
        </w:rPr>
        <w:t>/Preselecţie</w:t>
      </w:r>
      <w:r w:rsidR="00BC3512" w:rsidRPr="0059532F">
        <w:rPr>
          <w:rFonts w:ascii="Arial" w:hAnsi="Arial" w:cs="Arial"/>
          <w:sz w:val="20"/>
          <w:lang w:val="ro-RO"/>
        </w:rPr>
        <w:t xml:space="preserve"> (CSC</w:t>
      </w:r>
      <w:r w:rsidR="00712DD8" w:rsidRPr="0059532F">
        <w:rPr>
          <w:rFonts w:ascii="Arial" w:hAnsi="Arial" w:cs="Arial"/>
          <w:sz w:val="20"/>
          <w:lang w:val="ro-RO"/>
        </w:rPr>
        <w:t>/CPS</w:t>
      </w:r>
      <w:r w:rsidR="00BC3512" w:rsidRPr="0059532F">
        <w:rPr>
          <w:rFonts w:ascii="Arial" w:hAnsi="Arial" w:cs="Arial"/>
          <w:sz w:val="20"/>
          <w:lang w:val="ro-RO"/>
        </w:rPr>
        <w:t xml:space="preserve">) al </w:t>
      </w:r>
      <w:r w:rsidR="00797F24" w:rsidRPr="0059532F">
        <w:rPr>
          <w:rFonts w:ascii="Arial" w:hAnsi="Arial" w:cs="Arial"/>
          <w:sz w:val="20"/>
          <w:lang w:val="ro-RO"/>
        </w:rPr>
        <w:t>Operatorului</w:t>
      </w:r>
      <w:r w:rsidR="00BC3512" w:rsidRPr="0059532F">
        <w:rPr>
          <w:rFonts w:ascii="Arial" w:hAnsi="Arial" w:cs="Arial"/>
          <w:sz w:val="20"/>
          <w:lang w:val="ro-RO"/>
        </w:rPr>
        <w:t xml:space="preserve"> </w:t>
      </w:r>
      <w:r w:rsidR="00166BEF" w:rsidRPr="0059532F">
        <w:rPr>
          <w:rFonts w:ascii="Arial" w:hAnsi="Arial" w:cs="Arial"/>
          <w:sz w:val="20"/>
          <w:lang w:val="ro-RO"/>
        </w:rPr>
        <w:t xml:space="preserve">şi a traficului </w:t>
      </w:r>
      <w:r w:rsidR="000247B0" w:rsidRPr="0059532F">
        <w:rPr>
          <w:rFonts w:ascii="Arial" w:hAnsi="Arial" w:cs="Arial"/>
          <w:sz w:val="20"/>
          <w:lang w:val="ro-RO"/>
        </w:rPr>
        <w:t xml:space="preserve">naţional </w:t>
      </w:r>
      <w:r w:rsidR="00166BEF" w:rsidRPr="0059532F">
        <w:rPr>
          <w:rFonts w:ascii="Arial" w:hAnsi="Arial" w:cs="Arial"/>
          <w:sz w:val="20"/>
          <w:lang w:val="ro-RO"/>
        </w:rPr>
        <w:t>de tranzit colectat de una dintre Părţi şi terminat în reţeaua celeilalte Părţi</w:t>
      </w:r>
      <w:r w:rsidR="00BC3512" w:rsidRPr="0059532F">
        <w:rPr>
          <w:rFonts w:ascii="Arial" w:hAnsi="Arial" w:cs="Arial"/>
          <w:sz w:val="20"/>
          <w:lang w:val="ro-RO"/>
        </w:rPr>
        <w:t xml:space="preserve">. </w:t>
      </w:r>
      <w:r w:rsidR="00082597" w:rsidRPr="0059532F">
        <w:rPr>
          <w:rFonts w:ascii="Arial" w:hAnsi="Arial" w:cs="Arial"/>
          <w:sz w:val="20"/>
          <w:lang w:val="ro-RO"/>
        </w:rPr>
        <w:t>De asemenea</w:t>
      </w:r>
      <w:r w:rsidR="00082597" w:rsidRPr="0059532F">
        <w:rPr>
          <w:rFonts w:ascii="Arial" w:hAnsi="Arial" w:cs="Arial"/>
          <w:noProof/>
          <w:sz w:val="20"/>
          <w:lang w:val="ro-RO"/>
        </w:rPr>
        <w:t xml:space="preserve">, </w:t>
      </w:r>
      <w:r w:rsidR="00082597" w:rsidRPr="0059532F">
        <w:rPr>
          <w:rFonts w:ascii="Arial" w:hAnsi="Arial" w:cs="Arial"/>
          <w:sz w:val="20"/>
          <w:lang w:val="ro-RO"/>
        </w:rPr>
        <w:t>fiecare Parte are dreptul de a respinge, fara o notificare prealabila, a celeilalte Parti, orice apel, venit pe legatura/ile dedicata(e) traficului international de interconectare</w:t>
      </w:r>
      <w:r w:rsidR="00082597" w:rsidRPr="0059532F">
        <w:rPr>
          <w:rFonts w:ascii="Arial" w:hAnsi="Arial" w:cs="Arial"/>
          <w:noProof/>
          <w:sz w:val="20"/>
          <w:lang w:val="ro-RO"/>
        </w:rPr>
        <w:t xml:space="preserve"> </w:t>
      </w:r>
      <w:r w:rsidR="000D485B" w:rsidRPr="0059532F">
        <w:rPr>
          <w:rFonts w:ascii="Arial" w:hAnsi="Arial" w:cs="Arial"/>
          <w:noProof/>
          <w:sz w:val="20"/>
          <w:lang w:val="ro-RO"/>
        </w:rPr>
        <w:t xml:space="preserve">care are </w:t>
      </w:r>
      <w:r w:rsidR="00F42E1B" w:rsidRPr="0059532F">
        <w:rPr>
          <w:rFonts w:ascii="Arial" w:hAnsi="Arial" w:cs="Arial"/>
          <w:noProof/>
          <w:sz w:val="20"/>
          <w:lang w:val="ro-RO"/>
        </w:rPr>
        <w:t xml:space="preserve">o </w:t>
      </w:r>
      <w:r w:rsidR="000D485B" w:rsidRPr="0059532F">
        <w:rPr>
          <w:rFonts w:ascii="Arial" w:hAnsi="Arial" w:cs="Arial"/>
          <w:noProof/>
          <w:sz w:val="20"/>
          <w:lang w:val="ro-RO"/>
        </w:rPr>
        <w:t>identitate nationala</w:t>
      </w:r>
      <w:r w:rsidR="00496E97" w:rsidRPr="0059532F">
        <w:rPr>
          <w:rFonts w:ascii="Arial" w:hAnsi="Arial" w:cs="Arial"/>
          <w:noProof/>
          <w:sz w:val="20"/>
          <w:lang w:val="ro-RO"/>
        </w:rPr>
        <w:t xml:space="preserve">. </w:t>
      </w:r>
      <w:r w:rsidR="00BC3512" w:rsidRPr="0059532F">
        <w:rPr>
          <w:rFonts w:ascii="Arial" w:hAnsi="Arial" w:cs="Arial"/>
          <w:sz w:val="20"/>
          <w:lang w:val="ro-RO"/>
        </w:rPr>
        <w:t xml:space="preserve">In situatia apelurilor </w:t>
      </w:r>
      <w:r w:rsidR="00166BEF" w:rsidRPr="0059532F">
        <w:rPr>
          <w:rFonts w:ascii="Arial" w:hAnsi="Arial" w:cs="Arial"/>
          <w:sz w:val="20"/>
          <w:lang w:val="ro-RO"/>
        </w:rPr>
        <w:t xml:space="preserve">naţionale sau </w:t>
      </w:r>
      <w:r w:rsidR="00BC3512" w:rsidRPr="0059532F">
        <w:rPr>
          <w:rFonts w:ascii="Arial" w:hAnsi="Arial" w:cs="Arial"/>
          <w:sz w:val="20"/>
          <w:lang w:val="ro-RO"/>
        </w:rPr>
        <w:t xml:space="preserve">internationale colectate de o Parte din reţelele altor operatori si transmise in reteaua celeilalte Parti, numerotatia primita pe legatura de interconectare dedicată traficului </w:t>
      </w:r>
      <w:r w:rsidR="00166BEF" w:rsidRPr="0059532F">
        <w:rPr>
          <w:rFonts w:ascii="Arial" w:hAnsi="Arial" w:cs="Arial"/>
          <w:sz w:val="20"/>
          <w:lang w:val="ro-RO"/>
        </w:rPr>
        <w:t xml:space="preserve">naţional, respectiv </w:t>
      </w:r>
      <w:r w:rsidR="00BC3512" w:rsidRPr="0059532F">
        <w:rPr>
          <w:rFonts w:ascii="Arial" w:hAnsi="Arial" w:cs="Arial"/>
          <w:sz w:val="20"/>
          <w:lang w:val="ro-RO"/>
        </w:rPr>
        <w:t>internaţional</w:t>
      </w:r>
      <w:r w:rsidR="00166BEF" w:rsidRPr="0059532F">
        <w:rPr>
          <w:rFonts w:ascii="Arial" w:hAnsi="Arial" w:cs="Arial"/>
          <w:sz w:val="20"/>
          <w:lang w:val="ro-RO"/>
        </w:rPr>
        <w:t>,</w:t>
      </w:r>
      <w:r w:rsidR="00BC3512" w:rsidRPr="0059532F">
        <w:rPr>
          <w:rFonts w:ascii="Arial" w:hAnsi="Arial" w:cs="Arial"/>
          <w:sz w:val="20"/>
          <w:lang w:val="ro-RO"/>
        </w:rPr>
        <w:t xml:space="preserve"> va fi diferită de numerotatia cuprinsa in Planul de Numerotatie </w:t>
      </w:r>
      <w:r w:rsidR="000A740A" w:rsidRPr="0059532F">
        <w:rPr>
          <w:rFonts w:ascii="Arial" w:hAnsi="Arial" w:cs="Arial"/>
          <w:sz w:val="20"/>
          <w:lang w:val="ro-RO"/>
        </w:rPr>
        <w:t>prevăzut</w:t>
      </w:r>
      <w:r w:rsidR="00BC3512" w:rsidRPr="0059532F">
        <w:rPr>
          <w:rFonts w:ascii="Arial" w:hAnsi="Arial" w:cs="Arial"/>
          <w:sz w:val="20"/>
          <w:lang w:val="ro-RO"/>
        </w:rPr>
        <w:t xml:space="preserve"> in Anexa 4 a Acordului.</w:t>
      </w:r>
      <w:bookmarkEnd w:id="62"/>
    </w:p>
    <w:p w14:paraId="23B91FA4" w14:textId="77777777" w:rsidR="003A2E2A" w:rsidRPr="0059532F" w:rsidRDefault="003A2E2A" w:rsidP="00D27514">
      <w:pPr>
        <w:jc w:val="both"/>
        <w:rPr>
          <w:rFonts w:ascii="Arial" w:hAnsi="Arial" w:cs="Arial"/>
          <w:lang w:val="ro-RO"/>
        </w:rPr>
      </w:pPr>
    </w:p>
    <w:p w14:paraId="0FFFACD3" w14:textId="77777777" w:rsidR="00D130A0" w:rsidRPr="0059532F" w:rsidRDefault="005E064C" w:rsidP="00085DCA">
      <w:pPr>
        <w:pStyle w:val="Para0-2"/>
        <w:numPr>
          <w:ilvl w:val="1"/>
          <w:numId w:val="14"/>
        </w:numPr>
        <w:tabs>
          <w:tab w:val="clear" w:pos="780"/>
          <w:tab w:val="num" w:pos="709"/>
        </w:tabs>
        <w:ind w:left="709" w:hanging="709"/>
        <w:rPr>
          <w:rFonts w:ascii="Arial" w:hAnsi="Arial" w:cs="Arial"/>
          <w:noProof/>
          <w:sz w:val="20"/>
          <w:lang w:val="ro-RO"/>
        </w:rPr>
      </w:pPr>
      <w:bookmarkStart w:id="63" w:name="_Ref238834213"/>
      <w:r w:rsidRPr="0059532F">
        <w:rPr>
          <w:rFonts w:ascii="Arial" w:hAnsi="Arial" w:cs="Arial"/>
          <w:sz w:val="20"/>
          <w:lang w:val="ro-RO"/>
        </w:rPr>
        <w:t>Pentru cazul in care Partile agreaza ca traficul sa se trans</w:t>
      </w:r>
      <w:r w:rsidR="00496E97" w:rsidRPr="0059532F">
        <w:rPr>
          <w:rFonts w:ascii="Arial" w:hAnsi="Arial" w:cs="Arial"/>
          <w:sz w:val="20"/>
          <w:lang w:val="ro-RO"/>
        </w:rPr>
        <w:t>mit</w:t>
      </w:r>
      <w:r w:rsidR="00991D56" w:rsidRPr="0059532F">
        <w:rPr>
          <w:rFonts w:ascii="Arial" w:hAnsi="Arial" w:cs="Arial"/>
          <w:sz w:val="20"/>
          <w:lang w:val="ro-RO"/>
        </w:rPr>
        <w:t>a</w:t>
      </w:r>
      <w:r w:rsidR="00496E97" w:rsidRPr="0059532F">
        <w:rPr>
          <w:rFonts w:ascii="Arial" w:hAnsi="Arial" w:cs="Arial"/>
          <w:sz w:val="20"/>
          <w:lang w:val="ro-RO"/>
        </w:rPr>
        <w:t xml:space="preserve"> prin legatur</w:t>
      </w:r>
      <w:r w:rsidRPr="0059532F">
        <w:rPr>
          <w:rFonts w:ascii="Arial" w:hAnsi="Arial" w:cs="Arial"/>
          <w:sz w:val="20"/>
          <w:lang w:val="ro-RO"/>
        </w:rPr>
        <w:t>i</w:t>
      </w:r>
      <w:r w:rsidR="00496E97" w:rsidRPr="0059532F">
        <w:rPr>
          <w:rFonts w:ascii="Arial" w:hAnsi="Arial" w:cs="Arial"/>
          <w:sz w:val="20"/>
          <w:lang w:val="ro-RO"/>
        </w:rPr>
        <w:t xml:space="preserve"> separate</w:t>
      </w:r>
      <w:r w:rsidRPr="0059532F">
        <w:rPr>
          <w:rFonts w:ascii="Arial" w:hAnsi="Arial" w:cs="Arial"/>
          <w:sz w:val="20"/>
          <w:lang w:val="ro-RO"/>
        </w:rPr>
        <w:t xml:space="preserve"> de interconectare aferent</w:t>
      </w:r>
      <w:r w:rsidR="00496E97" w:rsidRPr="0059532F">
        <w:rPr>
          <w:rFonts w:ascii="Arial" w:hAnsi="Arial" w:cs="Arial"/>
          <w:sz w:val="20"/>
          <w:lang w:val="ro-RO"/>
        </w:rPr>
        <w:t>e</w:t>
      </w:r>
      <w:r w:rsidRPr="0059532F">
        <w:rPr>
          <w:rFonts w:ascii="Arial" w:hAnsi="Arial" w:cs="Arial"/>
          <w:sz w:val="20"/>
          <w:lang w:val="ro-RO"/>
        </w:rPr>
        <w:t xml:space="preserve"> traficului national, respectiv international,</w:t>
      </w:r>
      <w:r w:rsidRPr="0059532F">
        <w:rPr>
          <w:rFonts w:ascii="Arial" w:hAnsi="Arial" w:cs="Arial"/>
          <w:noProof/>
          <w:sz w:val="20"/>
          <w:lang w:val="ro-RO"/>
        </w:rPr>
        <w:t xml:space="preserve"> n</w:t>
      </w:r>
      <w:r w:rsidR="00BC3512" w:rsidRPr="0059532F">
        <w:rPr>
          <w:rFonts w:ascii="Arial" w:hAnsi="Arial" w:cs="Arial"/>
          <w:noProof/>
          <w:sz w:val="20"/>
          <w:lang w:val="ro-RO"/>
        </w:rPr>
        <w:t xml:space="preserve">icio parte nu va tranzita şi/sau nu va termina către/în reţeaua celeilalte Părţi – prin legăturile de interconectare dedicate traficului naţional – apeluri </w:t>
      </w:r>
      <w:r w:rsidR="00797F24" w:rsidRPr="0059532F">
        <w:rPr>
          <w:rFonts w:ascii="Arial" w:hAnsi="Arial" w:cs="Arial"/>
          <w:noProof/>
          <w:sz w:val="20"/>
          <w:lang w:val="ro-RO"/>
        </w:rPr>
        <w:t>originate în afara României</w:t>
      </w:r>
      <w:r w:rsidR="00BC3512" w:rsidRPr="0059532F">
        <w:rPr>
          <w:rFonts w:ascii="Arial" w:hAnsi="Arial" w:cs="Arial"/>
          <w:noProof/>
          <w:sz w:val="20"/>
          <w:lang w:val="ro-RO"/>
        </w:rPr>
        <w:t xml:space="preserve">, iar, prin legăturile de interconectare dedicate traficului internaţional, apeluri </w:t>
      </w:r>
      <w:r w:rsidR="00797F24" w:rsidRPr="0059532F">
        <w:rPr>
          <w:rFonts w:ascii="Arial" w:hAnsi="Arial" w:cs="Arial"/>
          <w:noProof/>
          <w:sz w:val="20"/>
          <w:lang w:val="ro-RO"/>
        </w:rPr>
        <w:t>originate în România</w:t>
      </w:r>
      <w:r w:rsidR="00BC3512" w:rsidRPr="0059532F">
        <w:rPr>
          <w:rFonts w:ascii="Arial" w:hAnsi="Arial" w:cs="Arial"/>
          <w:noProof/>
          <w:sz w:val="20"/>
          <w:lang w:val="ro-RO"/>
        </w:rPr>
        <w:t xml:space="preserve">, fără acordul expres al </w:t>
      </w:r>
      <w:r w:rsidR="00712DD8" w:rsidRPr="0059532F">
        <w:rPr>
          <w:rFonts w:ascii="Arial" w:hAnsi="Arial" w:cs="Arial"/>
          <w:noProof/>
          <w:sz w:val="20"/>
          <w:lang w:val="ro-RO"/>
        </w:rPr>
        <w:t>celeilalte Parti</w:t>
      </w:r>
      <w:r w:rsidR="00BC3512" w:rsidRPr="0059532F">
        <w:rPr>
          <w:rFonts w:ascii="Arial" w:hAnsi="Arial" w:cs="Arial"/>
          <w:noProof/>
          <w:sz w:val="20"/>
          <w:lang w:val="ro-RO"/>
        </w:rPr>
        <w:t xml:space="preserve">, exprimat în scris în cadrul unui alt Acord sau al unui Act Adiţional la prezentul Acord. Nerespectarea acestor interdicţii este </w:t>
      </w:r>
      <w:r w:rsidR="00D130A0" w:rsidRPr="0059532F">
        <w:rPr>
          <w:rFonts w:ascii="Arial" w:hAnsi="Arial" w:cs="Arial"/>
          <w:noProof/>
          <w:sz w:val="20"/>
          <w:lang w:val="ro-RO"/>
        </w:rPr>
        <w:t>c</w:t>
      </w:r>
      <w:r w:rsidR="00BC3512" w:rsidRPr="0059532F">
        <w:rPr>
          <w:rFonts w:ascii="Arial" w:hAnsi="Arial" w:cs="Arial"/>
          <w:noProof/>
          <w:sz w:val="20"/>
          <w:lang w:val="ro-RO"/>
        </w:rPr>
        <w:t>onsiderată abuz.</w:t>
      </w:r>
      <w:bookmarkEnd w:id="63"/>
    </w:p>
    <w:p w14:paraId="5E95D0C0" w14:textId="77777777" w:rsidR="00D130A0" w:rsidRPr="0059532F" w:rsidRDefault="00D130A0" w:rsidP="00D27514">
      <w:pPr>
        <w:jc w:val="both"/>
        <w:rPr>
          <w:rFonts w:ascii="Arial" w:hAnsi="Arial" w:cs="Arial"/>
          <w:noProof/>
          <w:lang w:val="ro-RO"/>
        </w:rPr>
      </w:pPr>
    </w:p>
    <w:p w14:paraId="34763522" w14:textId="77777777" w:rsidR="00082597" w:rsidRPr="0059532F" w:rsidRDefault="00BC3512" w:rsidP="00085DCA">
      <w:pPr>
        <w:pStyle w:val="Para0-2"/>
        <w:numPr>
          <w:ilvl w:val="1"/>
          <w:numId w:val="14"/>
        </w:numPr>
        <w:tabs>
          <w:tab w:val="clear" w:pos="780"/>
          <w:tab w:val="num" w:pos="709"/>
        </w:tabs>
        <w:ind w:left="709" w:hanging="709"/>
        <w:rPr>
          <w:rFonts w:ascii="Arial" w:hAnsi="Arial" w:cs="Arial"/>
          <w:noProof/>
          <w:sz w:val="20"/>
          <w:lang w:val="ro-RO"/>
        </w:rPr>
      </w:pPr>
      <w:bookmarkStart w:id="64" w:name="_Ref238834226"/>
      <w:r w:rsidRPr="0059532F">
        <w:rPr>
          <w:rFonts w:ascii="Arial" w:hAnsi="Arial" w:cs="Arial"/>
          <w:noProof/>
          <w:sz w:val="20"/>
          <w:lang w:val="ro-RO"/>
        </w:rPr>
        <w:t xml:space="preserve">Partile se obliga sa transmita prin legaturile de interconectare identitatea utilizatorului apelant. </w:t>
      </w:r>
      <w:r w:rsidR="00687615" w:rsidRPr="0059532F">
        <w:rPr>
          <w:rFonts w:ascii="Arial" w:hAnsi="Arial" w:cs="Arial"/>
          <w:noProof/>
          <w:sz w:val="20"/>
          <w:lang w:val="ro-RO"/>
        </w:rPr>
        <w:t xml:space="preserve">Fiecare Parte se obliga sa trimita identitatea liniei apelante fara sa o altereze, modifice sau stearga, atat in cazul traficului national de interconectare cat si al traficului international de interconectare, </w:t>
      </w:r>
      <w:r w:rsidR="000D485B" w:rsidRPr="0059532F">
        <w:rPr>
          <w:rFonts w:ascii="Arial" w:hAnsi="Arial" w:cs="Arial"/>
          <w:noProof/>
          <w:sz w:val="20"/>
          <w:lang w:val="ro-RO"/>
        </w:rPr>
        <w:t xml:space="preserve">indiferent daca traficul national/international este transmis pe ace(l)easi legatura(i) de interconectare sau pe legaturi separate in functie de acordul Partilor, </w:t>
      </w:r>
      <w:r w:rsidR="00687615" w:rsidRPr="0059532F">
        <w:rPr>
          <w:rFonts w:ascii="Arial" w:hAnsi="Arial" w:cs="Arial"/>
          <w:noProof/>
          <w:sz w:val="20"/>
          <w:lang w:val="ro-RO"/>
        </w:rPr>
        <w:t xml:space="preserve">in conformitate cu dispoziţiile legislaţiei primare şi deciziile Autoritatii de Reglementare. </w:t>
      </w:r>
    </w:p>
    <w:p w14:paraId="35E13BF5" w14:textId="77777777" w:rsidR="00082597" w:rsidRPr="0059532F" w:rsidRDefault="00082597" w:rsidP="00082597">
      <w:pPr>
        <w:pStyle w:val="ListParagraph"/>
        <w:rPr>
          <w:rFonts w:ascii="Arial" w:hAnsi="Arial" w:cs="Arial"/>
          <w:noProof/>
          <w:lang w:val="ro-RO"/>
        </w:rPr>
      </w:pPr>
    </w:p>
    <w:p w14:paraId="1CC60158" w14:textId="77777777" w:rsidR="00D130A0" w:rsidRPr="0059532F" w:rsidRDefault="00082597" w:rsidP="00082597">
      <w:pPr>
        <w:pStyle w:val="Para0-2"/>
        <w:numPr>
          <w:ilvl w:val="2"/>
          <w:numId w:val="14"/>
        </w:numPr>
        <w:rPr>
          <w:rFonts w:ascii="Arial" w:hAnsi="Arial" w:cs="Arial"/>
          <w:noProof/>
          <w:sz w:val="20"/>
          <w:lang w:val="ro-RO"/>
        </w:rPr>
      </w:pPr>
      <w:r w:rsidRPr="0059532F">
        <w:rPr>
          <w:rFonts w:ascii="Arial" w:hAnsi="Arial" w:cs="Arial"/>
          <w:sz w:val="20"/>
          <w:lang w:val="ro-RO"/>
        </w:rPr>
        <w:t>Pentru cazul in care Partile au agreat</w:t>
      </w:r>
      <w:r w:rsidR="00647885" w:rsidRPr="0059532F">
        <w:rPr>
          <w:rFonts w:ascii="Arial" w:hAnsi="Arial" w:cs="Arial"/>
          <w:sz w:val="20"/>
          <w:lang w:val="ro-RO"/>
        </w:rPr>
        <w:t xml:space="preserve"> ca traficul sa se transmita prin</w:t>
      </w:r>
      <w:r w:rsidRPr="0059532F">
        <w:rPr>
          <w:rFonts w:ascii="Arial" w:hAnsi="Arial" w:cs="Arial"/>
          <w:sz w:val="20"/>
          <w:lang w:val="ro-RO"/>
        </w:rPr>
        <w:t xml:space="preserve"> legaturi separate </w:t>
      </w:r>
      <w:r w:rsidR="00647885" w:rsidRPr="0059532F">
        <w:rPr>
          <w:rFonts w:ascii="Arial" w:hAnsi="Arial" w:cs="Arial"/>
          <w:noProof/>
          <w:sz w:val="20"/>
          <w:lang w:val="ro-RO"/>
        </w:rPr>
        <w:t>de interconectare aferente traficului</w:t>
      </w:r>
      <w:r w:rsidRPr="0059532F">
        <w:rPr>
          <w:rFonts w:ascii="Arial" w:hAnsi="Arial" w:cs="Arial"/>
          <w:sz w:val="20"/>
          <w:lang w:val="ro-RO"/>
        </w:rPr>
        <w:t xml:space="preserve"> national</w:t>
      </w:r>
      <w:r w:rsidR="00647885" w:rsidRPr="0059532F">
        <w:rPr>
          <w:rFonts w:ascii="Arial" w:hAnsi="Arial" w:cs="Arial"/>
          <w:sz w:val="20"/>
          <w:lang w:val="ro-RO"/>
        </w:rPr>
        <w:t xml:space="preserve">, respectiv </w:t>
      </w:r>
      <w:r w:rsidRPr="0059532F">
        <w:rPr>
          <w:rFonts w:ascii="Arial" w:hAnsi="Arial" w:cs="Arial"/>
          <w:sz w:val="20"/>
          <w:lang w:val="ro-RO"/>
        </w:rPr>
        <w:t>international,</w:t>
      </w:r>
      <w:r w:rsidRPr="0059532F">
        <w:rPr>
          <w:rFonts w:ascii="Arial" w:hAnsi="Arial" w:cs="Arial"/>
          <w:noProof/>
          <w:sz w:val="20"/>
          <w:lang w:val="ro-RO"/>
        </w:rPr>
        <w:t xml:space="preserve"> f</w:t>
      </w:r>
      <w:r w:rsidR="00BC3512" w:rsidRPr="0059532F">
        <w:rPr>
          <w:rFonts w:ascii="Arial" w:hAnsi="Arial" w:cs="Arial"/>
          <w:noProof/>
          <w:sz w:val="20"/>
          <w:lang w:val="ro-RO"/>
        </w:rPr>
        <w:t xml:space="preserve">iecare Parte are obligatia de a nu transmite pe legatura de interconectare nationala niciun fel de trafic care are o identitate neinclusă în plajele de numerotatie specificate in Acord (cu exceptia traficului generat de in-roameri </w:t>
      </w:r>
      <w:r w:rsidR="00C752D9" w:rsidRPr="0059532F">
        <w:rPr>
          <w:rFonts w:ascii="Arial" w:hAnsi="Arial" w:cs="Arial"/>
          <w:noProof/>
          <w:sz w:val="20"/>
          <w:lang w:val="ro-RO"/>
        </w:rPr>
        <w:t>Telekom Romania Mobile</w:t>
      </w:r>
      <w:r w:rsidR="00BC3512" w:rsidRPr="0059532F">
        <w:rPr>
          <w:rFonts w:ascii="Arial" w:hAnsi="Arial" w:cs="Arial"/>
          <w:noProof/>
          <w:sz w:val="20"/>
          <w:lang w:val="ro-RO"/>
        </w:rPr>
        <w:t>, a traficului naţional generat de utilizatorii Operator</w:t>
      </w:r>
      <w:r w:rsidR="00166BEF" w:rsidRPr="0059532F">
        <w:rPr>
          <w:rFonts w:ascii="Arial" w:hAnsi="Arial" w:cs="Arial"/>
          <w:noProof/>
          <w:sz w:val="20"/>
          <w:lang w:val="ro-RO"/>
        </w:rPr>
        <w:t>ului</w:t>
      </w:r>
      <w:r w:rsidR="00BC3512" w:rsidRPr="0059532F">
        <w:rPr>
          <w:rFonts w:ascii="Arial" w:hAnsi="Arial" w:cs="Arial"/>
          <w:noProof/>
          <w:sz w:val="20"/>
          <w:lang w:val="ro-RO"/>
        </w:rPr>
        <w:t xml:space="preserve"> care prin intermediul reţelei </w:t>
      </w:r>
      <w:r w:rsidR="00A9558B" w:rsidRPr="0059532F">
        <w:rPr>
          <w:rFonts w:ascii="Arial" w:hAnsi="Arial" w:cs="Arial"/>
          <w:sz w:val="20"/>
          <w:lang w:val="ro-RO"/>
        </w:rPr>
        <w:t xml:space="preserve">unui alt operator cu care </w:t>
      </w:r>
      <w:r w:rsidR="00C752D9" w:rsidRPr="0059532F">
        <w:rPr>
          <w:rFonts w:ascii="Arial" w:hAnsi="Arial" w:cs="Arial"/>
          <w:sz w:val="20"/>
          <w:lang w:val="ro-RO"/>
        </w:rPr>
        <w:t>Telekom Romania Mobile</w:t>
      </w:r>
      <w:r w:rsidR="00A9558B" w:rsidRPr="0059532F">
        <w:rPr>
          <w:rFonts w:ascii="Arial" w:hAnsi="Arial" w:cs="Arial"/>
          <w:sz w:val="20"/>
          <w:lang w:val="ro-RO"/>
        </w:rPr>
        <w:t xml:space="preserve"> are un acord de interconectare în derulare</w:t>
      </w:r>
      <w:r w:rsidR="00BC3512" w:rsidRPr="0059532F">
        <w:rPr>
          <w:rFonts w:ascii="Arial" w:hAnsi="Arial" w:cs="Arial"/>
          <w:noProof/>
          <w:sz w:val="20"/>
          <w:lang w:val="ro-RO"/>
        </w:rPr>
        <w:t xml:space="preserve"> utilizează Serviciul de Selectie</w:t>
      </w:r>
      <w:r w:rsidR="00712DD8" w:rsidRPr="0059532F">
        <w:rPr>
          <w:rFonts w:ascii="Arial" w:hAnsi="Arial" w:cs="Arial"/>
          <w:noProof/>
          <w:sz w:val="20"/>
          <w:lang w:val="ro-RO"/>
        </w:rPr>
        <w:t>/Preselecţie</w:t>
      </w:r>
      <w:r w:rsidR="00BC3512" w:rsidRPr="0059532F">
        <w:rPr>
          <w:rFonts w:ascii="Arial" w:hAnsi="Arial" w:cs="Arial"/>
          <w:noProof/>
          <w:sz w:val="20"/>
          <w:lang w:val="ro-RO"/>
        </w:rPr>
        <w:t xml:space="preserve"> a Transportatorului prin formarea Codului de Selecţie</w:t>
      </w:r>
      <w:r w:rsidR="00712DD8" w:rsidRPr="0059532F">
        <w:rPr>
          <w:rFonts w:ascii="Arial" w:hAnsi="Arial" w:cs="Arial"/>
          <w:noProof/>
          <w:sz w:val="20"/>
          <w:lang w:val="ro-RO"/>
        </w:rPr>
        <w:t>/Preselecţie</w:t>
      </w:r>
      <w:r w:rsidR="00BC3512" w:rsidRPr="0059532F">
        <w:rPr>
          <w:rFonts w:ascii="Arial" w:hAnsi="Arial" w:cs="Arial"/>
          <w:noProof/>
          <w:sz w:val="20"/>
          <w:lang w:val="ro-RO"/>
        </w:rPr>
        <w:t xml:space="preserve"> (CSC</w:t>
      </w:r>
      <w:r w:rsidR="00712DD8" w:rsidRPr="0059532F">
        <w:rPr>
          <w:rFonts w:ascii="Arial" w:hAnsi="Arial" w:cs="Arial"/>
          <w:noProof/>
          <w:sz w:val="20"/>
          <w:lang w:val="ro-RO"/>
        </w:rPr>
        <w:t>/CPS</w:t>
      </w:r>
      <w:r w:rsidR="00BC3512" w:rsidRPr="0059532F">
        <w:rPr>
          <w:rFonts w:ascii="Arial" w:hAnsi="Arial" w:cs="Arial"/>
          <w:noProof/>
          <w:sz w:val="20"/>
          <w:lang w:val="ro-RO"/>
        </w:rPr>
        <w:t xml:space="preserve">) al </w:t>
      </w:r>
      <w:r w:rsidR="00166BEF" w:rsidRPr="0059532F">
        <w:rPr>
          <w:rFonts w:ascii="Arial" w:hAnsi="Arial" w:cs="Arial"/>
          <w:noProof/>
          <w:sz w:val="20"/>
          <w:lang w:val="ro-RO"/>
        </w:rPr>
        <w:t>Operatorului</w:t>
      </w:r>
      <w:r w:rsidR="00BC3512" w:rsidRPr="0059532F">
        <w:rPr>
          <w:rFonts w:ascii="Arial" w:hAnsi="Arial" w:cs="Arial"/>
          <w:noProof/>
          <w:sz w:val="20"/>
          <w:lang w:val="ro-RO"/>
        </w:rPr>
        <w:t xml:space="preserve"> </w:t>
      </w:r>
      <w:r w:rsidR="000A74DB" w:rsidRPr="0059532F">
        <w:rPr>
          <w:rFonts w:ascii="Arial" w:hAnsi="Arial" w:cs="Arial"/>
          <w:noProof/>
          <w:sz w:val="20"/>
          <w:lang w:val="ro-RO"/>
        </w:rPr>
        <w:t>,</w:t>
      </w:r>
      <w:r w:rsidR="00BC3512" w:rsidRPr="0059532F">
        <w:rPr>
          <w:rFonts w:ascii="Arial" w:hAnsi="Arial" w:cs="Arial"/>
          <w:noProof/>
          <w:sz w:val="20"/>
          <w:lang w:val="ro-RO"/>
        </w:rPr>
        <w:t xml:space="preserve"> </w:t>
      </w:r>
      <w:r w:rsidR="000A74DB" w:rsidRPr="0059532F">
        <w:rPr>
          <w:rFonts w:ascii="Arial" w:hAnsi="Arial" w:cs="Arial"/>
          <w:noProof/>
          <w:sz w:val="20"/>
          <w:lang w:val="ro-RO"/>
        </w:rPr>
        <w:t xml:space="preserve">a traficului naţional de tranzit colectat de una dintre Părţi şi terminat în reţeaua celeilalte Părţi </w:t>
      </w:r>
      <w:r w:rsidR="00BC3512" w:rsidRPr="0059532F">
        <w:rPr>
          <w:rFonts w:ascii="Arial" w:hAnsi="Arial" w:cs="Arial"/>
          <w:noProof/>
          <w:sz w:val="20"/>
          <w:lang w:val="ro-RO"/>
        </w:rPr>
        <w:t xml:space="preserve">si a scenariilor de apelare agreate de catre Parti ce pot implica transmiterea unei alte identitati a utilizatorului apelant decit cea specificata in Acord, ex: call forward sau callcenter </w:t>
      </w:r>
      <w:r w:rsidR="00C752D9" w:rsidRPr="0059532F">
        <w:rPr>
          <w:rFonts w:ascii="Arial" w:hAnsi="Arial" w:cs="Arial"/>
          <w:noProof/>
          <w:sz w:val="20"/>
          <w:lang w:val="ro-RO"/>
        </w:rPr>
        <w:t>Telekom Romania Mobile</w:t>
      </w:r>
      <w:r w:rsidR="00BC3512" w:rsidRPr="0059532F">
        <w:rPr>
          <w:rFonts w:ascii="Arial" w:hAnsi="Arial" w:cs="Arial"/>
          <w:noProof/>
          <w:sz w:val="20"/>
          <w:lang w:val="ro-RO"/>
        </w:rPr>
        <w:t xml:space="preserve"> etc), sau in situatiile legate de implementarea portabilităţii numerelor, reglementate ca atare prin prezentul Acord</w:t>
      </w:r>
      <w:r w:rsidR="00647885" w:rsidRPr="0059532F">
        <w:rPr>
          <w:rFonts w:ascii="Arial" w:hAnsi="Arial" w:cs="Arial"/>
          <w:noProof/>
          <w:sz w:val="20"/>
          <w:lang w:val="ro-RO"/>
        </w:rPr>
        <w:t>,</w:t>
      </w:r>
      <w:r w:rsidR="00BC3512" w:rsidRPr="0059532F">
        <w:rPr>
          <w:rFonts w:ascii="Arial" w:hAnsi="Arial" w:cs="Arial"/>
          <w:noProof/>
          <w:sz w:val="20"/>
          <w:lang w:val="ro-RO"/>
        </w:rPr>
        <w:t xml:space="preserve"> iar pe legătura de interconectare </w:t>
      </w:r>
      <w:r w:rsidR="00BC3512" w:rsidRPr="0059532F">
        <w:rPr>
          <w:rFonts w:ascii="Arial" w:hAnsi="Arial" w:cs="Arial"/>
          <w:noProof/>
          <w:sz w:val="20"/>
          <w:lang w:val="ro-RO"/>
        </w:rPr>
        <w:lastRenderedPageBreak/>
        <w:t>internaţională, alt tip de trafic decât apeluri internaţionale colectate de Partea respectivă din reţelele altor operatori, fara acordul expres al celeilalte Parti.</w:t>
      </w:r>
      <w:bookmarkEnd w:id="64"/>
    </w:p>
    <w:p w14:paraId="732E508D" w14:textId="77777777" w:rsidR="00082597" w:rsidRPr="0059532F" w:rsidRDefault="00082597" w:rsidP="00082597">
      <w:pPr>
        <w:pStyle w:val="Para0-2"/>
        <w:numPr>
          <w:ilvl w:val="2"/>
          <w:numId w:val="14"/>
        </w:numPr>
        <w:rPr>
          <w:rFonts w:ascii="Arial" w:hAnsi="Arial" w:cs="Arial"/>
          <w:noProof/>
          <w:sz w:val="20"/>
          <w:lang w:val="ro-RO"/>
        </w:rPr>
      </w:pPr>
      <w:r w:rsidRPr="0059532F">
        <w:rPr>
          <w:rFonts w:ascii="Arial" w:hAnsi="Arial" w:cs="Arial"/>
          <w:sz w:val="20"/>
          <w:lang w:val="ro-RO"/>
        </w:rPr>
        <w:t xml:space="preserve">Pentru cazul in care Partile au agreat </w:t>
      </w:r>
      <w:r w:rsidR="00647885" w:rsidRPr="0059532F">
        <w:rPr>
          <w:rFonts w:ascii="Arial" w:hAnsi="Arial" w:cs="Arial"/>
          <w:sz w:val="20"/>
          <w:lang w:val="ro-RO"/>
        </w:rPr>
        <w:t xml:space="preserve">ca traficul sa se transmita prin </w:t>
      </w:r>
      <w:r w:rsidRPr="0059532F">
        <w:rPr>
          <w:rFonts w:ascii="Arial" w:hAnsi="Arial" w:cs="Arial"/>
          <w:sz w:val="20"/>
          <w:lang w:val="ro-RO"/>
        </w:rPr>
        <w:t xml:space="preserve">ace(l)easi legaturi </w:t>
      </w:r>
      <w:r w:rsidR="00647885" w:rsidRPr="0059532F">
        <w:rPr>
          <w:rFonts w:ascii="Arial" w:hAnsi="Arial" w:cs="Arial"/>
          <w:sz w:val="20"/>
          <w:lang w:val="ro-RO"/>
        </w:rPr>
        <w:t xml:space="preserve">de interconectare </w:t>
      </w:r>
      <w:r w:rsidR="00647885" w:rsidRPr="0059532F">
        <w:rPr>
          <w:rFonts w:ascii="Arial" w:hAnsi="Arial" w:cs="Arial"/>
          <w:noProof/>
          <w:sz w:val="20"/>
          <w:lang w:val="ro-RO"/>
        </w:rPr>
        <w:t>aferenta(e)</w:t>
      </w:r>
      <w:r w:rsidRPr="0059532F">
        <w:rPr>
          <w:rFonts w:ascii="Arial" w:hAnsi="Arial" w:cs="Arial"/>
          <w:sz w:val="20"/>
          <w:lang w:val="ro-RO"/>
        </w:rPr>
        <w:t xml:space="preserve"> traficului national si international</w:t>
      </w:r>
      <w:r w:rsidR="00F72628" w:rsidRPr="0059532F">
        <w:rPr>
          <w:rFonts w:ascii="Arial" w:hAnsi="Arial" w:cs="Arial"/>
          <w:noProof/>
          <w:sz w:val="20"/>
          <w:lang w:val="ro-RO"/>
        </w:rPr>
        <w:t>, fiecare Parte are obligatia de a nu transmite pe legatura(ile) de interconectare niciun fel de trafic care are o identitate neinclusă în plajele de numerotatie specificate in Acord</w:t>
      </w:r>
      <w:r w:rsidR="00D11EBE" w:rsidRPr="0059532F">
        <w:rPr>
          <w:rFonts w:ascii="Arial" w:hAnsi="Arial" w:cs="Arial"/>
          <w:noProof/>
          <w:sz w:val="20"/>
          <w:lang w:val="ro-RO"/>
        </w:rPr>
        <w:t>,</w:t>
      </w:r>
      <w:r w:rsidR="00F72628" w:rsidRPr="0059532F">
        <w:rPr>
          <w:rFonts w:ascii="Arial" w:hAnsi="Arial" w:cs="Arial"/>
          <w:noProof/>
          <w:sz w:val="20"/>
          <w:lang w:val="ro-RO"/>
        </w:rPr>
        <w:t xml:space="preserve"> </w:t>
      </w:r>
      <w:r w:rsidR="00D11EBE" w:rsidRPr="0059532F">
        <w:rPr>
          <w:rFonts w:ascii="Arial" w:hAnsi="Arial" w:cs="Arial"/>
          <w:noProof/>
          <w:sz w:val="20"/>
          <w:lang w:val="ro-RO"/>
        </w:rPr>
        <w:t xml:space="preserve">fara acordul expres al celeilalte Parti </w:t>
      </w:r>
      <w:r w:rsidR="00F72628" w:rsidRPr="0059532F">
        <w:rPr>
          <w:rFonts w:ascii="Arial" w:hAnsi="Arial" w:cs="Arial"/>
          <w:noProof/>
          <w:sz w:val="20"/>
          <w:lang w:val="ro-RO"/>
        </w:rPr>
        <w:t xml:space="preserve">(cu exceptia traficului generat de in-roameri </w:t>
      </w:r>
      <w:r w:rsidR="00C752D9" w:rsidRPr="0059532F">
        <w:rPr>
          <w:rFonts w:ascii="Arial" w:hAnsi="Arial" w:cs="Arial"/>
          <w:noProof/>
          <w:sz w:val="20"/>
          <w:lang w:val="ro-RO"/>
        </w:rPr>
        <w:t>Telekom Romania Mobile</w:t>
      </w:r>
      <w:r w:rsidR="00F72628" w:rsidRPr="0059532F">
        <w:rPr>
          <w:rFonts w:ascii="Arial" w:hAnsi="Arial" w:cs="Arial"/>
          <w:noProof/>
          <w:sz w:val="20"/>
          <w:lang w:val="ro-RO"/>
        </w:rPr>
        <w:t xml:space="preserve">, a traficului naţional generat de utilizatorii Operatorului care prin intermediul reţelei </w:t>
      </w:r>
      <w:r w:rsidR="00F72628" w:rsidRPr="0059532F">
        <w:rPr>
          <w:rFonts w:ascii="Arial" w:hAnsi="Arial" w:cs="Arial"/>
          <w:sz w:val="20"/>
          <w:lang w:val="ro-RO"/>
        </w:rPr>
        <w:t xml:space="preserve">unui alt operator cu care </w:t>
      </w:r>
      <w:r w:rsidR="00C752D9" w:rsidRPr="0059532F">
        <w:rPr>
          <w:rFonts w:ascii="Arial" w:hAnsi="Arial" w:cs="Arial"/>
          <w:sz w:val="20"/>
          <w:lang w:val="ro-RO"/>
        </w:rPr>
        <w:t>Telekom Romania Mobile</w:t>
      </w:r>
      <w:r w:rsidR="00F72628" w:rsidRPr="0059532F">
        <w:rPr>
          <w:rFonts w:ascii="Arial" w:hAnsi="Arial" w:cs="Arial"/>
          <w:sz w:val="20"/>
          <w:lang w:val="ro-RO"/>
        </w:rPr>
        <w:t xml:space="preserve"> are un acord de interconectare în derulare</w:t>
      </w:r>
      <w:r w:rsidR="00F72628" w:rsidRPr="0059532F">
        <w:rPr>
          <w:rFonts w:ascii="Arial" w:hAnsi="Arial" w:cs="Arial"/>
          <w:noProof/>
          <w:sz w:val="20"/>
          <w:lang w:val="ro-RO"/>
        </w:rPr>
        <w:t xml:space="preserve"> utilizează Serviciul de Selectie/Preselecţie a Transportatorului prin formarea Codului de Selecţie/Preselecţie (CSC/CPS) al Operatorului, a traficului naţional de tranzit colectat de una dintre Părţi şi terminat în reţeaua celeilalte Părţi si a scenariilor de apelare agreate de catre Parti ce pot implica transmiterea unei alte identitati a utilizatorului apelant decit cea specificata in Acord, ex: call forward sau callcenter </w:t>
      </w:r>
      <w:r w:rsidR="00C752D9" w:rsidRPr="0059532F">
        <w:rPr>
          <w:rFonts w:ascii="Arial" w:hAnsi="Arial" w:cs="Arial"/>
          <w:noProof/>
          <w:sz w:val="20"/>
          <w:lang w:val="ro-RO"/>
        </w:rPr>
        <w:t>Telekom Romania Mobile</w:t>
      </w:r>
      <w:r w:rsidR="00F72628" w:rsidRPr="0059532F">
        <w:rPr>
          <w:rFonts w:ascii="Arial" w:hAnsi="Arial" w:cs="Arial"/>
          <w:noProof/>
          <w:sz w:val="20"/>
          <w:lang w:val="ro-RO"/>
        </w:rPr>
        <w:t xml:space="preserve"> etc, a traficului internaţional colectat de Partea respectivă din reţelele altor operatori sau in situatiile legate de implementarea portabilităţii numerelor, reglementate ca atare prin prezentul Acord).</w:t>
      </w:r>
    </w:p>
    <w:p w14:paraId="52D52B48" w14:textId="77777777" w:rsidR="00D130A0" w:rsidRPr="0059532F" w:rsidRDefault="00D130A0" w:rsidP="00D27514">
      <w:pPr>
        <w:jc w:val="both"/>
        <w:rPr>
          <w:rFonts w:ascii="Arial" w:hAnsi="Arial" w:cs="Arial"/>
          <w:noProof/>
          <w:lang w:val="ro-RO"/>
        </w:rPr>
      </w:pPr>
    </w:p>
    <w:p w14:paraId="56EA3EF3" w14:textId="77777777" w:rsidR="00BC3512" w:rsidRPr="0059532F" w:rsidRDefault="00BC3512" w:rsidP="00085DCA">
      <w:pPr>
        <w:pStyle w:val="Para0-2"/>
        <w:numPr>
          <w:ilvl w:val="1"/>
          <w:numId w:val="14"/>
        </w:numPr>
        <w:tabs>
          <w:tab w:val="clear" w:pos="780"/>
          <w:tab w:val="num" w:pos="709"/>
        </w:tabs>
        <w:ind w:left="709" w:hanging="709"/>
        <w:rPr>
          <w:rFonts w:ascii="Arial" w:hAnsi="Arial" w:cs="Arial"/>
          <w:sz w:val="20"/>
          <w:lang w:val="ro-RO"/>
        </w:rPr>
      </w:pPr>
      <w:bookmarkStart w:id="65" w:name="_Ref238834240"/>
      <w:r w:rsidRPr="0059532F">
        <w:rPr>
          <w:rFonts w:ascii="Arial" w:hAnsi="Arial" w:cs="Arial"/>
          <w:noProof/>
          <w:sz w:val="20"/>
          <w:lang w:val="ro-RO"/>
        </w:rPr>
        <w:t xml:space="preserve">In consecinta, orice transmitere de trafic </w:t>
      </w:r>
      <w:r w:rsidR="00687615" w:rsidRPr="0059532F">
        <w:rPr>
          <w:rFonts w:ascii="Arial" w:hAnsi="Arial" w:cs="Arial"/>
          <w:sz w:val="20"/>
          <w:lang w:val="ro-RO"/>
        </w:rPr>
        <w:t>fara ide</w:t>
      </w:r>
      <w:r w:rsidR="00CB24EE" w:rsidRPr="0059532F">
        <w:rPr>
          <w:rFonts w:ascii="Arial" w:hAnsi="Arial" w:cs="Arial"/>
          <w:sz w:val="20"/>
          <w:lang w:val="ro-RO"/>
        </w:rPr>
        <w:t>n</w:t>
      </w:r>
      <w:r w:rsidR="00687615" w:rsidRPr="0059532F">
        <w:rPr>
          <w:rFonts w:ascii="Arial" w:hAnsi="Arial" w:cs="Arial"/>
          <w:sz w:val="20"/>
          <w:lang w:val="ro-RO"/>
        </w:rPr>
        <w:t>titate, a cărui identitate a fost alterata, modificata ori stearsa de către una din Părţi</w:t>
      </w:r>
      <w:r w:rsidR="00687615" w:rsidRPr="0059532F">
        <w:rPr>
          <w:rFonts w:ascii="Arial" w:hAnsi="Arial" w:cs="Arial"/>
          <w:noProof/>
          <w:sz w:val="20"/>
          <w:lang w:val="ro-RO"/>
        </w:rPr>
        <w:t xml:space="preserve"> sau </w:t>
      </w:r>
      <w:r w:rsidRPr="0059532F">
        <w:rPr>
          <w:rFonts w:ascii="Arial" w:hAnsi="Arial" w:cs="Arial"/>
          <w:noProof/>
          <w:sz w:val="20"/>
          <w:lang w:val="ro-RO"/>
        </w:rPr>
        <w:t>nerespectarea tipului de trafic care poate fi</w:t>
      </w:r>
      <w:r w:rsidRPr="0059532F">
        <w:rPr>
          <w:rFonts w:ascii="Arial" w:hAnsi="Arial" w:cs="Arial"/>
          <w:sz w:val="20"/>
          <w:lang w:val="ro-RO"/>
        </w:rPr>
        <w:t xml:space="preserve"> transmis prin legătura</w:t>
      </w:r>
      <w:r w:rsidR="00991D56" w:rsidRPr="0059532F">
        <w:rPr>
          <w:rFonts w:ascii="Arial" w:hAnsi="Arial" w:cs="Arial"/>
          <w:sz w:val="20"/>
          <w:lang w:val="ro-RO"/>
        </w:rPr>
        <w:t>(</w:t>
      </w:r>
      <w:r w:rsidR="005E064C" w:rsidRPr="0059532F">
        <w:rPr>
          <w:rFonts w:ascii="Arial" w:hAnsi="Arial" w:cs="Arial"/>
          <w:sz w:val="20"/>
          <w:lang w:val="ro-RO"/>
        </w:rPr>
        <w:t>ile</w:t>
      </w:r>
      <w:r w:rsidR="00991D56" w:rsidRPr="0059532F">
        <w:rPr>
          <w:rFonts w:ascii="Arial" w:hAnsi="Arial" w:cs="Arial"/>
          <w:sz w:val="20"/>
          <w:lang w:val="ro-RO"/>
        </w:rPr>
        <w:t>)</w:t>
      </w:r>
      <w:r w:rsidRPr="0059532F">
        <w:rPr>
          <w:rFonts w:ascii="Arial" w:hAnsi="Arial" w:cs="Arial"/>
          <w:sz w:val="20"/>
          <w:lang w:val="ro-RO"/>
        </w:rPr>
        <w:t xml:space="preserve"> de interconectare naţională, respectiv </w:t>
      </w:r>
      <w:r w:rsidR="005E064C" w:rsidRPr="0059532F">
        <w:rPr>
          <w:rFonts w:ascii="Arial" w:hAnsi="Arial" w:cs="Arial"/>
          <w:sz w:val="20"/>
          <w:lang w:val="ro-RO"/>
        </w:rPr>
        <w:t xml:space="preserve"> </w:t>
      </w:r>
      <w:r w:rsidRPr="0059532F">
        <w:rPr>
          <w:rFonts w:ascii="Arial" w:hAnsi="Arial" w:cs="Arial"/>
          <w:sz w:val="20"/>
          <w:lang w:val="ro-RO"/>
        </w:rPr>
        <w:t xml:space="preserve">internaţională, </w:t>
      </w:r>
      <w:r w:rsidR="00687615" w:rsidRPr="0059532F">
        <w:rPr>
          <w:rFonts w:ascii="Arial" w:hAnsi="Arial" w:cs="Arial"/>
          <w:sz w:val="20"/>
          <w:lang w:val="ro-RO"/>
        </w:rPr>
        <w:t xml:space="preserve">pentru cazul in care Partile au agreat </w:t>
      </w:r>
      <w:r w:rsidR="00647885" w:rsidRPr="0059532F">
        <w:rPr>
          <w:rFonts w:ascii="Arial" w:hAnsi="Arial" w:cs="Arial"/>
          <w:sz w:val="20"/>
          <w:lang w:val="ro-RO"/>
        </w:rPr>
        <w:t xml:space="preserve">ca traficul sa se transmita </w:t>
      </w:r>
      <w:r w:rsidR="00991D56" w:rsidRPr="0059532F">
        <w:rPr>
          <w:rFonts w:ascii="Arial" w:hAnsi="Arial" w:cs="Arial"/>
          <w:sz w:val="20"/>
          <w:lang w:val="ro-RO"/>
        </w:rPr>
        <w:t xml:space="preserve">prin </w:t>
      </w:r>
      <w:r w:rsidR="00687615" w:rsidRPr="0059532F">
        <w:rPr>
          <w:rFonts w:ascii="Arial" w:hAnsi="Arial" w:cs="Arial"/>
          <w:sz w:val="20"/>
          <w:lang w:val="ro-RO"/>
        </w:rPr>
        <w:t>legaturi separate</w:t>
      </w:r>
      <w:r w:rsidR="00647885" w:rsidRPr="0059532F">
        <w:rPr>
          <w:rFonts w:ascii="Arial" w:hAnsi="Arial" w:cs="Arial"/>
          <w:sz w:val="20"/>
          <w:lang w:val="ro-RO"/>
        </w:rPr>
        <w:t xml:space="preserve"> de interconectare aferente</w:t>
      </w:r>
      <w:r w:rsidR="00687615" w:rsidRPr="0059532F">
        <w:rPr>
          <w:rFonts w:ascii="Arial" w:hAnsi="Arial" w:cs="Arial"/>
          <w:sz w:val="20"/>
          <w:lang w:val="ro-RO"/>
        </w:rPr>
        <w:t xml:space="preserve"> </w:t>
      </w:r>
      <w:r w:rsidRPr="0059532F">
        <w:rPr>
          <w:rFonts w:ascii="Arial" w:hAnsi="Arial" w:cs="Arial"/>
          <w:sz w:val="20"/>
          <w:lang w:val="ro-RO"/>
        </w:rPr>
        <w:t>trafic</w:t>
      </w:r>
      <w:r w:rsidR="00082597" w:rsidRPr="0059532F">
        <w:rPr>
          <w:rFonts w:ascii="Arial" w:hAnsi="Arial" w:cs="Arial"/>
          <w:sz w:val="20"/>
          <w:lang w:val="ro-RO"/>
        </w:rPr>
        <w:t>ului national</w:t>
      </w:r>
      <w:r w:rsidR="00647885" w:rsidRPr="0059532F">
        <w:rPr>
          <w:rFonts w:ascii="Arial" w:hAnsi="Arial" w:cs="Arial"/>
          <w:sz w:val="20"/>
          <w:lang w:val="ro-RO"/>
        </w:rPr>
        <w:t xml:space="preserve">, respectiv </w:t>
      </w:r>
      <w:r w:rsidR="00082597" w:rsidRPr="0059532F">
        <w:rPr>
          <w:rFonts w:ascii="Arial" w:hAnsi="Arial" w:cs="Arial"/>
          <w:sz w:val="20"/>
          <w:lang w:val="ro-RO"/>
        </w:rPr>
        <w:t>international,</w:t>
      </w:r>
      <w:r w:rsidRPr="0059532F">
        <w:rPr>
          <w:rFonts w:ascii="Arial" w:hAnsi="Arial" w:cs="Arial"/>
          <w:sz w:val="20"/>
          <w:lang w:val="ro-RO"/>
        </w:rPr>
        <w:t xml:space="preserve"> constituie utilizare abuziva, fiind aplicabile în acest caz dispoziţiile art. </w:t>
      </w:r>
      <w:r w:rsidR="00A21B04" w:rsidRPr="0059532F">
        <w:rPr>
          <w:rFonts w:ascii="Arial" w:hAnsi="Arial" w:cs="Arial"/>
          <w:sz w:val="20"/>
          <w:lang w:val="ro-RO"/>
        </w:rPr>
        <w:t xml:space="preserve">13.8. </w:t>
      </w:r>
      <w:bookmarkEnd w:id="65"/>
      <w:r w:rsidR="0004596D" w:rsidRPr="0059532F">
        <w:rPr>
          <w:rFonts w:ascii="Arial" w:hAnsi="Arial" w:cs="Arial"/>
          <w:sz w:val="20"/>
          <w:lang w:val="ro-RO"/>
        </w:rPr>
        <w:t>Ca si exceptie, Partile inteleg ca poate fi transmis pe legatura de interconectare trafic fara identitate doar in cazurile in care transmiterea CLI nu este posibila din punct de vedere tehnic (</w:t>
      </w:r>
      <w:r w:rsidR="00931714" w:rsidRPr="0059532F">
        <w:rPr>
          <w:rFonts w:ascii="Arial" w:hAnsi="Arial" w:cs="Arial"/>
          <w:sz w:val="20"/>
          <w:lang w:val="ro-RO"/>
        </w:rPr>
        <w:t xml:space="preserve">in cazul traficului originat de abonatii </w:t>
      </w:r>
      <w:r w:rsidR="00941F4A" w:rsidRPr="0059532F">
        <w:rPr>
          <w:rFonts w:ascii="Arial" w:hAnsi="Arial" w:cs="Arial"/>
          <w:sz w:val="20"/>
          <w:lang w:val="ro-RO"/>
        </w:rPr>
        <w:t xml:space="preserve">Partilor </w:t>
      </w:r>
      <w:r w:rsidR="00931714" w:rsidRPr="0059532F">
        <w:rPr>
          <w:rFonts w:ascii="Arial" w:hAnsi="Arial" w:cs="Arial"/>
          <w:sz w:val="20"/>
          <w:lang w:val="ro-RO"/>
        </w:rPr>
        <w:t xml:space="preserve">conectati la comutatoare analogice sau in cazul </w:t>
      </w:r>
      <w:r w:rsidR="00931714" w:rsidRPr="0059532F">
        <w:rPr>
          <w:rFonts w:ascii="Arial" w:hAnsi="Arial" w:cs="Arial"/>
          <w:noProof/>
          <w:sz w:val="20"/>
          <w:lang w:val="ro-RO"/>
        </w:rPr>
        <w:t xml:space="preserve">traficului de tranzit colectat de </w:t>
      </w:r>
      <w:r w:rsidR="00941F4A" w:rsidRPr="0059532F">
        <w:rPr>
          <w:rFonts w:ascii="Arial" w:hAnsi="Arial" w:cs="Arial"/>
          <w:noProof/>
          <w:sz w:val="20"/>
          <w:lang w:val="ro-RO"/>
        </w:rPr>
        <w:t xml:space="preserve">Parti </w:t>
      </w:r>
      <w:r w:rsidR="00931714" w:rsidRPr="0059532F">
        <w:rPr>
          <w:rFonts w:ascii="Arial" w:hAnsi="Arial" w:cs="Arial"/>
          <w:noProof/>
          <w:sz w:val="20"/>
          <w:lang w:val="ro-RO"/>
        </w:rPr>
        <w:t xml:space="preserve">de la </w:t>
      </w:r>
      <w:r w:rsidR="00931714" w:rsidRPr="0059532F">
        <w:rPr>
          <w:rFonts w:ascii="Arial" w:hAnsi="Arial" w:cs="Arial"/>
          <w:sz w:val="20"/>
          <w:lang w:val="ro-RO"/>
        </w:rPr>
        <w:t>abonati</w:t>
      </w:r>
      <w:r w:rsidR="00EC0B7B" w:rsidRPr="0059532F">
        <w:rPr>
          <w:rFonts w:ascii="Arial" w:hAnsi="Arial" w:cs="Arial"/>
          <w:sz w:val="20"/>
          <w:lang w:val="ro-RO"/>
        </w:rPr>
        <w:t>i</w:t>
      </w:r>
      <w:r w:rsidR="00931714" w:rsidRPr="0059532F">
        <w:rPr>
          <w:rFonts w:ascii="Arial" w:hAnsi="Arial" w:cs="Arial"/>
          <w:sz w:val="20"/>
          <w:lang w:val="ro-RO"/>
        </w:rPr>
        <w:t xml:space="preserve"> conectati la comutatoare analogice</w:t>
      </w:r>
      <w:r w:rsidR="0004596D" w:rsidRPr="0059532F">
        <w:rPr>
          <w:rFonts w:ascii="Arial" w:hAnsi="Arial" w:cs="Arial"/>
          <w:sz w:val="20"/>
          <w:lang w:val="ro-RO"/>
        </w:rPr>
        <w:t>). Partile vor depunde toate eforturile pentru reducerea pana la eliminare a procentului de trafic fara identitate transmis pe legatura de interconectare.</w:t>
      </w:r>
    </w:p>
    <w:p w14:paraId="737DC94A" w14:textId="77777777" w:rsidR="003A2E2A" w:rsidRPr="0059532F" w:rsidRDefault="003A2E2A" w:rsidP="00D27514">
      <w:pPr>
        <w:jc w:val="both"/>
        <w:rPr>
          <w:rFonts w:ascii="Arial" w:hAnsi="Arial" w:cs="Arial"/>
          <w:lang w:val="ro-RO"/>
        </w:rPr>
      </w:pPr>
    </w:p>
    <w:p w14:paraId="3BA013FE" w14:textId="77777777" w:rsidR="003A2E2A" w:rsidRPr="0059532F" w:rsidRDefault="003A2E2A" w:rsidP="00085DCA">
      <w:pPr>
        <w:pStyle w:val="Para0-2"/>
        <w:numPr>
          <w:ilvl w:val="1"/>
          <w:numId w:val="14"/>
        </w:numPr>
        <w:tabs>
          <w:tab w:val="clear" w:pos="780"/>
          <w:tab w:val="num" w:pos="709"/>
        </w:tabs>
        <w:ind w:left="709" w:hanging="709"/>
        <w:rPr>
          <w:rFonts w:ascii="Arial" w:hAnsi="Arial" w:cs="Arial"/>
          <w:sz w:val="20"/>
          <w:lang w:val="ro-RO"/>
        </w:rPr>
      </w:pPr>
      <w:bookmarkStart w:id="66" w:name="_Ref238834256"/>
      <w:r w:rsidRPr="0059532F">
        <w:rPr>
          <w:rFonts w:ascii="Arial" w:hAnsi="Arial" w:cs="Arial"/>
          <w:sz w:val="20"/>
          <w:lang w:val="ro-RO"/>
        </w:rPr>
        <w:t>Nerespectarea uneia sau mai multor interdic</w:t>
      </w:r>
      <w:r w:rsidR="00305BC4" w:rsidRPr="0059532F">
        <w:rPr>
          <w:rFonts w:ascii="Arial" w:hAnsi="Arial" w:cs="Arial"/>
          <w:sz w:val="20"/>
          <w:lang w:val="ro-RO"/>
        </w:rPr>
        <w:t>ţ</w:t>
      </w:r>
      <w:r w:rsidRPr="0059532F">
        <w:rPr>
          <w:rFonts w:ascii="Arial" w:hAnsi="Arial" w:cs="Arial"/>
          <w:sz w:val="20"/>
          <w:lang w:val="ro-RO"/>
        </w:rPr>
        <w:t>ii din prezentul articol este considerata utilizare abuziva.</w:t>
      </w:r>
      <w:bookmarkEnd w:id="66"/>
    </w:p>
    <w:p w14:paraId="072BD7B6" w14:textId="77777777" w:rsidR="003A2E2A" w:rsidRPr="0059532F" w:rsidRDefault="003A2E2A" w:rsidP="00D27514">
      <w:pPr>
        <w:jc w:val="both"/>
        <w:rPr>
          <w:rFonts w:ascii="Arial" w:hAnsi="Arial" w:cs="Arial"/>
          <w:lang w:val="ro-RO"/>
        </w:rPr>
      </w:pPr>
    </w:p>
    <w:p w14:paraId="37FF0BD4" w14:textId="77777777" w:rsidR="009A275F" w:rsidRPr="0059532F" w:rsidRDefault="00FE6DB4" w:rsidP="00085DCA">
      <w:pPr>
        <w:pStyle w:val="Para0-2"/>
        <w:numPr>
          <w:ilvl w:val="1"/>
          <w:numId w:val="14"/>
        </w:numPr>
        <w:tabs>
          <w:tab w:val="clear" w:pos="780"/>
          <w:tab w:val="num" w:pos="709"/>
        </w:tabs>
        <w:ind w:left="709" w:hanging="709"/>
        <w:rPr>
          <w:rFonts w:ascii="Arial" w:hAnsi="Arial" w:cs="Arial"/>
          <w:sz w:val="20"/>
          <w:lang w:val="ro-RO"/>
        </w:rPr>
      </w:pPr>
      <w:r w:rsidRPr="0059532F">
        <w:rPr>
          <w:rFonts w:ascii="Arial" w:hAnsi="Arial" w:cs="Arial"/>
          <w:sz w:val="20"/>
          <w:lang w:val="ro-RO"/>
        </w:rPr>
        <w:t>Părţile</w:t>
      </w:r>
      <w:r w:rsidR="003A2E2A" w:rsidRPr="0059532F">
        <w:rPr>
          <w:rFonts w:ascii="Arial" w:hAnsi="Arial" w:cs="Arial"/>
          <w:sz w:val="20"/>
          <w:lang w:val="ro-RO"/>
        </w:rPr>
        <w:t xml:space="preserve"> sunt de acord s</w:t>
      </w:r>
      <w:r w:rsidR="002A350C" w:rsidRPr="0059532F">
        <w:rPr>
          <w:rFonts w:ascii="Arial" w:hAnsi="Arial" w:cs="Arial"/>
          <w:sz w:val="20"/>
          <w:lang w:val="ro-RO"/>
        </w:rPr>
        <w:t>ă</w:t>
      </w:r>
      <w:r w:rsidR="003A2E2A" w:rsidRPr="0059532F">
        <w:rPr>
          <w:rFonts w:ascii="Arial" w:hAnsi="Arial" w:cs="Arial"/>
          <w:sz w:val="20"/>
          <w:lang w:val="ro-RO"/>
        </w:rPr>
        <w:t xml:space="preserve"> depun</w:t>
      </w:r>
      <w:r w:rsidR="002A350C" w:rsidRPr="0059532F">
        <w:rPr>
          <w:rFonts w:ascii="Arial" w:hAnsi="Arial" w:cs="Arial"/>
          <w:sz w:val="20"/>
          <w:lang w:val="ro-RO"/>
        </w:rPr>
        <w:t>ă</w:t>
      </w:r>
      <w:r w:rsidR="003A2E2A" w:rsidRPr="0059532F">
        <w:rPr>
          <w:rFonts w:ascii="Arial" w:hAnsi="Arial" w:cs="Arial"/>
          <w:sz w:val="20"/>
          <w:lang w:val="ro-RO"/>
        </w:rPr>
        <w:t xml:space="preserve"> toate eforturile necesare pentru detectarea, identificarea </w:t>
      </w:r>
      <w:r w:rsidR="002A350C" w:rsidRPr="0059532F">
        <w:rPr>
          <w:rFonts w:ascii="Arial" w:hAnsi="Arial" w:cs="Arial"/>
          <w:sz w:val="20"/>
          <w:lang w:val="ro-RO"/>
        </w:rPr>
        <w:t>ş</w:t>
      </w:r>
      <w:r w:rsidR="003A2E2A" w:rsidRPr="0059532F">
        <w:rPr>
          <w:rFonts w:ascii="Arial" w:hAnsi="Arial" w:cs="Arial"/>
          <w:sz w:val="20"/>
          <w:lang w:val="ro-RO"/>
        </w:rPr>
        <w:t>i eliminarea oric</w:t>
      </w:r>
      <w:r w:rsidR="002A350C" w:rsidRPr="0059532F">
        <w:rPr>
          <w:rFonts w:ascii="Arial" w:hAnsi="Arial" w:cs="Arial"/>
          <w:sz w:val="20"/>
          <w:lang w:val="ro-RO"/>
        </w:rPr>
        <w:t>ă</w:t>
      </w:r>
      <w:r w:rsidR="003A2E2A" w:rsidRPr="0059532F">
        <w:rPr>
          <w:rFonts w:ascii="Arial" w:hAnsi="Arial" w:cs="Arial"/>
          <w:sz w:val="20"/>
          <w:lang w:val="ro-RO"/>
        </w:rPr>
        <w:t>rei cre</w:t>
      </w:r>
      <w:r w:rsidR="002A350C" w:rsidRPr="0059532F">
        <w:rPr>
          <w:rFonts w:ascii="Arial" w:hAnsi="Arial" w:cs="Arial"/>
          <w:sz w:val="20"/>
          <w:lang w:val="ro-RO"/>
        </w:rPr>
        <w:t>ş</w:t>
      </w:r>
      <w:r w:rsidR="003A2E2A" w:rsidRPr="0059532F">
        <w:rPr>
          <w:rFonts w:ascii="Arial" w:hAnsi="Arial" w:cs="Arial"/>
          <w:sz w:val="20"/>
          <w:lang w:val="ro-RO"/>
        </w:rPr>
        <w:t xml:space="preserve">teri artificiale a traficului </w:t>
      </w:r>
      <w:r w:rsidR="009F5A42" w:rsidRPr="0059532F">
        <w:rPr>
          <w:rFonts w:ascii="Arial" w:hAnsi="Arial" w:cs="Arial"/>
          <w:sz w:val="20"/>
          <w:lang w:val="ro-RO"/>
        </w:rPr>
        <w:t>avand la baza acţiuni sau inactiuni ale uneia din Parti si/sau ale unei terţe părţi. Prin crestere artificiala a traficului („Trafic artificial”) se intelege, spre exemplu, un volum de convorbiri efectuate sau generate</w:t>
      </w:r>
      <w:r w:rsidR="001B0111" w:rsidRPr="0059532F">
        <w:rPr>
          <w:rFonts w:ascii="Arial" w:hAnsi="Arial" w:cs="Arial"/>
          <w:sz w:val="20"/>
          <w:lang w:val="ro-RO"/>
        </w:rPr>
        <w:t xml:space="preserve"> in mod </w:t>
      </w:r>
      <w:r w:rsidR="009F5A42" w:rsidRPr="0059532F">
        <w:rPr>
          <w:rFonts w:ascii="Arial" w:hAnsi="Arial" w:cs="Arial"/>
          <w:sz w:val="20"/>
          <w:lang w:val="ro-RO"/>
        </w:rPr>
        <w:t>artificial sau prelungite in mod special pentru beneficiul direct sau indirect al unei Parti sau a unei terte parti,</w:t>
      </w:r>
      <w:r w:rsidR="001B0111" w:rsidRPr="0059532F">
        <w:rPr>
          <w:rFonts w:ascii="Arial" w:hAnsi="Arial" w:cs="Arial"/>
          <w:sz w:val="20"/>
          <w:lang w:val="ro-RO"/>
        </w:rPr>
        <w:t xml:space="preserve"> convorbiri</w:t>
      </w:r>
      <w:r w:rsidR="009F5A42" w:rsidRPr="0059532F">
        <w:rPr>
          <w:rFonts w:ascii="Arial" w:hAnsi="Arial" w:cs="Arial"/>
          <w:sz w:val="20"/>
          <w:lang w:val="ro-RO"/>
        </w:rPr>
        <w:t xml:space="preserve"> care au caracteristici disproportionate in raport cu numarul total sau durata uzuala a convorbirilor. Va fi considerat Trafic Artificial si traficul efectuat de catre o Parte cu titlul de teste daca acea Parte nu a informat in prealabil, in scris, cu aratarea perioadei si conform procedurilor aplicabile, faptul ca urmeaza sa efectueze teste</w:t>
      </w:r>
      <w:r w:rsidR="009A275F" w:rsidRPr="0059532F">
        <w:rPr>
          <w:rFonts w:ascii="Arial" w:hAnsi="Arial" w:cs="Arial"/>
          <w:sz w:val="20"/>
          <w:lang w:val="ro-RO"/>
        </w:rPr>
        <w:t>.</w:t>
      </w:r>
    </w:p>
    <w:p w14:paraId="4E758C05" w14:textId="77777777" w:rsidR="009A275F" w:rsidRPr="0059532F" w:rsidRDefault="009A275F" w:rsidP="009A275F">
      <w:pPr>
        <w:pStyle w:val="ListParagraph"/>
        <w:rPr>
          <w:rFonts w:ascii="Arial" w:hAnsi="Arial" w:cs="Arial"/>
          <w:lang w:val="ro-RO"/>
        </w:rPr>
      </w:pPr>
    </w:p>
    <w:p w14:paraId="0E898B03" w14:textId="77777777" w:rsidR="009A275F" w:rsidRPr="0059532F" w:rsidRDefault="009A275F" w:rsidP="009A275F">
      <w:pPr>
        <w:pStyle w:val="ListParagraph"/>
        <w:rPr>
          <w:rFonts w:ascii="Arial" w:hAnsi="Arial" w:cs="Arial"/>
          <w:lang w:val="ro-RO"/>
        </w:rPr>
      </w:pPr>
    </w:p>
    <w:p w14:paraId="4DA6BAD8" w14:textId="77777777" w:rsidR="009A275F" w:rsidRPr="0059532F" w:rsidRDefault="009A275F" w:rsidP="009A275F">
      <w:pPr>
        <w:pStyle w:val="Para0-2"/>
        <w:numPr>
          <w:ilvl w:val="2"/>
          <w:numId w:val="14"/>
        </w:numPr>
        <w:rPr>
          <w:rFonts w:ascii="Arial" w:hAnsi="Arial" w:cs="Arial"/>
          <w:sz w:val="20"/>
          <w:lang w:val="ro-RO"/>
        </w:rPr>
      </w:pPr>
      <w:r w:rsidRPr="0059532F">
        <w:rPr>
          <w:rFonts w:ascii="Arial" w:hAnsi="Arial" w:cs="Arial"/>
          <w:sz w:val="20"/>
          <w:lang w:val="ro-RO"/>
        </w:rPr>
        <w:t>In cazul detectarii de catre una din Parti (Partea afectata) a unui Trafic Articifial, Partea afectata este indreptatita sa ia imediat toate masurile pe care le considera necesare pentru stoparea efectuarii Traficului Artificial, informand celalalta Parte in legatura cu faptul ca a detectat Trafic Artificial. In urma primirii din partea Partii afectate a informarii referitoare la detectarea unui Trafic Artificial, cealalata Parte va lua toate masurile aflate sub controlul sau pentru stop</w:t>
      </w:r>
      <w:r w:rsidR="00277705" w:rsidRPr="0059532F">
        <w:rPr>
          <w:rFonts w:ascii="Arial" w:hAnsi="Arial" w:cs="Arial"/>
          <w:sz w:val="20"/>
          <w:lang w:val="ro-RO"/>
        </w:rPr>
        <w:t>area efectuarii Traficului Arti</w:t>
      </w:r>
      <w:r w:rsidRPr="0059532F">
        <w:rPr>
          <w:rFonts w:ascii="Arial" w:hAnsi="Arial" w:cs="Arial"/>
          <w:sz w:val="20"/>
          <w:lang w:val="ro-RO"/>
        </w:rPr>
        <w:t>ficial, comunicand celeilalte Parti masurile intreprinse precum si, daca are cunostinta, care sunt cauzele care au condus la producerea Traficului Artificial. Partea afectata</w:t>
      </w:r>
      <w:r w:rsidR="001B0111" w:rsidRPr="0059532F">
        <w:rPr>
          <w:rFonts w:ascii="Arial" w:hAnsi="Arial" w:cs="Arial"/>
          <w:sz w:val="20"/>
          <w:lang w:val="ro-RO"/>
        </w:rPr>
        <w:t xml:space="preserve"> </w:t>
      </w:r>
      <w:r w:rsidRPr="0059532F">
        <w:rPr>
          <w:rFonts w:ascii="Arial" w:hAnsi="Arial" w:cs="Arial"/>
          <w:sz w:val="20"/>
          <w:lang w:val="ro-RO"/>
        </w:rPr>
        <w:t xml:space="preserve">va fi indreptatita sa refuze plata tarifului de interconectare pentru Traficul Artificial, iar cealalta Parte nu va putea obliga Partea afectata la plata tarifului de interconectare pentru Traficul Artificial. </w:t>
      </w:r>
    </w:p>
    <w:p w14:paraId="105AD89F" w14:textId="77777777" w:rsidR="009A275F" w:rsidRPr="0059532F" w:rsidRDefault="009A275F" w:rsidP="009A275F">
      <w:pPr>
        <w:pStyle w:val="Para0-2"/>
        <w:ind w:left="1440" w:firstLine="0"/>
        <w:rPr>
          <w:rFonts w:ascii="Arial" w:hAnsi="Arial" w:cs="Arial"/>
          <w:sz w:val="20"/>
          <w:lang w:val="ro-RO"/>
        </w:rPr>
      </w:pPr>
    </w:p>
    <w:p w14:paraId="083511AC" w14:textId="77777777" w:rsidR="009A275F" w:rsidRPr="0059532F" w:rsidRDefault="009A275F" w:rsidP="009A275F">
      <w:pPr>
        <w:pStyle w:val="Para0-2"/>
        <w:numPr>
          <w:ilvl w:val="2"/>
          <w:numId w:val="14"/>
        </w:numPr>
        <w:rPr>
          <w:rFonts w:ascii="Arial" w:hAnsi="Arial" w:cs="Arial"/>
          <w:sz w:val="20"/>
          <w:lang w:val="ro-RO"/>
        </w:rPr>
      </w:pPr>
      <w:r w:rsidRPr="0059532F">
        <w:rPr>
          <w:rFonts w:ascii="Arial" w:hAnsi="Arial" w:cs="Arial"/>
          <w:sz w:val="20"/>
          <w:lang w:val="ro-RO"/>
        </w:rPr>
        <w:t>In cazul in care in termen de 3 ore dupa transmiterea de catre Partea afectata catre cealalta Parte a informarii in legatura cu detectarea unui Trafic Artificial, cealalta Parte nu ia sau nu poate lua nici o masura sau, in orice caz, efectuarea in continuare de Trafic Artificial nu poate fi stopata, Partea afectata va fi indreptatita sa suspende imediat, parţial sau total, transmiterea de trafic pe resursele de numerotatie pe care s-</w:t>
      </w:r>
      <w:r w:rsidRPr="0059532F">
        <w:rPr>
          <w:rFonts w:ascii="Arial" w:hAnsi="Arial" w:cs="Arial"/>
          <w:sz w:val="20"/>
          <w:lang w:val="ro-RO"/>
        </w:rPr>
        <w:lastRenderedPageBreak/>
        <w:t>a detectat Traficul Artificial. In cazul in care se impune suspendarea transmiterii de trafic pe legăturile de interconectare pe care s-a detectat Traficul  Artificial, termenul in care Partea afectata poate lua masura suspendarii sus-mentionata este de 15 zile de la data transmiterii informarii catre cealalta parte cu privire la detectarea Traficului Artificial.</w:t>
      </w:r>
    </w:p>
    <w:p w14:paraId="76F3B904" w14:textId="77777777" w:rsidR="009A275F" w:rsidRPr="0059532F" w:rsidRDefault="009A275F" w:rsidP="009A275F">
      <w:pPr>
        <w:pStyle w:val="ListParagraph"/>
        <w:rPr>
          <w:rFonts w:ascii="Arial" w:hAnsi="Arial" w:cs="Arial"/>
          <w:lang w:val="ro-RO"/>
        </w:rPr>
      </w:pPr>
    </w:p>
    <w:p w14:paraId="7F0DBDDE" w14:textId="77777777" w:rsidR="003A2E2A" w:rsidRPr="0059532F" w:rsidRDefault="009A275F" w:rsidP="009A275F">
      <w:pPr>
        <w:pStyle w:val="Para0-2"/>
        <w:numPr>
          <w:ilvl w:val="2"/>
          <w:numId w:val="14"/>
        </w:numPr>
        <w:rPr>
          <w:rFonts w:ascii="Arial" w:hAnsi="Arial" w:cs="Arial"/>
          <w:sz w:val="20"/>
          <w:lang w:val="ro-RO"/>
        </w:rPr>
      </w:pPr>
      <w:r w:rsidRPr="0059532F">
        <w:rPr>
          <w:rFonts w:ascii="Arial" w:hAnsi="Arial" w:cs="Arial"/>
          <w:sz w:val="20"/>
          <w:lang w:val="ro-RO"/>
        </w:rPr>
        <w:t>In cazul detectarii de catre Parti a unui Trafic Artificial, inclusiv in situatia in care acesta este cauzat de acţiuni sau inactiuni ale unor terţe părţi, Părţile vor coopera cu buna credinta, vor schimba informaţiile necesare,</w:t>
      </w:r>
      <w:r w:rsidR="009F5A42" w:rsidRPr="0059532F">
        <w:rPr>
          <w:rFonts w:ascii="Arial" w:hAnsi="Arial" w:cs="Arial"/>
          <w:sz w:val="20"/>
          <w:lang w:val="ro-RO"/>
        </w:rPr>
        <w:t xml:space="preserve"> </w:t>
      </w:r>
      <w:r w:rsidRPr="0059532F">
        <w:rPr>
          <w:rFonts w:ascii="Arial" w:hAnsi="Arial" w:cs="Arial"/>
          <w:sz w:val="20"/>
          <w:lang w:val="ro-RO"/>
        </w:rPr>
        <w:t xml:space="preserve">vor depune toate eforturile pentru eliminarea conditiilor care au condus la aparitia Traficului Artificial si </w:t>
      </w:r>
      <w:r w:rsidR="00277705" w:rsidRPr="0059532F">
        <w:rPr>
          <w:rFonts w:ascii="Arial" w:hAnsi="Arial" w:cs="Arial"/>
          <w:sz w:val="20"/>
          <w:lang w:val="ro-RO"/>
        </w:rPr>
        <w:t>vor lua</w:t>
      </w:r>
      <w:r w:rsidRPr="0059532F">
        <w:rPr>
          <w:rFonts w:ascii="Arial" w:hAnsi="Arial" w:cs="Arial"/>
          <w:sz w:val="20"/>
          <w:lang w:val="ro-RO"/>
        </w:rPr>
        <w:t xml:space="preserve"> masurile necesare </w:t>
      </w:r>
      <w:r w:rsidR="003A2E2A" w:rsidRPr="0059532F">
        <w:rPr>
          <w:rFonts w:ascii="Arial" w:hAnsi="Arial" w:cs="Arial"/>
          <w:sz w:val="20"/>
          <w:lang w:val="ro-RO"/>
        </w:rPr>
        <w:t>pentru prevenirea apari</w:t>
      </w:r>
      <w:r w:rsidR="002A350C" w:rsidRPr="0059532F">
        <w:rPr>
          <w:rFonts w:ascii="Arial" w:hAnsi="Arial" w:cs="Arial"/>
          <w:sz w:val="20"/>
          <w:lang w:val="ro-RO"/>
        </w:rPr>
        <w:t>ţ</w:t>
      </w:r>
      <w:r w:rsidR="003A2E2A" w:rsidRPr="0059532F">
        <w:rPr>
          <w:rFonts w:ascii="Arial" w:hAnsi="Arial" w:cs="Arial"/>
          <w:sz w:val="20"/>
          <w:lang w:val="ro-RO"/>
        </w:rPr>
        <w:t xml:space="preserve">iei </w:t>
      </w:r>
      <w:r w:rsidR="00206724" w:rsidRPr="0059532F">
        <w:rPr>
          <w:rFonts w:ascii="Arial" w:hAnsi="Arial" w:cs="Arial"/>
          <w:sz w:val="20"/>
          <w:lang w:val="ro-RO"/>
        </w:rPr>
        <w:t xml:space="preserve">viitoare a unor astfel de situatii </w:t>
      </w:r>
      <w:r w:rsidR="002A350C" w:rsidRPr="0059532F">
        <w:rPr>
          <w:rFonts w:ascii="Arial" w:hAnsi="Arial" w:cs="Arial"/>
          <w:sz w:val="20"/>
          <w:lang w:val="ro-RO"/>
        </w:rPr>
        <w:t>î</w:t>
      </w:r>
      <w:r w:rsidR="003A2E2A" w:rsidRPr="0059532F">
        <w:rPr>
          <w:rFonts w:ascii="Arial" w:hAnsi="Arial" w:cs="Arial"/>
          <w:sz w:val="20"/>
          <w:lang w:val="ro-RO"/>
        </w:rPr>
        <w:t>n re</w:t>
      </w:r>
      <w:r w:rsidR="002A350C" w:rsidRPr="0059532F">
        <w:rPr>
          <w:rFonts w:ascii="Arial" w:hAnsi="Arial" w:cs="Arial"/>
          <w:sz w:val="20"/>
          <w:lang w:val="ro-RO"/>
        </w:rPr>
        <w:t>ţ</w:t>
      </w:r>
      <w:r w:rsidR="003A2E2A" w:rsidRPr="0059532F">
        <w:rPr>
          <w:rFonts w:ascii="Arial" w:hAnsi="Arial" w:cs="Arial"/>
          <w:sz w:val="20"/>
          <w:lang w:val="ro-RO"/>
        </w:rPr>
        <w:t xml:space="preserve">elele </w:t>
      </w:r>
      <w:r w:rsidR="00FE6DB4" w:rsidRPr="0059532F">
        <w:rPr>
          <w:rFonts w:ascii="Arial" w:hAnsi="Arial" w:cs="Arial"/>
          <w:sz w:val="20"/>
          <w:lang w:val="ro-RO"/>
        </w:rPr>
        <w:t>Părţilor</w:t>
      </w:r>
      <w:r w:rsidR="003A2E2A" w:rsidRPr="0059532F">
        <w:rPr>
          <w:rFonts w:ascii="Arial" w:hAnsi="Arial" w:cs="Arial"/>
          <w:sz w:val="20"/>
          <w:lang w:val="ro-RO"/>
        </w:rPr>
        <w:t xml:space="preserve">. </w:t>
      </w:r>
    </w:p>
    <w:p w14:paraId="4D39F1BF" w14:textId="77777777" w:rsidR="003A2E2A" w:rsidRPr="0059532F" w:rsidRDefault="003A2E2A" w:rsidP="00D27514">
      <w:pPr>
        <w:jc w:val="both"/>
        <w:rPr>
          <w:rFonts w:ascii="Arial" w:hAnsi="Arial" w:cs="Arial"/>
          <w:bCs/>
          <w:lang w:val="ro-RO"/>
        </w:rPr>
      </w:pPr>
    </w:p>
    <w:p w14:paraId="42FC0F38" w14:textId="77777777" w:rsidR="00D60D34" w:rsidRPr="0059532F" w:rsidRDefault="00D60D34" w:rsidP="00085DCA">
      <w:pPr>
        <w:pStyle w:val="Para0-2"/>
        <w:numPr>
          <w:ilvl w:val="1"/>
          <w:numId w:val="14"/>
        </w:numPr>
        <w:tabs>
          <w:tab w:val="clear" w:pos="780"/>
          <w:tab w:val="num" w:pos="709"/>
        </w:tabs>
        <w:ind w:left="709" w:hanging="709"/>
        <w:rPr>
          <w:rFonts w:ascii="Arial" w:hAnsi="Arial" w:cs="Arial"/>
          <w:bCs/>
          <w:sz w:val="20"/>
          <w:lang w:val="ro-RO"/>
        </w:rPr>
      </w:pPr>
      <w:bookmarkStart w:id="67" w:name="_Ref236157135"/>
      <w:bookmarkStart w:id="68" w:name="_Ref238834272"/>
      <w:bookmarkStart w:id="69" w:name="_Ref205882705"/>
      <w:r w:rsidRPr="0059532F">
        <w:rPr>
          <w:rFonts w:ascii="Arial" w:hAnsi="Arial" w:cs="Arial"/>
          <w:bCs/>
          <w:sz w:val="20"/>
          <w:lang w:val="ro-RO"/>
        </w:rPr>
        <w:t>La solicitarea Partii (afectata) ce identifica una sau mai multe dintre situatiile</w:t>
      </w:r>
      <w:bookmarkEnd w:id="67"/>
      <w:r w:rsidRPr="0059532F">
        <w:rPr>
          <w:rFonts w:ascii="Arial" w:hAnsi="Arial" w:cs="Arial"/>
          <w:bCs/>
          <w:sz w:val="20"/>
          <w:lang w:val="ro-RO"/>
        </w:rPr>
        <w:t xml:space="preserve"> de abuz</w:t>
      </w:r>
      <w:r w:rsidR="00A9558B" w:rsidRPr="0059532F">
        <w:rPr>
          <w:rFonts w:ascii="Arial" w:hAnsi="Arial" w:cs="Arial"/>
          <w:bCs/>
          <w:sz w:val="20"/>
          <w:lang w:val="ro-RO"/>
        </w:rPr>
        <w:t>:</w:t>
      </w:r>
      <w:r w:rsidRPr="0059532F">
        <w:rPr>
          <w:rFonts w:ascii="Arial" w:hAnsi="Arial" w:cs="Arial"/>
          <w:bCs/>
          <w:sz w:val="20"/>
          <w:lang w:val="ro-RO"/>
        </w:rPr>
        <w:t xml:space="preserve"> </w:t>
      </w:r>
      <w:r w:rsidR="00A9558B" w:rsidRPr="0059532F">
        <w:rPr>
          <w:rFonts w:ascii="Arial" w:hAnsi="Arial" w:cs="Arial"/>
          <w:bCs/>
          <w:sz w:val="20"/>
          <w:lang w:val="ro-RO"/>
        </w:rPr>
        <w:t xml:space="preserve">(i) </w:t>
      </w:r>
      <w:r w:rsidRPr="0059532F">
        <w:rPr>
          <w:rFonts w:ascii="Arial" w:hAnsi="Arial" w:cs="Arial"/>
          <w:bCs/>
          <w:sz w:val="20"/>
          <w:lang w:val="ro-RO"/>
        </w:rPr>
        <w:t>apel transmis pe altă legătură de interconectare decât cea destinată tipului respectiv de apeluri,</w:t>
      </w:r>
      <w:r w:rsidR="00647885" w:rsidRPr="0059532F">
        <w:rPr>
          <w:rFonts w:ascii="Arial" w:hAnsi="Arial" w:cs="Arial"/>
          <w:bCs/>
          <w:sz w:val="20"/>
          <w:lang w:val="ro-RO"/>
        </w:rPr>
        <w:t xml:space="preserve"> </w:t>
      </w:r>
      <w:r w:rsidR="00D672B2" w:rsidRPr="0059532F">
        <w:rPr>
          <w:rFonts w:ascii="Arial" w:hAnsi="Arial" w:cs="Arial"/>
          <w:bCs/>
          <w:sz w:val="20"/>
          <w:lang w:val="ro-RO"/>
        </w:rPr>
        <w:t>daca este aplicabil</w:t>
      </w:r>
      <w:r w:rsidR="00647885" w:rsidRPr="0059532F">
        <w:rPr>
          <w:rFonts w:ascii="Arial" w:hAnsi="Arial" w:cs="Arial"/>
          <w:bCs/>
          <w:sz w:val="20"/>
          <w:lang w:val="ro-RO"/>
        </w:rPr>
        <w:t>,</w:t>
      </w:r>
      <w:r w:rsidRPr="0059532F">
        <w:rPr>
          <w:rFonts w:ascii="Arial" w:hAnsi="Arial" w:cs="Arial"/>
          <w:bCs/>
          <w:sz w:val="20"/>
          <w:lang w:val="ro-RO"/>
        </w:rPr>
        <w:t xml:space="preserve"> </w:t>
      </w:r>
      <w:r w:rsidR="00A9558B" w:rsidRPr="0059532F">
        <w:rPr>
          <w:rFonts w:ascii="Arial" w:hAnsi="Arial" w:cs="Arial"/>
          <w:bCs/>
          <w:sz w:val="20"/>
          <w:lang w:val="ro-RO"/>
        </w:rPr>
        <w:t xml:space="preserve">(ii) </w:t>
      </w:r>
      <w:r w:rsidRPr="0059532F">
        <w:rPr>
          <w:rFonts w:ascii="Arial" w:hAnsi="Arial" w:cs="Arial"/>
          <w:bCs/>
          <w:sz w:val="20"/>
          <w:lang w:val="ro-RO"/>
        </w:rPr>
        <w:t>apel fără identitate, apel cu identitate incompletă, (exceptie: apeluri efectuate de utilizatorii Operator</w:t>
      </w:r>
      <w:r w:rsidR="00B339E5" w:rsidRPr="0059532F">
        <w:rPr>
          <w:rFonts w:ascii="Arial" w:hAnsi="Arial" w:cs="Arial"/>
          <w:bCs/>
          <w:sz w:val="20"/>
          <w:lang w:val="ro-RO"/>
        </w:rPr>
        <w:t>ului</w:t>
      </w:r>
      <w:r w:rsidRPr="0059532F">
        <w:rPr>
          <w:rFonts w:ascii="Arial" w:hAnsi="Arial" w:cs="Arial"/>
          <w:bCs/>
          <w:sz w:val="20"/>
          <w:lang w:val="ro-RO"/>
        </w:rPr>
        <w:t xml:space="preserve"> in scenariile de portabilitate sau care prin intermediul centralelor analogice Romtelecom utilizeaza serviciul de Selectie</w:t>
      </w:r>
      <w:r w:rsidR="00712DD8" w:rsidRPr="0059532F">
        <w:rPr>
          <w:rFonts w:ascii="Arial" w:hAnsi="Arial" w:cs="Arial"/>
          <w:bCs/>
          <w:sz w:val="20"/>
          <w:lang w:val="ro-RO"/>
        </w:rPr>
        <w:t>/Preselecţie</w:t>
      </w:r>
      <w:r w:rsidRPr="0059532F">
        <w:rPr>
          <w:rFonts w:ascii="Arial" w:hAnsi="Arial" w:cs="Arial"/>
          <w:bCs/>
          <w:sz w:val="20"/>
          <w:lang w:val="ro-RO"/>
        </w:rPr>
        <w:t xml:space="preserve"> a Transportatorului prin formarea Codului de Selectie</w:t>
      </w:r>
      <w:r w:rsidR="00712DD8" w:rsidRPr="0059532F">
        <w:rPr>
          <w:rFonts w:ascii="Arial" w:hAnsi="Arial" w:cs="Arial"/>
          <w:bCs/>
          <w:sz w:val="20"/>
          <w:lang w:val="ro-RO"/>
        </w:rPr>
        <w:t>/Preselecţie</w:t>
      </w:r>
      <w:r w:rsidRPr="0059532F">
        <w:rPr>
          <w:rFonts w:ascii="Arial" w:hAnsi="Arial" w:cs="Arial"/>
          <w:bCs/>
          <w:sz w:val="20"/>
          <w:lang w:val="ro-RO"/>
        </w:rPr>
        <w:t xml:space="preserve"> – CSC</w:t>
      </w:r>
      <w:r w:rsidR="00712DD8" w:rsidRPr="0059532F">
        <w:rPr>
          <w:rFonts w:ascii="Arial" w:hAnsi="Arial" w:cs="Arial"/>
          <w:bCs/>
          <w:sz w:val="20"/>
          <w:lang w:val="ro-RO"/>
        </w:rPr>
        <w:t>/CPS</w:t>
      </w:r>
      <w:r w:rsidRPr="0059532F">
        <w:rPr>
          <w:rFonts w:ascii="Arial" w:hAnsi="Arial" w:cs="Arial"/>
          <w:bCs/>
          <w:sz w:val="20"/>
          <w:lang w:val="ro-RO"/>
        </w:rPr>
        <w:t xml:space="preserve"> – al </w:t>
      </w:r>
      <w:r w:rsidR="00B339E5" w:rsidRPr="0059532F">
        <w:rPr>
          <w:rFonts w:ascii="Arial" w:hAnsi="Arial" w:cs="Arial"/>
          <w:bCs/>
          <w:sz w:val="20"/>
          <w:lang w:val="ro-RO"/>
        </w:rPr>
        <w:t>Operatorului</w:t>
      </w:r>
      <w:r w:rsidRPr="0059532F">
        <w:rPr>
          <w:rFonts w:ascii="Arial" w:hAnsi="Arial" w:cs="Arial"/>
          <w:bCs/>
          <w:sz w:val="20"/>
          <w:lang w:val="ro-RO"/>
        </w:rPr>
        <w:t xml:space="preserve">), apel cu identitate parţial sau total modificată ori mascată, </w:t>
      </w:r>
      <w:r w:rsidR="00A9558B" w:rsidRPr="0059532F">
        <w:rPr>
          <w:rFonts w:ascii="Arial" w:hAnsi="Arial" w:cs="Arial"/>
          <w:bCs/>
          <w:sz w:val="20"/>
          <w:lang w:val="ro-RO"/>
        </w:rPr>
        <w:t xml:space="preserve">(iii) </w:t>
      </w:r>
      <w:r w:rsidRPr="0059532F">
        <w:rPr>
          <w:rFonts w:ascii="Arial" w:hAnsi="Arial" w:cs="Arial"/>
          <w:bCs/>
          <w:sz w:val="20"/>
          <w:lang w:val="ro-RO"/>
        </w:rPr>
        <w:t xml:space="preserve">apel initiat din altă reţea nationala (exceptie: apeluri efectuate de utilizatorii </w:t>
      </w:r>
      <w:r w:rsidR="00B339E5" w:rsidRPr="0059532F">
        <w:rPr>
          <w:rFonts w:ascii="Arial" w:hAnsi="Arial" w:cs="Arial"/>
          <w:bCs/>
          <w:sz w:val="20"/>
          <w:lang w:val="ro-RO"/>
        </w:rPr>
        <w:t>Operatorului</w:t>
      </w:r>
      <w:r w:rsidRPr="0059532F">
        <w:rPr>
          <w:rFonts w:ascii="Arial" w:hAnsi="Arial" w:cs="Arial"/>
          <w:bCs/>
          <w:sz w:val="20"/>
          <w:lang w:val="ro-RO"/>
        </w:rPr>
        <w:t xml:space="preserve"> in scenariile de portabilitate sau care prin intermediul retelei </w:t>
      </w:r>
      <w:r w:rsidR="00A9558B" w:rsidRPr="0059532F">
        <w:rPr>
          <w:rFonts w:ascii="Arial" w:hAnsi="Arial" w:cs="Arial"/>
          <w:bCs/>
          <w:sz w:val="20"/>
          <w:lang w:val="ro-RO"/>
        </w:rPr>
        <w:t xml:space="preserve">unui alt operator cu care </w:t>
      </w:r>
      <w:r w:rsidR="00C752D9" w:rsidRPr="0059532F">
        <w:rPr>
          <w:rFonts w:ascii="Arial" w:hAnsi="Arial" w:cs="Arial"/>
          <w:bCs/>
          <w:sz w:val="20"/>
          <w:lang w:val="ro-RO"/>
        </w:rPr>
        <w:t>Telekom Romania Mobile</w:t>
      </w:r>
      <w:r w:rsidR="00A9558B" w:rsidRPr="0059532F">
        <w:rPr>
          <w:rFonts w:ascii="Arial" w:hAnsi="Arial" w:cs="Arial"/>
          <w:bCs/>
          <w:sz w:val="20"/>
          <w:lang w:val="ro-RO"/>
        </w:rPr>
        <w:t xml:space="preserve"> are un acord de interconectare în derulare</w:t>
      </w:r>
      <w:r w:rsidRPr="0059532F">
        <w:rPr>
          <w:rFonts w:ascii="Arial" w:hAnsi="Arial" w:cs="Arial"/>
          <w:bCs/>
          <w:sz w:val="20"/>
          <w:lang w:val="ro-RO"/>
        </w:rPr>
        <w:t xml:space="preserve"> utilizeaza serviciul de Selectie</w:t>
      </w:r>
      <w:r w:rsidR="00712DD8" w:rsidRPr="0059532F">
        <w:rPr>
          <w:rFonts w:ascii="Arial" w:hAnsi="Arial" w:cs="Arial"/>
          <w:bCs/>
          <w:sz w:val="20"/>
          <w:lang w:val="ro-RO"/>
        </w:rPr>
        <w:t>/Preselecţie</w:t>
      </w:r>
      <w:r w:rsidRPr="0059532F">
        <w:rPr>
          <w:rFonts w:ascii="Arial" w:hAnsi="Arial" w:cs="Arial"/>
          <w:bCs/>
          <w:sz w:val="20"/>
          <w:lang w:val="ro-RO"/>
        </w:rPr>
        <w:t xml:space="preserve"> a Transportatorului prin formarea Codului de Selectie</w:t>
      </w:r>
      <w:r w:rsidR="00712DD8" w:rsidRPr="0059532F">
        <w:rPr>
          <w:rFonts w:ascii="Arial" w:hAnsi="Arial" w:cs="Arial"/>
          <w:bCs/>
          <w:sz w:val="20"/>
          <w:lang w:val="ro-RO"/>
        </w:rPr>
        <w:t>/Preselecţie</w:t>
      </w:r>
      <w:r w:rsidRPr="0059532F">
        <w:rPr>
          <w:rFonts w:ascii="Arial" w:hAnsi="Arial" w:cs="Arial"/>
          <w:bCs/>
          <w:sz w:val="20"/>
          <w:lang w:val="ro-RO"/>
        </w:rPr>
        <w:t xml:space="preserve"> (CSC</w:t>
      </w:r>
      <w:r w:rsidR="00712DD8" w:rsidRPr="0059532F">
        <w:rPr>
          <w:rFonts w:ascii="Arial" w:hAnsi="Arial" w:cs="Arial"/>
          <w:bCs/>
          <w:sz w:val="20"/>
          <w:lang w:val="ro-RO"/>
        </w:rPr>
        <w:t>/CPS</w:t>
      </w:r>
      <w:r w:rsidRPr="0059532F">
        <w:rPr>
          <w:rFonts w:ascii="Arial" w:hAnsi="Arial" w:cs="Arial"/>
          <w:bCs/>
          <w:sz w:val="20"/>
          <w:lang w:val="ro-RO"/>
        </w:rPr>
        <w:t>)</w:t>
      </w:r>
      <w:r w:rsidR="006D1684" w:rsidRPr="0059532F">
        <w:rPr>
          <w:rFonts w:ascii="Arial" w:hAnsi="Arial" w:cs="Arial"/>
          <w:bCs/>
          <w:sz w:val="20"/>
          <w:lang w:val="ro-RO"/>
        </w:rPr>
        <w:t>,</w:t>
      </w:r>
      <w:r w:rsidRPr="0059532F">
        <w:rPr>
          <w:rFonts w:ascii="Arial" w:hAnsi="Arial" w:cs="Arial"/>
          <w:bCs/>
          <w:sz w:val="20"/>
          <w:lang w:val="ro-RO"/>
        </w:rPr>
        <w:t xml:space="preserve"> </w:t>
      </w:r>
      <w:r w:rsidR="0042481E" w:rsidRPr="0059532F">
        <w:rPr>
          <w:rFonts w:ascii="Arial" w:hAnsi="Arial" w:cs="Arial"/>
          <w:noProof/>
          <w:sz w:val="20"/>
          <w:lang w:val="ro-RO"/>
        </w:rPr>
        <w:t>traficul naţional de tranzit colectat de una dintre Părţi şi terminat în reţeaua celeilalte Părţi</w:t>
      </w:r>
      <w:r w:rsidR="00B338BB" w:rsidRPr="0059532F">
        <w:rPr>
          <w:rFonts w:ascii="Arial" w:hAnsi="Arial" w:cs="Arial"/>
          <w:noProof/>
          <w:sz w:val="20"/>
          <w:lang w:val="ro-RO"/>
        </w:rPr>
        <w:t xml:space="preserve"> în măsura în care acesta face obiectul Acordului, conform Anexei 2</w:t>
      </w:r>
      <w:r w:rsidRPr="0059532F">
        <w:rPr>
          <w:rFonts w:ascii="Arial" w:hAnsi="Arial" w:cs="Arial"/>
          <w:bCs/>
          <w:sz w:val="20"/>
          <w:lang w:val="ro-RO"/>
        </w:rPr>
        <w:t xml:space="preserve">, traficul generat de in-roameri </w:t>
      </w:r>
      <w:r w:rsidR="00C752D9" w:rsidRPr="0059532F">
        <w:rPr>
          <w:rFonts w:ascii="Arial" w:hAnsi="Arial" w:cs="Arial"/>
          <w:bCs/>
          <w:sz w:val="20"/>
          <w:lang w:val="ro-RO"/>
        </w:rPr>
        <w:t>Telekom Romania Mobile</w:t>
      </w:r>
      <w:r w:rsidR="00B338BB" w:rsidRPr="0059532F">
        <w:rPr>
          <w:rFonts w:ascii="Arial" w:hAnsi="Arial" w:cs="Arial"/>
          <w:bCs/>
          <w:sz w:val="20"/>
          <w:lang w:val="ro-RO"/>
        </w:rPr>
        <w:t xml:space="preserve"> sau alte situaţii specifice menţionate în Anexa 2)</w:t>
      </w:r>
      <w:r w:rsidRPr="0059532F">
        <w:rPr>
          <w:rFonts w:ascii="Arial" w:hAnsi="Arial" w:cs="Arial"/>
          <w:bCs/>
          <w:sz w:val="20"/>
          <w:lang w:val="ro-RO"/>
        </w:rPr>
        <w:t xml:space="preserve"> – cealalta Parte (sesizată) are obligatia de a remedia situatia si a formula un raspuns in termen de 15 zile de la primirea sesizarii. Daca abuzul  continua, Partea afectata are dreptul de a:</w:t>
      </w:r>
      <w:bookmarkEnd w:id="68"/>
    </w:p>
    <w:p w14:paraId="5AE0A139" w14:textId="77777777" w:rsidR="00751E19" w:rsidRPr="0059532F" w:rsidRDefault="00751E19" w:rsidP="00751E19">
      <w:pPr>
        <w:pStyle w:val="Para0-2"/>
        <w:ind w:left="0" w:firstLine="0"/>
        <w:rPr>
          <w:rFonts w:ascii="Arial" w:hAnsi="Arial" w:cs="Arial"/>
          <w:bCs/>
          <w:sz w:val="20"/>
          <w:lang w:val="ro-RO"/>
        </w:rPr>
      </w:pPr>
    </w:p>
    <w:p w14:paraId="7695E54A" w14:textId="77777777" w:rsidR="00D60D34" w:rsidRPr="0059532F" w:rsidRDefault="00D60D34" w:rsidP="006847A6">
      <w:pPr>
        <w:numPr>
          <w:ilvl w:val="0"/>
          <w:numId w:val="8"/>
        </w:numPr>
        <w:tabs>
          <w:tab w:val="clear" w:pos="720"/>
          <w:tab w:val="num" w:pos="1440"/>
        </w:tabs>
        <w:ind w:left="1440" w:hanging="480"/>
        <w:jc w:val="both"/>
        <w:rPr>
          <w:rFonts w:ascii="Arial" w:hAnsi="Arial" w:cs="Arial"/>
          <w:bCs/>
          <w:lang w:val="ro-RO"/>
        </w:rPr>
      </w:pPr>
      <w:r w:rsidRPr="0059532F">
        <w:rPr>
          <w:rFonts w:ascii="Arial" w:hAnsi="Arial" w:cs="Arial"/>
          <w:bCs/>
          <w:lang w:val="ro-RO"/>
        </w:rPr>
        <w:t>sesiza autoritatile competente pentru rezolvarea conflictului si/sau de a</w:t>
      </w:r>
    </w:p>
    <w:p w14:paraId="6F8A4310" w14:textId="77777777" w:rsidR="00D60D34" w:rsidRPr="0059532F" w:rsidRDefault="00D60D34" w:rsidP="006847A6">
      <w:pPr>
        <w:numPr>
          <w:ilvl w:val="0"/>
          <w:numId w:val="8"/>
        </w:numPr>
        <w:tabs>
          <w:tab w:val="clear" w:pos="720"/>
          <w:tab w:val="num" w:pos="1440"/>
        </w:tabs>
        <w:ind w:left="1440" w:hanging="480"/>
        <w:jc w:val="both"/>
        <w:rPr>
          <w:rFonts w:ascii="Arial" w:hAnsi="Arial" w:cs="Arial"/>
          <w:bCs/>
          <w:lang w:val="ro-RO"/>
        </w:rPr>
      </w:pPr>
      <w:r w:rsidRPr="0059532F">
        <w:rPr>
          <w:rFonts w:ascii="Arial" w:hAnsi="Arial" w:cs="Arial"/>
          <w:bCs/>
          <w:lang w:val="ro-RO"/>
        </w:rPr>
        <w:t>aplica o majorare, reprezentand daune contractuale, de 100% a sumei facturate pentru traficul generat de SIM-urile sau liniile respective, înregistrat în întreaga lună în care s-a transmis apelul abuziv  precum si pentru traficul aferent lunilor ulterioare, p</w:t>
      </w:r>
      <w:r w:rsidR="00D672B2" w:rsidRPr="0059532F">
        <w:rPr>
          <w:rFonts w:ascii="Arial" w:hAnsi="Arial" w:cs="Arial"/>
          <w:bCs/>
          <w:lang w:val="ro-RO"/>
        </w:rPr>
        <w:t>a</w:t>
      </w:r>
      <w:r w:rsidRPr="0059532F">
        <w:rPr>
          <w:rFonts w:ascii="Arial" w:hAnsi="Arial" w:cs="Arial"/>
          <w:bCs/>
          <w:lang w:val="ro-RO"/>
        </w:rPr>
        <w:t>na la limitarea definitiva a traficului dinspre numerele respective şi/sau de a</w:t>
      </w:r>
    </w:p>
    <w:p w14:paraId="263BAE55" w14:textId="77777777" w:rsidR="00D60D34" w:rsidRPr="0059532F" w:rsidRDefault="00D60D34" w:rsidP="006847A6">
      <w:pPr>
        <w:numPr>
          <w:ilvl w:val="0"/>
          <w:numId w:val="8"/>
        </w:numPr>
        <w:tabs>
          <w:tab w:val="clear" w:pos="720"/>
          <w:tab w:val="num" w:pos="1440"/>
        </w:tabs>
        <w:ind w:left="1440" w:hanging="480"/>
        <w:jc w:val="both"/>
        <w:rPr>
          <w:rFonts w:ascii="Arial" w:hAnsi="Arial" w:cs="Arial"/>
          <w:bCs/>
          <w:lang w:val="ro-RO"/>
        </w:rPr>
      </w:pPr>
      <w:r w:rsidRPr="0059532F">
        <w:rPr>
          <w:rFonts w:ascii="Arial" w:hAnsi="Arial" w:cs="Arial"/>
          <w:bCs/>
          <w:lang w:val="ro-RO"/>
        </w:rPr>
        <w:t>suspenda, parţial sau total, primirea de trafic pe legăturile de interconectare pe care s-a transmis trafic abuziv.</w:t>
      </w:r>
    </w:p>
    <w:p w14:paraId="5A9BAD8C" w14:textId="77777777" w:rsidR="00751E19" w:rsidRPr="0059532F" w:rsidRDefault="00751E19" w:rsidP="00D27514">
      <w:pPr>
        <w:ind w:left="709"/>
        <w:jc w:val="both"/>
        <w:rPr>
          <w:rFonts w:ascii="Arial" w:hAnsi="Arial" w:cs="Arial"/>
          <w:bCs/>
          <w:lang w:val="ro-RO"/>
        </w:rPr>
      </w:pPr>
    </w:p>
    <w:p w14:paraId="215DB651" w14:textId="77777777" w:rsidR="00D60D34" w:rsidRPr="0059532F" w:rsidRDefault="00D60D34" w:rsidP="00D27514">
      <w:pPr>
        <w:ind w:left="709"/>
        <w:jc w:val="both"/>
        <w:rPr>
          <w:rFonts w:ascii="Arial" w:hAnsi="Arial" w:cs="Arial"/>
          <w:lang w:val="ro-RO"/>
        </w:rPr>
      </w:pPr>
      <w:r w:rsidRPr="0059532F">
        <w:rPr>
          <w:rFonts w:ascii="Arial" w:hAnsi="Arial" w:cs="Arial"/>
          <w:bCs/>
          <w:lang w:val="ro-RO"/>
        </w:rPr>
        <w:t>Măsurile luate conform prezentului paragraf vor fi însoţite de unul sau mai multe dintre urmatoarele mijloace de probă: declaratiile scrise ale martorilor (incluzand acordul acestora pentru verificarea tehnica a declaratiilor), procese verbale de constatare intocmite de autoritati competente sau orice alte mijloace de proba apte să</w:t>
      </w:r>
      <w:r w:rsidR="00B339E5" w:rsidRPr="0059532F">
        <w:rPr>
          <w:rFonts w:ascii="Arial" w:hAnsi="Arial" w:cs="Arial"/>
          <w:bCs/>
          <w:lang w:val="ro-RO"/>
        </w:rPr>
        <w:t xml:space="preserve"> </w:t>
      </w:r>
      <w:r w:rsidRPr="0059532F">
        <w:rPr>
          <w:rFonts w:ascii="Arial" w:hAnsi="Arial" w:cs="Arial"/>
          <w:bCs/>
          <w:lang w:val="ro-RO"/>
        </w:rPr>
        <w:t>demonstreze situaţia de abuz. Aplicarea măsurii prevăzute în prezentul paragraf este independentă de luarea oricărei alte măsuri mentionate în prezentul Acord.</w:t>
      </w:r>
      <w:bookmarkEnd w:id="69"/>
    </w:p>
    <w:p w14:paraId="23280ED4" w14:textId="77777777" w:rsidR="003A2E2A" w:rsidRPr="0059532F" w:rsidRDefault="003A2E2A" w:rsidP="00D27514">
      <w:pPr>
        <w:jc w:val="both"/>
        <w:rPr>
          <w:rFonts w:ascii="Arial" w:hAnsi="Arial" w:cs="Arial"/>
          <w:lang w:val="ro-RO"/>
        </w:rPr>
      </w:pPr>
    </w:p>
    <w:p w14:paraId="52CDA6D8" w14:textId="77777777" w:rsidR="003A2E2A" w:rsidRPr="0059532F" w:rsidRDefault="002A350C" w:rsidP="00085DCA">
      <w:pPr>
        <w:pStyle w:val="Para0-2"/>
        <w:numPr>
          <w:ilvl w:val="1"/>
          <w:numId w:val="14"/>
        </w:numPr>
        <w:tabs>
          <w:tab w:val="clear" w:pos="780"/>
          <w:tab w:val="num" w:pos="709"/>
        </w:tabs>
        <w:ind w:left="709" w:hanging="709"/>
        <w:rPr>
          <w:rFonts w:ascii="Arial" w:hAnsi="Arial" w:cs="Arial"/>
          <w:sz w:val="20"/>
          <w:lang w:val="ro-RO"/>
        </w:rPr>
      </w:pPr>
      <w:r w:rsidRPr="0059532F">
        <w:rPr>
          <w:rFonts w:ascii="Arial" w:hAnsi="Arial" w:cs="Arial"/>
          <w:sz w:val="20"/>
          <w:lang w:val="ro-RO"/>
        </w:rPr>
        <w:t>Î</w:t>
      </w:r>
      <w:r w:rsidR="003A2E2A" w:rsidRPr="0059532F">
        <w:rPr>
          <w:rFonts w:ascii="Arial" w:hAnsi="Arial" w:cs="Arial"/>
          <w:sz w:val="20"/>
          <w:lang w:val="ro-RO"/>
        </w:rPr>
        <w:t>n toate situa</w:t>
      </w:r>
      <w:r w:rsidRPr="0059532F">
        <w:rPr>
          <w:rFonts w:ascii="Arial" w:hAnsi="Arial" w:cs="Arial"/>
          <w:sz w:val="20"/>
          <w:lang w:val="ro-RO"/>
        </w:rPr>
        <w:t>ţ</w:t>
      </w:r>
      <w:r w:rsidR="003A2E2A" w:rsidRPr="0059532F">
        <w:rPr>
          <w:rFonts w:ascii="Arial" w:hAnsi="Arial" w:cs="Arial"/>
          <w:sz w:val="20"/>
          <w:lang w:val="ro-RO"/>
        </w:rPr>
        <w:t>iile de abuz, Partea afectat</w:t>
      </w:r>
      <w:r w:rsidRPr="0059532F">
        <w:rPr>
          <w:rFonts w:ascii="Arial" w:hAnsi="Arial" w:cs="Arial"/>
          <w:sz w:val="20"/>
          <w:lang w:val="ro-RO"/>
        </w:rPr>
        <w:t>ă</w:t>
      </w:r>
      <w:r w:rsidR="003A2E2A" w:rsidRPr="0059532F">
        <w:rPr>
          <w:rFonts w:ascii="Arial" w:hAnsi="Arial" w:cs="Arial"/>
          <w:sz w:val="20"/>
          <w:lang w:val="ro-RO"/>
        </w:rPr>
        <w:t xml:space="preserve"> are dreptul de a respinge orice apel, venit pe leg</w:t>
      </w:r>
      <w:r w:rsidRPr="0059532F">
        <w:rPr>
          <w:rFonts w:ascii="Arial" w:hAnsi="Arial" w:cs="Arial"/>
          <w:sz w:val="20"/>
          <w:lang w:val="ro-RO"/>
        </w:rPr>
        <w:t>ă</w:t>
      </w:r>
      <w:r w:rsidR="003A2E2A" w:rsidRPr="0059532F">
        <w:rPr>
          <w:rFonts w:ascii="Arial" w:hAnsi="Arial" w:cs="Arial"/>
          <w:sz w:val="20"/>
          <w:lang w:val="ro-RO"/>
        </w:rPr>
        <w:t>tura de interconectare, care are o identitate considerat</w:t>
      </w:r>
      <w:r w:rsidRPr="0059532F">
        <w:rPr>
          <w:rFonts w:ascii="Arial" w:hAnsi="Arial" w:cs="Arial"/>
          <w:sz w:val="20"/>
          <w:lang w:val="ro-RO"/>
        </w:rPr>
        <w:t>ă</w:t>
      </w:r>
      <w:r w:rsidR="003A2E2A" w:rsidRPr="0059532F">
        <w:rPr>
          <w:rFonts w:ascii="Arial" w:hAnsi="Arial" w:cs="Arial"/>
          <w:sz w:val="20"/>
          <w:lang w:val="ro-RO"/>
        </w:rPr>
        <w:t xml:space="preserve"> a fi implicat</w:t>
      </w:r>
      <w:r w:rsidRPr="0059532F">
        <w:rPr>
          <w:rFonts w:ascii="Arial" w:hAnsi="Arial" w:cs="Arial"/>
          <w:sz w:val="20"/>
          <w:lang w:val="ro-RO"/>
        </w:rPr>
        <w:t>ă</w:t>
      </w:r>
      <w:r w:rsidR="003A2E2A" w:rsidRPr="0059532F">
        <w:rPr>
          <w:rFonts w:ascii="Arial" w:hAnsi="Arial" w:cs="Arial"/>
          <w:sz w:val="20"/>
          <w:lang w:val="ro-RO"/>
        </w:rPr>
        <w:t xml:space="preserve"> </w:t>
      </w:r>
      <w:r w:rsidRPr="0059532F">
        <w:rPr>
          <w:rFonts w:ascii="Arial" w:hAnsi="Arial" w:cs="Arial"/>
          <w:sz w:val="20"/>
          <w:lang w:val="ro-RO"/>
        </w:rPr>
        <w:t>î</w:t>
      </w:r>
      <w:r w:rsidR="003A2E2A" w:rsidRPr="0059532F">
        <w:rPr>
          <w:rFonts w:ascii="Arial" w:hAnsi="Arial" w:cs="Arial"/>
          <w:sz w:val="20"/>
          <w:lang w:val="ro-RO"/>
        </w:rPr>
        <w:t>n abuz, potrivit prezentului Acord.</w:t>
      </w:r>
    </w:p>
    <w:p w14:paraId="36867F6A" w14:textId="77777777" w:rsidR="003A2E2A" w:rsidRPr="0059532F" w:rsidRDefault="003A2E2A" w:rsidP="00D27514">
      <w:pPr>
        <w:pStyle w:val="BodyTextIndent2"/>
        <w:ind w:left="0" w:firstLine="0"/>
        <w:rPr>
          <w:rFonts w:cs="Arial"/>
          <w:sz w:val="20"/>
          <w:lang w:val="ro-RO"/>
        </w:rPr>
      </w:pPr>
    </w:p>
    <w:p w14:paraId="60D2E244" w14:textId="77777777" w:rsidR="00AB66AA" w:rsidRPr="0059532F" w:rsidRDefault="00AB66AA" w:rsidP="00C84623">
      <w:pPr>
        <w:pStyle w:val="Para0-2"/>
        <w:ind w:left="0" w:firstLine="0"/>
        <w:rPr>
          <w:rFonts w:ascii="Arial" w:hAnsi="Arial" w:cs="Arial"/>
          <w:b/>
          <w:sz w:val="20"/>
          <w:lang w:val="ro-RO"/>
        </w:rPr>
      </w:pPr>
    </w:p>
    <w:p w14:paraId="153F45F7" w14:textId="77777777" w:rsidR="003A2E2A" w:rsidRPr="0059532F" w:rsidRDefault="003A2E2A" w:rsidP="00C84623">
      <w:pPr>
        <w:pStyle w:val="Para0-2"/>
        <w:ind w:left="0" w:firstLine="0"/>
        <w:rPr>
          <w:rFonts w:ascii="Arial" w:hAnsi="Arial" w:cs="Arial"/>
          <w:b/>
          <w:sz w:val="20"/>
          <w:lang w:val="ro-RO"/>
        </w:rPr>
      </w:pPr>
      <w:r w:rsidRPr="0059532F">
        <w:rPr>
          <w:rFonts w:ascii="Arial" w:hAnsi="Arial" w:cs="Arial"/>
          <w:b/>
          <w:sz w:val="20"/>
          <w:lang w:val="ro-RO"/>
        </w:rPr>
        <w:t>Articolul 1</w:t>
      </w:r>
      <w:r w:rsidR="00D45A76" w:rsidRPr="0059532F">
        <w:rPr>
          <w:rFonts w:ascii="Arial" w:hAnsi="Arial" w:cs="Arial"/>
          <w:b/>
          <w:sz w:val="20"/>
          <w:lang w:val="ro-RO"/>
        </w:rPr>
        <w:t>4</w:t>
      </w:r>
      <w:r w:rsidR="00D45A76" w:rsidRPr="0059532F">
        <w:rPr>
          <w:rFonts w:ascii="Arial" w:hAnsi="Arial" w:cs="Arial"/>
          <w:b/>
          <w:sz w:val="20"/>
          <w:lang w:val="ro-RO"/>
        </w:rPr>
        <w:tab/>
      </w:r>
      <w:r w:rsidRPr="0059532F">
        <w:rPr>
          <w:rFonts w:ascii="Arial" w:hAnsi="Arial" w:cs="Arial"/>
          <w:b/>
          <w:sz w:val="20"/>
          <w:lang w:val="ro-RO"/>
        </w:rPr>
        <w:t xml:space="preserve"> </w:t>
      </w:r>
      <w:r w:rsidR="00D45E48" w:rsidRPr="0059532F">
        <w:rPr>
          <w:rFonts w:ascii="Arial" w:hAnsi="Arial" w:cs="Arial"/>
          <w:b/>
          <w:sz w:val="20"/>
          <w:lang w:val="ro-RO"/>
        </w:rPr>
        <w:tab/>
      </w:r>
      <w:r w:rsidRPr="0059532F">
        <w:rPr>
          <w:rFonts w:ascii="Arial" w:hAnsi="Arial" w:cs="Arial"/>
          <w:b/>
          <w:sz w:val="20"/>
          <w:lang w:val="ro-RO"/>
        </w:rPr>
        <w:t>CLI</w:t>
      </w:r>
    </w:p>
    <w:p w14:paraId="376BC07D" w14:textId="77777777" w:rsidR="003A2E2A" w:rsidRPr="0059532F" w:rsidRDefault="003A2E2A" w:rsidP="00D27514">
      <w:pPr>
        <w:pStyle w:val="Para0-2"/>
        <w:ind w:left="0" w:firstLine="0"/>
        <w:rPr>
          <w:rFonts w:ascii="Arial" w:hAnsi="Arial" w:cs="Arial"/>
          <w:sz w:val="20"/>
          <w:lang w:val="ro-RO"/>
        </w:rPr>
      </w:pPr>
    </w:p>
    <w:p w14:paraId="3BC4583F" w14:textId="77777777" w:rsidR="003A2E2A" w:rsidRPr="0059532F" w:rsidRDefault="003A2E2A" w:rsidP="00085DCA">
      <w:pPr>
        <w:pStyle w:val="Para0-2"/>
        <w:numPr>
          <w:ilvl w:val="1"/>
          <w:numId w:val="15"/>
        </w:numPr>
        <w:tabs>
          <w:tab w:val="clear" w:pos="420"/>
          <w:tab w:val="num" w:pos="709"/>
        </w:tabs>
        <w:ind w:left="709" w:hanging="709"/>
        <w:rPr>
          <w:rFonts w:ascii="Arial" w:hAnsi="Arial" w:cs="Arial"/>
          <w:sz w:val="20"/>
          <w:lang w:val="ro-RO"/>
        </w:rPr>
      </w:pPr>
      <w:r w:rsidRPr="0059532F">
        <w:rPr>
          <w:rFonts w:ascii="Arial" w:hAnsi="Arial" w:cs="Arial"/>
          <w:sz w:val="20"/>
          <w:lang w:val="ro-RO"/>
        </w:rPr>
        <w:t>Atunci c</w:t>
      </w:r>
      <w:r w:rsidR="002A350C" w:rsidRPr="0059532F">
        <w:rPr>
          <w:rFonts w:ascii="Arial" w:hAnsi="Arial" w:cs="Arial"/>
          <w:sz w:val="20"/>
          <w:lang w:val="ro-RO"/>
        </w:rPr>
        <w:t>â</w:t>
      </w:r>
      <w:r w:rsidRPr="0059532F">
        <w:rPr>
          <w:rFonts w:ascii="Arial" w:hAnsi="Arial" w:cs="Arial"/>
          <w:sz w:val="20"/>
          <w:lang w:val="ro-RO"/>
        </w:rPr>
        <w:t xml:space="preserve">nd o Parte transmite apeluri </w:t>
      </w:r>
      <w:r w:rsidR="004A15E9" w:rsidRPr="0059532F">
        <w:rPr>
          <w:rFonts w:ascii="Arial" w:hAnsi="Arial" w:cs="Arial"/>
          <w:sz w:val="20"/>
          <w:lang w:val="ro-RO"/>
        </w:rPr>
        <w:t>către</w:t>
      </w:r>
      <w:r w:rsidRPr="0059532F">
        <w:rPr>
          <w:rFonts w:ascii="Arial" w:hAnsi="Arial" w:cs="Arial"/>
          <w:sz w:val="20"/>
          <w:lang w:val="ro-RO"/>
        </w:rPr>
        <w:t xml:space="preserve"> </w:t>
      </w:r>
      <w:r w:rsidR="002B140D" w:rsidRPr="0059532F">
        <w:rPr>
          <w:rFonts w:ascii="Arial" w:hAnsi="Arial" w:cs="Arial"/>
          <w:sz w:val="20"/>
          <w:lang w:val="ro-RO"/>
        </w:rPr>
        <w:t>reţeaua</w:t>
      </w:r>
      <w:r w:rsidRPr="0059532F">
        <w:rPr>
          <w:rFonts w:ascii="Arial" w:hAnsi="Arial" w:cs="Arial"/>
          <w:sz w:val="20"/>
          <w:lang w:val="ro-RO"/>
        </w:rPr>
        <w:t xml:space="preserve"> celeilalte </w:t>
      </w:r>
      <w:r w:rsidR="00004106" w:rsidRPr="0059532F">
        <w:rPr>
          <w:rFonts w:ascii="Arial" w:hAnsi="Arial" w:cs="Arial"/>
          <w:sz w:val="20"/>
          <w:lang w:val="ro-RO"/>
        </w:rPr>
        <w:t>Părţi</w:t>
      </w:r>
      <w:r w:rsidR="00D45A76" w:rsidRPr="0059532F">
        <w:rPr>
          <w:rFonts w:ascii="Arial" w:hAnsi="Arial" w:cs="Arial"/>
          <w:sz w:val="20"/>
          <w:lang w:val="ro-RO"/>
        </w:rPr>
        <w:t>,</w:t>
      </w:r>
      <w:r w:rsidRPr="0059532F">
        <w:rPr>
          <w:rFonts w:ascii="Arial" w:hAnsi="Arial" w:cs="Arial"/>
          <w:sz w:val="20"/>
          <w:lang w:val="ro-RO"/>
        </w:rPr>
        <w:t xml:space="preserve"> are obliga</w:t>
      </w:r>
      <w:r w:rsidR="002A350C" w:rsidRPr="0059532F">
        <w:rPr>
          <w:rFonts w:ascii="Arial" w:hAnsi="Arial" w:cs="Arial"/>
          <w:sz w:val="20"/>
          <w:lang w:val="ro-RO"/>
        </w:rPr>
        <w:t>ţ</w:t>
      </w:r>
      <w:r w:rsidRPr="0059532F">
        <w:rPr>
          <w:rFonts w:ascii="Arial" w:hAnsi="Arial" w:cs="Arial"/>
          <w:sz w:val="20"/>
          <w:lang w:val="ro-RO"/>
        </w:rPr>
        <w:t>ia s</w:t>
      </w:r>
      <w:r w:rsidR="002A350C" w:rsidRPr="0059532F">
        <w:rPr>
          <w:rFonts w:ascii="Arial" w:hAnsi="Arial" w:cs="Arial"/>
          <w:sz w:val="20"/>
          <w:lang w:val="ro-RO"/>
        </w:rPr>
        <w:t>ă</w:t>
      </w:r>
      <w:r w:rsidRPr="0059532F">
        <w:rPr>
          <w:rFonts w:ascii="Arial" w:hAnsi="Arial" w:cs="Arial"/>
          <w:sz w:val="20"/>
          <w:lang w:val="ro-RO"/>
        </w:rPr>
        <w:t xml:space="preserve"> genereze </w:t>
      </w:r>
      <w:r w:rsidR="0042481E" w:rsidRPr="0059532F">
        <w:rPr>
          <w:rFonts w:ascii="Arial" w:hAnsi="Arial" w:cs="Arial"/>
          <w:sz w:val="20"/>
          <w:lang w:val="ro-RO"/>
        </w:rPr>
        <w:t xml:space="preserve">sau să preia </w:t>
      </w:r>
      <w:r w:rsidR="002A350C" w:rsidRPr="0059532F">
        <w:rPr>
          <w:rFonts w:ascii="Arial" w:hAnsi="Arial" w:cs="Arial"/>
          <w:sz w:val="20"/>
          <w:lang w:val="ro-RO"/>
        </w:rPr>
        <w:t>ş</w:t>
      </w:r>
      <w:r w:rsidRPr="0059532F">
        <w:rPr>
          <w:rFonts w:ascii="Arial" w:hAnsi="Arial" w:cs="Arial"/>
          <w:sz w:val="20"/>
          <w:lang w:val="ro-RO"/>
        </w:rPr>
        <w:t>i s</w:t>
      </w:r>
      <w:r w:rsidR="002A350C" w:rsidRPr="0059532F">
        <w:rPr>
          <w:rFonts w:ascii="Arial" w:hAnsi="Arial" w:cs="Arial"/>
          <w:sz w:val="20"/>
          <w:lang w:val="ro-RO"/>
        </w:rPr>
        <w:t>ă</w:t>
      </w:r>
      <w:r w:rsidRPr="0059532F">
        <w:rPr>
          <w:rFonts w:ascii="Arial" w:hAnsi="Arial" w:cs="Arial"/>
          <w:sz w:val="20"/>
          <w:lang w:val="ro-RO"/>
        </w:rPr>
        <w:t xml:space="preserve"> transmita</w:t>
      </w:r>
      <w:r w:rsidR="0042481E" w:rsidRPr="0059532F">
        <w:rPr>
          <w:rFonts w:ascii="Arial" w:hAnsi="Arial" w:cs="Arial"/>
          <w:sz w:val="20"/>
          <w:lang w:val="ro-RO"/>
        </w:rPr>
        <w:t>,</w:t>
      </w:r>
      <w:r w:rsidRPr="0059532F">
        <w:rPr>
          <w:rFonts w:ascii="Arial" w:hAnsi="Arial" w:cs="Arial"/>
          <w:sz w:val="20"/>
          <w:lang w:val="ro-RO"/>
        </w:rPr>
        <w:t xml:space="preserve"> </w:t>
      </w:r>
      <w:r w:rsidR="0042481E" w:rsidRPr="0059532F">
        <w:rPr>
          <w:rFonts w:ascii="Arial" w:hAnsi="Arial" w:cs="Arial"/>
          <w:sz w:val="20"/>
          <w:lang w:val="ro-RO"/>
        </w:rPr>
        <w:t xml:space="preserve">să nu modifice, altereze, ascundă sau şteargă </w:t>
      </w:r>
      <w:r w:rsidRPr="0059532F">
        <w:rPr>
          <w:rFonts w:ascii="Arial" w:hAnsi="Arial" w:cs="Arial"/>
          <w:sz w:val="20"/>
          <w:lang w:val="ro-RO"/>
        </w:rPr>
        <w:t>CLI.</w:t>
      </w:r>
    </w:p>
    <w:p w14:paraId="767A44BF" w14:textId="77777777" w:rsidR="003A2E2A" w:rsidRPr="0059532F" w:rsidRDefault="003A2E2A" w:rsidP="00D27514">
      <w:pPr>
        <w:pStyle w:val="Para0-2"/>
        <w:ind w:left="0" w:firstLine="0"/>
        <w:rPr>
          <w:rFonts w:ascii="Arial" w:hAnsi="Arial" w:cs="Arial"/>
          <w:sz w:val="20"/>
          <w:lang w:val="ro-RO"/>
        </w:rPr>
      </w:pPr>
    </w:p>
    <w:p w14:paraId="4BAC47C0" w14:textId="77777777" w:rsidR="003A2E2A" w:rsidRPr="0059532F" w:rsidRDefault="003A2E2A" w:rsidP="00085DCA">
      <w:pPr>
        <w:pStyle w:val="Para0-2"/>
        <w:numPr>
          <w:ilvl w:val="1"/>
          <w:numId w:val="15"/>
        </w:numPr>
        <w:tabs>
          <w:tab w:val="clear" w:pos="420"/>
          <w:tab w:val="num" w:pos="709"/>
        </w:tabs>
        <w:ind w:left="709" w:hanging="709"/>
        <w:rPr>
          <w:rFonts w:ascii="Arial" w:hAnsi="Arial" w:cs="Arial"/>
          <w:sz w:val="20"/>
          <w:lang w:val="ro-RO"/>
        </w:rPr>
      </w:pPr>
      <w:r w:rsidRPr="0059532F">
        <w:rPr>
          <w:rFonts w:ascii="Arial" w:hAnsi="Arial" w:cs="Arial"/>
          <w:sz w:val="20"/>
          <w:lang w:val="ro-RO"/>
        </w:rPr>
        <w:t xml:space="preserve">Partea care primeste CLI </w:t>
      </w:r>
      <w:r w:rsidR="002A350C" w:rsidRPr="0059532F">
        <w:rPr>
          <w:rFonts w:ascii="Arial" w:hAnsi="Arial" w:cs="Arial"/>
          <w:sz w:val="20"/>
          <w:lang w:val="ro-RO"/>
        </w:rPr>
        <w:t>î</w:t>
      </w:r>
      <w:r w:rsidRPr="0059532F">
        <w:rPr>
          <w:rFonts w:ascii="Arial" w:hAnsi="Arial" w:cs="Arial"/>
          <w:sz w:val="20"/>
          <w:lang w:val="ro-RO"/>
        </w:rPr>
        <w:t xml:space="preserve">l va folosi doar </w:t>
      </w:r>
      <w:r w:rsidR="002A350C" w:rsidRPr="0059532F">
        <w:rPr>
          <w:rFonts w:ascii="Arial" w:hAnsi="Arial" w:cs="Arial"/>
          <w:sz w:val="20"/>
          <w:lang w:val="ro-RO"/>
        </w:rPr>
        <w:t>î</w:t>
      </w:r>
      <w:r w:rsidRPr="0059532F">
        <w:rPr>
          <w:rFonts w:ascii="Arial" w:hAnsi="Arial" w:cs="Arial"/>
          <w:sz w:val="20"/>
          <w:lang w:val="ro-RO"/>
        </w:rPr>
        <w:t>n scopurile urm</w:t>
      </w:r>
      <w:r w:rsidR="00794476" w:rsidRPr="0059532F">
        <w:rPr>
          <w:rFonts w:ascii="Arial" w:hAnsi="Arial" w:cs="Arial"/>
          <w:sz w:val="20"/>
          <w:lang w:val="ro-RO"/>
        </w:rPr>
        <w:t>ă</w:t>
      </w:r>
      <w:r w:rsidRPr="0059532F">
        <w:rPr>
          <w:rFonts w:ascii="Arial" w:hAnsi="Arial" w:cs="Arial"/>
          <w:sz w:val="20"/>
          <w:lang w:val="ro-RO"/>
        </w:rPr>
        <w:t>toare:</w:t>
      </w:r>
    </w:p>
    <w:p w14:paraId="2B496E0A" w14:textId="77777777" w:rsidR="003A2E2A" w:rsidRPr="0059532F" w:rsidRDefault="003A2E2A" w:rsidP="00D27514">
      <w:pPr>
        <w:pStyle w:val="Para0-2"/>
        <w:ind w:left="0" w:firstLine="0"/>
        <w:rPr>
          <w:rFonts w:ascii="Arial" w:hAnsi="Arial" w:cs="Arial"/>
          <w:sz w:val="20"/>
          <w:lang w:val="ro-RO"/>
        </w:rPr>
      </w:pPr>
    </w:p>
    <w:p w14:paraId="3B0F2E94" w14:textId="77777777" w:rsidR="003A2E2A" w:rsidRPr="0059532F" w:rsidRDefault="003A2E2A" w:rsidP="00085DCA">
      <w:pPr>
        <w:pStyle w:val="Para0-2"/>
        <w:numPr>
          <w:ilvl w:val="2"/>
          <w:numId w:val="15"/>
        </w:numPr>
        <w:ind w:hanging="11"/>
        <w:rPr>
          <w:rFonts w:ascii="Arial" w:hAnsi="Arial" w:cs="Arial"/>
          <w:sz w:val="20"/>
          <w:lang w:val="ro-RO"/>
        </w:rPr>
      </w:pPr>
      <w:r w:rsidRPr="0059532F">
        <w:rPr>
          <w:rFonts w:ascii="Arial" w:hAnsi="Arial" w:cs="Arial"/>
          <w:sz w:val="20"/>
          <w:lang w:val="ro-RO"/>
        </w:rPr>
        <w:t xml:space="preserve">rutarea apelurilor </w:t>
      </w:r>
    </w:p>
    <w:p w14:paraId="507ABF67" w14:textId="77777777" w:rsidR="003A2E2A" w:rsidRPr="0059532F" w:rsidRDefault="003A2E2A" w:rsidP="00D27514">
      <w:pPr>
        <w:pStyle w:val="Para0-2"/>
        <w:ind w:left="1440" w:hanging="660"/>
        <w:jc w:val="left"/>
        <w:rPr>
          <w:rFonts w:ascii="Arial" w:hAnsi="Arial" w:cs="Arial"/>
          <w:sz w:val="20"/>
          <w:lang w:val="ro-RO"/>
        </w:rPr>
      </w:pPr>
    </w:p>
    <w:p w14:paraId="100DB1E1" w14:textId="77777777" w:rsidR="003A2E2A" w:rsidRPr="0059532F" w:rsidRDefault="003A2E2A" w:rsidP="00085DCA">
      <w:pPr>
        <w:pStyle w:val="Para0-2"/>
        <w:numPr>
          <w:ilvl w:val="2"/>
          <w:numId w:val="15"/>
        </w:numPr>
        <w:tabs>
          <w:tab w:val="clear" w:pos="720"/>
          <w:tab w:val="num" w:pos="1418"/>
        </w:tabs>
        <w:ind w:left="1418" w:hanging="709"/>
        <w:rPr>
          <w:rFonts w:ascii="Arial" w:hAnsi="Arial" w:cs="Arial"/>
          <w:sz w:val="20"/>
          <w:lang w:val="ro-RO"/>
        </w:rPr>
      </w:pPr>
      <w:r w:rsidRPr="0059532F">
        <w:rPr>
          <w:rFonts w:ascii="Arial" w:hAnsi="Arial" w:cs="Arial"/>
          <w:sz w:val="20"/>
          <w:lang w:val="ro-RO"/>
        </w:rPr>
        <w:lastRenderedPageBreak/>
        <w:t>afi</w:t>
      </w:r>
      <w:r w:rsidR="002A350C" w:rsidRPr="0059532F">
        <w:rPr>
          <w:rFonts w:ascii="Arial" w:hAnsi="Arial" w:cs="Arial"/>
          <w:sz w:val="20"/>
          <w:lang w:val="ro-RO"/>
        </w:rPr>
        <w:t>ş</w:t>
      </w:r>
      <w:r w:rsidRPr="0059532F">
        <w:rPr>
          <w:rFonts w:ascii="Arial" w:hAnsi="Arial" w:cs="Arial"/>
          <w:sz w:val="20"/>
          <w:lang w:val="ro-RO"/>
        </w:rPr>
        <w:t>area identit</w:t>
      </w:r>
      <w:r w:rsidR="002A350C" w:rsidRPr="0059532F">
        <w:rPr>
          <w:rFonts w:ascii="Arial" w:hAnsi="Arial" w:cs="Arial"/>
          <w:sz w:val="20"/>
          <w:lang w:val="ro-RO"/>
        </w:rPr>
        <w:t>ăţ</w:t>
      </w:r>
      <w:r w:rsidRPr="0059532F">
        <w:rPr>
          <w:rFonts w:ascii="Arial" w:hAnsi="Arial" w:cs="Arial"/>
          <w:sz w:val="20"/>
          <w:lang w:val="ro-RO"/>
        </w:rPr>
        <w:t>ii apelantului – CLIP (Calling Line Identification Presentation) at</w:t>
      </w:r>
      <w:r w:rsidR="00794476" w:rsidRPr="0059532F">
        <w:rPr>
          <w:rFonts w:ascii="Arial" w:hAnsi="Arial" w:cs="Arial"/>
          <w:sz w:val="20"/>
          <w:lang w:val="ro-RO"/>
        </w:rPr>
        <w:t>â</w:t>
      </w:r>
      <w:r w:rsidRPr="0059532F">
        <w:rPr>
          <w:rFonts w:ascii="Arial" w:hAnsi="Arial" w:cs="Arial"/>
          <w:sz w:val="20"/>
          <w:lang w:val="ro-RO"/>
        </w:rPr>
        <w:t>ta timp c</w:t>
      </w:r>
      <w:r w:rsidR="00794476" w:rsidRPr="0059532F">
        <w:rPr>
          <w:rFonts w:ascii="Arial" w:hAnsi="Arial" w:cs="Arial"/>
          <w:sz w:val="20"/>
          <w:lang w:val="ro-RO"/>
        </w:rPr>
        <w:t>â</w:t>
      </w:r>
      <w:r w:rsidRPr="0059532F">
        <w:rPr>
          <w:rFonts w:ascii="Arial" w:hAnsi="Arial" w:cs="Arial"/>
          <w:sz w:val="20"/>
          <w:lang w:val="ro-RO"/>
        </w:rPr>
        <w:t xml:space="preserve">t CLIR (Calling Line Identification Restriction) nu a fost activat de </w:t>
      </w:r>
      <w:r w:rsidR="004A15E9" w:rsidRPr="0059532F">
        <w:rPr>
          <w:rFonts w:ascii="Arial" w:hAnsi="Arial" w:cs="Arial"/>
          <w:sz w:val="20"/>
          <w:lang w:val="ro-RO"/>
        </w:rPr>
        <w:t>către</w:t>
      </w:r>
      <w:r w:rsidRPr="0059532F">
        <w:rPr>
          <w:rFonts w:ascii="Arial" w:hAnsi="Arial" w:cs="Arial"/>
          <w:sz w:val="20"/>
          <w:lang w:val="ro-RO"/>
        </w:rPr>
        <w:t xml:space="preserve"> cel ce efectueaz</w:t>
      </w:r>
      <w:r w:rsidR="00794476" w:rsidRPr="0059532F">
        <w:rPr>
          <w:rFonts w:ascii="Arial" w:hAnsi="Arial" w:cs="Arial"/>
          <w:sz w:val="20"/>
          <w:lang w:val="ro-RO"/>
        </w:rPr>
        <w:t>ă</w:t>
      </w:r>
      <w:r w:rsidRPr="0059532F">
        <w:rPr>
          <w:rFonts w:ascii="Arial" w:hAnsi="Arial" w:cs="Arial"/>
          <w:sz w:val="20"/>
          <w:lang w:val="ro-RO"/>
        </w:rPr>
        <w:t xml:space="preserve"> apelul. </w:t>
      </w:r>
    </w:p>
    <w:p w14:paraId="786DC7F2" w14:textId="77777777" w:rsidR="003A2E2A" w:rsidRPr="0059532F" w:rsidRDefault="003A2E2A" w:rsidP="00D27514">
      <w:pPr>
        <w:pStyle w:val="Para0-2"/>
        <w:ind w:left="0" w:firstLine="0"/>
        <w:rPr>
          <w:rFonts w:ascii="Arial" w:hAnsi="Arial" w:cs="Arial"/>
          <w:sz w:val="20"/>
          <w:lang w:val="ro-RO"/>
        </w:rPr>
      </w:pPr>
    </w:p>
    <w:p w14:paraId="269C8C7F" w14:textId="77777777" w:rsidR="003A2E2A" w:rsidRPr="0059532F" w:rsidRDefault="00B6209F" w:rsidP="00085DCA">
      <w:pPr>
        <w:pStyle w:val="Para0-2"/>
        <w:numPr>
          <w:ilvl w:val="2"/>
          <w:numId w:val="15"/>
        </w:numPr>
        <w:tabs>
          <w:tab w:val="clear" w:pos="720"/>
          <w:tab w:val="num" w:pos="1418"/>
        </w:tabs>
        <w:ind w:left="1418" w:hanging="709"/>
        <w:rPr>
          <w:rFonts w:ascii="Arial" w:hAnsi="Arial" w:cs="Arial"/>
          <w:sz w:val="20"/>
          <w:lang w:val="ro-RO"/>
        </w:rPr>
      </w:pPr>
      <w:r w:rsidRPr="0059532F">
        <w:rPr>
          <w:rFonts w:ascii="Arial" w:hAnsi="Arial" w:cs="Arial"/>
          <w:sz w:val="20"/>
          <w:lang w:val="ro-RO"/>
        </w:rPr>
        <w:t>în</w:t>
      </w:r>
      <w:r w:rsidR="00646225" w:rsidRPr="0059532F">
        <w:rPr>
          <w:rFonts w:ascii="Arial" w:hAnsi="Arial" w:cs="Arial"/>
          <w:sz w:val="20"/>
          <w:lang w:val="ro-RO"/>
        </w:rPr>
        <w:t xml:space="preserve"> </w:t>
      </w:r>
      <w:r w:rsidR="003A2E2A" w:rsidRPr="0059532F">
        <w:rPr>
          <w:rFonts w:ascii="Arial" w:hAnsi="Arial" w:cs="Arial"/>
          <w:sz w:val="20"/>
          <w:lang w:val="ro-RO"/>
        </w:rPr>
        <w:t>concordan</w:t>
      </w:r>
      <w:r w:rsidR="00794476" w:rsidRPr="0059532F">
        <w:rPr>
          <w:rFonts w:ascii="Arial" w:hAnsi="Arial" w:cs="Arial"/>
          <w:sz w:val="20"/>
          <w:lang w:val="ro-RO"/>
        </w:rPr>
        <w:t>ţ</w:t>
      </w:r>
      <w:r w:rsidR="003A2E2A" w:rsidRPr="0059532F">
        <w:rPr>
          <w:rFonts w:ascii="Arial" w:hAnsi="Arial" w:cs="Arial"/>
          <w:sz w:val="20"/>
          <w:lang w:val="ro-RO"/>
        </w:rPr>
        <w:t>a cu legisla</w:t>
      </w:r>
      <w:r w:rsidR="00794476" w:rsidRPr="0059532F">
        <w:rPr>
          <w:rFonts w:ascii="Arial" w:hAnsi="Arial" w:cs="Arial"/>
          <w:sz w:val="20"/>
          <w:lang w:val="ro-RO"/>
        </w:rPr>
        <w:t>ţ</w:t>
      </w:r>
      <w:r w:rsidR="003A2E2A" w:rsidRPr="0059532F">
        <w:rPr>
          <w:rFonts w:ascii="Arial" w:hAnsi="Arial" w:cs="Arial"/>
          <w:sz w:val="20"/>
          <w:lang w:val="ro-RO"/>
        </w:rPr>
        <w:t xml:space="preserve">ia </w:t>
      </w:r>
      <w:r w:rsidR="00794476" w:rsidRPr="0059532F">
        <w:rPr>
          <w:rFonts w:ascii="Arial" w:hAnsi="Arial" w:cs="Arial"/>
          <w:sz w:val="20"/>
          <w:lang w:val="ro-RO"/>
        </w:rPr>
        <w:t>î</w:t>
      </w:r>
      <w:r w:rsidR="003A2E2A" w:rsidRPr="0059532F">
        <w:rPr>
          <w:rFonts w:ascii="Arial" w:hAnsi="Arial" w:cs="Arial"/>
          <w:sz w:val="20"/>
          <w:lang w:val="ro-RO"/>
        </w:rPr>
        <w:t>n vigoare, temporar, urm</w:t>
      </w:r>
      <w:r w:rsidR="00794476" w:rsidRPr="0059532F">
        <w:rPr>
          <w:rFonts w:ascii="Arial" w:hAnsi="Arial" w:cs="Arial"/>
          <w:sz w:val="20"/>
          <w:lang w:val="ro-RO"/>
        </w:rPr>
        <w:t>ă</w:t>
      </w:r>
      <w:r w:rsidR="003A2E2A" w:rsidRPr="0059532F">
        <w:rPr>
          <w:rFonts w:ascii="Arial" w:hAnsi="Arial" w:cs="Arial"/>
          <w:sz w:val="20"/>
          <w:lang w:val="ro-RO"/>
        </w:rPr>
        <w:t>rirea convorbirilor, identificarea abona</w:t>
      </w:r>
      <w:r w:rsidR="00794476" w:rsidRPr="0059532F">
        <w:rPr>
          <w:rFonts w:ascii="Arial" w:hAnsi="Arial" w:cs="Arial"/>
          <w:sz w:val="20"/>
          <w:lang w:val="ro-RO"/>
        </w:rPr>
        <w:t>ţ</w:t>
      </w:r>
      <w:r w:rsidR="003A2E2A" w:rsidRPr="0059532F">
        <w:rPr>
          <w:rFonts w:ascii="Arial" w:hAnsi="Arial" w:cs="Arial"/>
          <w:sz w:val="20"/>
          <w:lang w:val="ro-RO"/>
        </w:rPr>
        <w:t xml:space="preserve">ilor ce </w:t>
      </w:r>
      <w:r w:rsidR="00794476" w:rsidRPr="0059532F">
        <w:rPr>
          <w:rFonts w:ascii="Arial" w:hAnsi="Arial" w:cs="Arial"/>
          <w:sz w:val="20"/>
          <w:lang w:val="ro-RO"/>
        </w:rPr>
        <w:t>î</w:t>
      </w:r>
      <w:r w:rsidR="003A2E2A" w:rsidRPr="0059532F">
        <w:rPr>
          <w:rFonts w:ascii="Arial" w:hAnsi="Arial" w:cs="Arial"/>
          <w:sz w:val="20"/>
          <w:lang w:val="ro-RO"/>
        </w:rPr>
        <w:t>ncalc</w:t>
      </w:r>
      <w:r w:rsidR="00794476" w:rsidRPr="0059532F">
        <w:rPr>
          <w:rFonts w:ascii="Arial" w:hAnsi="Arial" w:cs="Arial"/>
          <w:sz w:val="20"/>
          <w:lang w:val="ro-RO"/>
        </w:rPr>
        <w:t>ă</w:t>
      </w:r>
      <w:r w:rsidR="003A2E2A" w:rsidRPr="0059532F">
        <w:rPr>
          <w:rFonts w:ascii="Arial" w:hAnsi="Arial" w:cs="Arial"/>
          <w:sz w:val="20"/>
          <w:lang w:val="ro-RO"/>
        </w:rPr>
        <w:t xml:space="preserve"> dreptul la intimitate, efectuarea de statistici privind originea apelului </w:t>
      </w:r>
      <w:r w:rsidR="00794476" w:rsidRPr="0059532F">
        <w:rPr>
          <w:rFonts w:ascii="Arial" w:hAnsi="Arial" w:cs="Arial"/>
          <w:sz w:val="20"/>
          <w:lang w:val="ro-RO"/>
        </w:rPr>
        <w:t>ş</w:t>
      </w:r>
      <w:r w:rsidR="003A2E2A" w:rsidRPr="0059532F">
        <w:rPr>
          <w:rFonts w:ascii="Arial" w:hAnsi="Arial" w:cs="Arial"/>
          <w:sz w:val="20"/>
          <w:lang w:val="ro-RO"/>
        </w:rPr>
        <w:t xml:space="preserve">i prevenirea </w:t>
      </w:r>
      <w:r w:rsidR="00794476" w:rsidRPr="0059532F">
        <w:rPr>
          <w:rFonts w:ascii="Arial" w:hAnsi="Arial" w:cs="Arial"/>
          <w:sz w:val="20"/>
          <w:lang w:val="ro-RO"/>
        </w:rPr>
        <w:t>ş</w:t>
      </w:r>
      <w:r w:rsidR="003A2E2A" w:rsidRPr="0059532F">
        <w:rPr>
          <w:rFonts w:ascii="Arial" w:hAnsi="Arial" w:cs="Arial"/>
          <w:sz w:val="20"/>
          <w:lang w:val="ro-RO"/>
        </w:rPr>
        <w:t>i detectarea abuzurilor</w:t>
      </w:r>
      <w:r w:rsidRPr="0059532F">
        <w:rPr>
          <w:rFonts w:ascii="Arial" w:hAnsi="Arial" w:cs="Arial"/>
          <w:sz w:val="20"/>
          <w:lang w:val="ro-RO"/>
        </w:rPr>
        <w:t>.</w:t>
      </w:r>
    </w:p>
    <w:p w14:paraId="5EC6A818" w14:textId="77777777" w:rsidR="003A2E2A" w:rsidRPr="0059532F" w:rsidRDefault="003A2E2A" w:rsidP="00D27514">
      <w:pPr>
        <w:pStyle w:val="Para0-2"/>
        <w:jc w:val="left"/>
        <w:rPr>
          <w:rFonts w:ascii="Arial" w:hAnsi="Arial" w:cs="Arial"/>
          <w:sz w:val="20"/>
          <w:lang w:val="ro-RO"/>
        </w:rPr>
      </w:pPr>
    </w:p>
    <w:p w14:paraId="062B9742" w14:textId="77777777" w:rsidR="002D79A5" w:rsidRPr="0059532F" w:rsidRDefault="00F44CE9" w:rsidP="00085DCA">
      <w:pPr>
        <w:pStyle w:val="Para0-2"/>
        <w:numPr>
          <w:ilvl w:val="1"/>
          <w:numId w:val="15"/>
        </w:numPr>
        <w:tabs>
          <w:tab w:val="clear" w:pos="420"/>
          <w:tab w:val="num" w:pos="709"/>
        </w:tabs>
        <w:ind w:left="709" w:hanging="709"/>
        <w:rPr>
          <w:rFonts w:ascii="Arial" w:hAnsi="Arial" w:cs="Arial"/>
          <w:sz w:val="20"/>
          <w:lang w:val="ro-RO"/>
        </w:rPr>
      </w:pPr>
      <w:bookmarkStart w:id="70" w:name="_Ref205882769"/>
      <w:r w:rsidRPr="0059532F">
        <w:rPr>
          <w:rFonts w:ascii="Arial" w:hAnsi="Arial" w:cs="Arial"/>
          <w:sz w:val="20"/>
          <w:lang w:val="ro-RO"/>
        </w:rPr>
        <w:t xml:space="preserve">Nerespectarea obligaţiilor prevăzute de prezentul articol constituie utilizare abuzivă, prevederile Art. </w:t>
      </w:r>
      <w:r w:rsidR="0079205A" w:rsidRPr="0059532F">
        <w:rPr>
          <w:rFonts w:ascii="Arial" w:hAnsi="Arial" w:cs="Arial"/>
          <w:sz w:val="20"/>
          <w:lang w:val="ro-RO"/>
        </w:rPr>
        <w:t>13</w:t>
      </w:r>
      <w:r w:rsidRPr="0059532F">
        <w:rPr>
          <w:rFonts w:ascii="Arial" w:hAnsi="Arial" w:cs="Arial"/>
          <w:sz w:val="20"/>
          <w:lang w:val="ro-RO"/>
        </w:rPr>
        <w:t xml:space="preserve"> fiind aplicabile în mod corespunzător</w:t>
      </w:r>
      <w:r w:rsidR="003A2E2A" w:rsidRPr="0059532F">
        <w:rPr>
          <w:rFonts w:ascii="Arial" w:hAnsi="Arial" w:cs="Arial"/>
          <w:sz w:val="20"/>
          <w:lang w:val="ro-RO"/>
        </w:rPr>
        <w:t>.</w:t>
      </w:r>
      <w:bookmarkEnd w:id="70"/>
    </w:p>
    <w:p w14:paraId="51568017" w14:textId="77777777" w:rsidR="002D79A5" w:rsidRPr="0059532F" w:rsidRDefault="002D79A5" w:rsidP="00D27514">
      <w:pPr>
        <w:ind w:left="360"/>
        <w:jc w:val="both"/>
        <w:rPr>
          <w:rFonts w:ascii="Arial" w:hAnsi="Arial" w:cs="Arial"/>
          <w:lang w:val="ro-RO"/>
        </w:rPr>
      </w:pPr>
    </w:p>
    <w:p w14:paraId="7E7CC646" w14:textId="77777777" w:rsidR="002D79A5" w:rsidRPr="0059532F" w:rsidRDefault="002D79A5" w:rsidP="00085DCA">
      <w:pPr>
        <w:pStyle w:val="Para0-2"/>
        <w:numPr>
          <w:ilvl w:val="1"/>
          <w:numId w:val="15"/>
        </w:numPr>
        <w:tabs>
          <w:tab w:val="clear" w:pos="420"/>
          <w:tab w:val="num" w:pos="709"/>
        </w:tabs>
        <w:ind w:left="709" w:hanging="709"/>
        <w:rPr>
          <w:rFonts w:ascii="Arial" w:hAnsi="Arial" w:cs="Arial"/>
          <w:sz w:val="20"/>
          <w:lang w:val="ro-RO"/>
        </w:rPr>
      </w:pPr>
      <w:r w:rsidRPr="0059532F">
        <w:rPr>
          <w:rFonts w:ascii="Arial" w:hAnsi="Arial" w:cs="Arial"/>
          <w:sz w:val="20"/>
          <w:lang w:val="ro-RO"/>
        </w:rPr>
        <w:t>P</w:t>
      </w:r>
      <w:r w:rsidR="003A2E2A" w:rsidRPr="0059532F">
        <w:rPr>
          <w:rFonts w:ascii="Arial" w:hAnsi="Arial" w:cs="Arial"/>
          <w:sz w:val="20"/>
          <w:lang w:val="ro-RO"/>
        </w:rPr>
        <w:t>artea care prime</w:t>
      </w:r>
      <w:r w:rsidR="00794476" w:rsidRPr="0059532F">
        <w:rPr>
          <w:rFonts w:ascii="Arial" w:hAnsi="Arial" w:cs="Arial"/>
          <w:sz w:val="20"/>
          <w:lang w:val="ro-RO"/>
        </w:rPr>
        <w:t>ş</w:t>
      </w:r>
      <w:r w:rsidR="003A2E2A" w:rsidRPr="0059532F">
        <w:rPr>
          <w:rFonts w:ascii="Arial" w:hAnsi="Arial" w:cs="Arial"/>
          <w:sz w:val="20"/>
          <w:lang w:val="ro-RO"/>
        </w:rPr>
        <w:t xml:space="preserve">te trafic </w:t>
      </w:r>
      <w:r w:rsidR="004A15E9" w:rsidRPr="0059532F">
        <w:rPr>
          <w:rFonts w:ascii="Arial" w:hAnsi="Arial" w:cs="Arial"/>
          <w:sz w:val="20"/>
          <w:lang w:val="ro-RO"/>
        </w:rPr>
        <w:t>fără</w:t>
      </w:r>
      <w:r w:rsidR="003A2E2A" w:rsidRPr="0059532F">
        <w:rPr>
          <w:rFonts w:ascii="Arial" w:hAnsi="Arial" w:cs="Arial"/>
          <w:sz w:val="20"/>
          <w:lang w:val="ro-RO"/>
        </w:rPr>
        <w:t xml:space="preserve"> identitate (Parte afectat</w:t>
      </w:r>
      <w:r w:rsidR="00794476" w:rsidRPr="0059532F">
        <w:rPr>
          <w:rFonts w:ascii="Arial" w:hAnsi="Arial" w:cs="Arial"/>
          <w:sz w:val="20"/>
          <w:lang w:val="ro-RO"/>
        </w:rPr>
        <w:t>ă</w:t>
      </w:r>
      <w:r w:rsidR="003A2E2A" w:rsidRPr="0059532F">
        <w:rPr>
          <w:rFonts w:ascii="Arial" w:hAnsi="Arial" w:cs="Arial"/>
          <w:sz w:val="20"/>
          <w:lang w:val="ro-RO"/>
        </w:rPr>
        <w:t>) are dreptul de a suspenda, par</w:t>
      </w:r>
      <w:r w:rsidR="00794476" w:rsidRPr="0059532F">
        <w:rPr>
          <w:rFonts w:ascii="Arial" w:hAnsi="Arial" w:cs="Arial"/>
          <w:sz w:val="20"/>
          <w:lang w:val="ro-RO"/>
        </w:rPr>
        <w:t>ţ</w:t>
      </w:r>
      <w:r w:rsidR="003A2E2A" w:rsidRPr="0059532F">
        <w:rPr>
          <w:rFonts w:ascii="Arial" w:hAnsi="Arial" w:cs="Arial"/>
          <w:sz w:val="20"/>
          <w:lang w:val="ro-RO"/>
        </w:rPr>
        <w:t xml:space="preserve">ial sau total, serviciul de interconectare </w:t>
      </w:r>
      <w:r w:rsidR="00FE6DB4" w:rsidRPr="0059532F">
        <w:rPr>
          <w:rFonts w:ascii="Arial" w:hAnsi="Arial" w:cs="Arial"/>
          <w:sz w:val="20"/>
          <w:lang w:val="ro-RO"/>
        </w:rPr>
        <w:t>dacă</w:t>
      </w:r>
      <w:r w:rsidR="003A2E2A" w:rsidRPr="0059532F">
        <w:rPr>
          <w:rFonts w:ascii="Arial" w:hAnsi="Arial" w:cs="Arial"/>
          <w:sz w:val="20"/>
          <w:lang w:val="ro-RO"/>
        </w:rPr>
        <w:t>, dup</w:t>
      </w:r>
      <w:r w:rsidR="00794476" w:rsidRPr="0059532F">
        <w:rPr>
          <w:rFonts w:ascii="Arial" w:hAnsi="Arial" w:cs="Arial"/>
          <w:sz w:val="20"/>
          <w:lang w:val="ro-RO"/>
        </w:rPr>
        <w:t>ă</w:t>
      </w:r>
      <w:r w:rsidR="003A2E2A" w:rsidRPr="0059532F">
        <w:rPr>
          <w:rFonts w:ascii="Arial" w:hAnsi="Arial" w:cs="Arial"/>
          <w:sz w:val="20"/>
          <w:lang w:val="ro-RO"/>
        </w:rPr>
        <w:t xml:space="preserve"> notificarea P</w:t>
      </w:r>
      <w:r w:rsidR="00794476" w:rsidRPr="0059532F">
        <w:rPr>
          <w:rFonts w:ascii="Arial" w:hAnsi="Arial" w:cs="Arial"/>
          <w:sz w:val="20"/>
          <w:lang w:val="ro-RO"/>
        </w:rPr>
        <w:t>ă</w:t>
      </w:r>
      <w:r w:rsidR="003A2E2A" w:rsidRPr="0059532F">
        <w:rPr>
          <w:rFonts w:ascii="Arial" w:hAnsi="Arial" w:cs="Arial"/>
          <w:sz w:val="20"/>
          <w:lang w:val="ro-RO"/>
        </w:rPr>
        <w:t>r</w:t>
      </w:r>
      <w:r w:rsidR="00794476" w:rsidRPr="0059532F">
        <w:rPr>
          <w:rFonts w:ascii="Arial" w:hAnsi="Arial" w:cs="Arial"/>
          <w:sz w:val="20"/>
          <w:lang w:val="ro-RO"/>
        </w:rPr>
        <w:t>ţ</w:t>
      </w:r>
      <w:r w:rsidR="003A2E2A" w:rsidRPr="0059532F">
        <w:rPr>
          <w:rFonts w:ascii="Arial" w:hAnsi="Arial" w:cs="Arial"/>
          <w:sz w:val="20"/>
          <w:lang w:val="ro-RO"/>
        </w:rPr>
        <w:t>ii care a transmis acest trafic (Parte sesizat</w:t>
      </w:r>
      <w:r w:rsidR="00794476" w:rsidRPr="0059532F">
        <w:rPr>
          <w:rFonts w:ascii="Arial" w:hAnsi="Arial" w:cs="Arial"/>
          <w:sz w:val="20"/>
          <w:lang w:val="ro-RO"/>
        </w:rPr>
        <w:t>ă</w:t>
      </w:r>
      <w:r w:rsidR="003A2E2A" w:rsidRPr="0059532F">
        <w:rPr>
          <w:rFonts w:ascii="Arial" w:hAnsi="Arial" w:cs="Arial"/>
          <w:sz w:val="20"/>
          <w:lang w:val="ro-RO"/>
        </w:rPr>
        <w:t>), realizat</w:t>
      </w:r>
      <w:r w:rsidR="00794476" w:rsidRPr="0059532F">
        <w:rPr>
          <w:rFonts w:ascii="Arial" w:hAnsi="Arial" w:cs="Arial"/>
          <w:sz w:val="20"/>
          <w:lang w:val="ro-RO"/>
        </w:rPr>
        <w:t>ă</w:t>
      </w:r>
      <w:r w:rsidR="003A2E2A" w:rsidRPr="0059532F">
        <w:rPr>
          <w:rFonts w:ascii="Arial" w:hAnsi="Arial" w:cs="Arial"/>
          <w:sz w:val="20"/>
          <w:lang w:val="ro-RO"/>
        </w:rPr>
        <w:t xml:space="preserve"> </w:t>
      </w:r>
      <w:r w:rsidR="00794476" w:rsidRPr="0059532F">
        <w:rPr>
          <w:rFonts w:ascii="Arial" w:hAnsi="Arial" w:cs="Arial"/>
          <w:sz w:val="20"/>
          <w:lang w:val="ro-RO"/>
        </w:rPr>
        <w:t>î</w:t>
      </w:r>
      <w:r w:rsidR="003A2E2A" w:rsidRPr="0059532F">
        <w:rPr>
          <w:rFonts w:ascii="Arial" w:hAnsi="Arial" w:cs="Arial"/>
          <w:sz w:val="20"/>
          <w:lang w:val="ro-RO"/>
        </w:rPr>
        <w:t>n conformitate cu prevederile art. 2</w:t>
      </w:r>
      <w:r w:rsidR="00E03C32" w:rsidRPr="0059532F">
        <w:rPr>
          <w:rFonts w:ascii="Arial" w:hAnsi="Arial" w:cs="Arial"/>
          <w:sz w:val="20"/>
          <w:lang w:val="ro-RO"/>
        </w:rPr>
        <w:t>5</w:t>
      </w:r>
      <w:r w:rsidR="003A2E2A" w:rsidRPr="0059532F">
        <w:rPr>
          <w:rFonts w:ascii="Arial" w:hAnsi="Arial" w:cs="Arial"/>
          <w:sz w:val="20"/>
          <w:lang w:val="ro-RO"/>
        </w:rPr>
        <w:t>, Partea sesizat</w:t>
      </w:r>
      <w:r w:rsidR="00794476" w:rsidRPr="0059532F">
        <w:rPr>
          <w:rFonts w:ascii="Arial" w:hAnsi="Arial" w:cs="Arial"/>
          <w:sz w:val="20"/>
          <w:lang w:val="ro-RO"/>
        </w:rPr>
        <w:t>ă</w:t>
      </w:r>
      <w:r w:rsidR="003A2E2A" w:rsidRPr="0059532F">
        <w:rPr>
          <w:rFonts w:ascii="Arial" w:hAnsi="Arial" w:cs="Arial"/>
          <w:sz w:val="20"/>
          <w:lang w:val="ro-RO"/>
        </w:rPr>
        <w:t xml:space="preserve"> nu corecteaz</w:t>
      </w:r>
      <w:r w:rsidR="00794476" w:rsidRPr="0059532F">
        <w:rPr>
          <w:rFonts w:ascii="Arial" w:hAnsi="Arial" w:cs="Arial"/>
          <w:sz w:val="20"/>
          <w:lang w:val="ro-RO"/>
        </w:rPr>
        <w:t>ă</w:t>
      </w:r>
      <w:r w:rsidR="003A2E2A" w:rsidRPr="0059532F">
        <w:rPr>
          <w:rFonts w:ascii="Arial" w:hAnsi="Arial" w:cs="Arial"/>
          <w:sz w:val="20"/>
          <w:lang w:val="ro-RO"/>
        </w:rPr>
        <w:t xml:space="preserve"> situa</w:t>
      </w:r>
      <w:r w:rsidR="00794476" w:rsidRPr="0059532F">
        <w:rPr>
          <w:rFonts w:ascii="Arial" w:hAnsi="Arial" w:cs="Arial"/>
          <w:sz w:val="20"/>
          <w:lang w:val="ro-RO"/>
        </w:rPr>
        <w:t>ţ</w:t>
      </w:r>
      <w:r w:rsidR="003A2E2A" w:rsidRPr="0059532F">
        <w:rPr>
          <w:rFonts w:ascii="Arial" w:hAnsi="Arial" w:cs="Arial"/>
          <w:sz w:val="20"/>
          <w:lang w:val="ro-RO"/>
        </w:rPr>
        <w:t xml:space="preserve">ia </w:t>
      </w:r>
      <w:r w:rsidR="00794476" w:rsidRPr="0059532F">
        <w:rPr>
          <w:rFonts w:ascii="Arial" w:hAnsi="Arial" w:cs="Arial"/>
          <w:sz w:val="20"/>
          <w:lang w:val="ro-RO"/>
        </w:rPr>
        <w:t>î</w:t>
      </w:r>
      <w:r w:rsidR="003A2E2A" w:rsidRPr="0059532F">
        <w:rPr>
          <w:rFonts w:ascii="Arial" w:hAnsi="Arial" w:cs="Arial"/>
          <w:sz w:val="20"/>
          <w:lang w:val="ro-RO"/>
        </w:rPr>
        <w:t>n termen de 15 zile de la primirea notific</w:t>
      </w:r>
      <w:r w:rsidR="00794476" w:rsidRPr="0059532F">
        <w:rPr>
          <w:rFonts w:ascii="Arial" w:hAnsi="Arial" w:cs="Arial"/>
          <w:sz w:val="20"/>
          <w:lang w:val="ro-RO"/>
        </w:rPr>
        <w:t>ă</w:t>
      </w:r>
      <w:r w:rsidR="003A2E2A" w:rsidRPr="0059532F">
        <w:rPr>
          <w:rFonts w:ascii="Arial" w:hAnsi="Arial" w:cs="Arial"/>
          <w:sz w:val="20"/>
          <w:lang w:val="ro-RO"/>
        </w:rPr>
        <w:t xml:space="preserve">rii </w:t>
      </w:r>
      <w:r w:rsidR="00794476" w:rsidRPr="0059532F">
        <w:rPr>
          <w:rFonts w:ascii="Arial" w:hAnsi="Arial" w:cs="Arial"/>
          <w:sz w:val="20"/>
          <w:lang w:val="ro-RO"/>
        </w:rPr>
        <w:t>ş</w:t>
      </w:r>
      <w:r w:rsidR="003A2E2A" w:rsidRPr="0059532F">
        <w:rPr>
          <w:rFonts w:ascii="Arial" w:hAnsi="Arial" w:cs="Arial"/>
          <w:sz w:val="20"/>
          <w:lang w:val="ro-RO"/>
        </w:rPr>
        <w:t>i nu informeaz</w:t>
      </w:r>
      <w:r w:rsidR="00794476" w:rsidRPr="0059532F">
        <w:rPr>
          <w:rFonts w:ascii="Arial" w:hAnsi="Arial" w:cs="Arial"/>
          <w:sz w:val="20"/>
          <w:lang w:val="ro-RO"/>
        </w:rPr>
        <w:t>ă</w:t>
      </w:r>
      <w:r w:rsidR="003A2E2A" w:rsidRPr="0059532F">
        <w:rPr>
          <w:rFonts w:ascii="Arial" w:hAnsi="Arial" w:cs="Arial"/>
          <w:sz w:val="20"/>
          <w:lang w:val="ro-RO"/>
        </w:rPr>
        <w:t xml:space="preserve">, </w:t>
      </w:r>
      <w:r w:rsidR="00794476" w:rsidRPr="0059532F">
        <w:rPr>
          <w:rFonts w:ascii="Arial" w:hAnsi="Arial" w:cs="Arial"/>
          <w:sz w:val="20"/>
          <w:lang w:val="ro-RO"/>
        </w:rPr>
        <w:t>î</w:t>
      </w:r>
      <w:r w:rsidR="003A2E2A" w:rsidRPr="0059532F">
        <w:rPr>
          <w:rFonts w:ascii="Arial" w:hAnsi="Arial" w:cs="Arial"/>
          <w:sz w:val="20"/>
          <w:lang w:val="ro-RO"/>
        </w:rPr>
        <w:t>n scris, Partea afectat</w:t>
      </w:r>
      <w:r w:rsidR="00794476" w:rsidRPr="0059532F">
        <w:rPr>
          <w:rFonts w:ascii="Arial" w:hAnsi="Arial" w:cs="Arial"/>
          <w:sz w:val="20"/>
          <w:lang w:val="ro-RO"/>
        </w:rPr>
        <w:t>ă</w:t>
      </w:r>
      <w:r w:rsidR="003A2E2A" w:rsidRPr="0059532F">
        <w:rPr>
          <w:rFonts w:ascii="Arial" w:hAnsi="Arial" w:cs="Arial"/>
          <w:sz w:val="20"/>
          <w:lang w:val="ro-RO"/>
        </w:rPr>
        <w:t xml:space="preserve"> asupra remedierii.</w:t>
      </w:r>
    </w:p>
    <w:p w14:paraId="13CF560E" w14:textId="77777777" w:rsidR="002D79A5" w:rsidRPr="0059532F" w:rsidRDefault="002D79A5" w:rsidP="00D27514">
      <w:pPr>
        <w:ind w:left="360"/>
        <w:jc w:val="both"/>
        <w:rPr>
          <w:rFonts w:ascii="Arial" w:hAnsi="Arial" w:cs="Arial"/>
          <w:lang w:val="ro-RO"/>
        </w:rPr>
      </w:pPr>
    </w:p>
    <w:p w14:paraId="14251CD9" w14:textId="77777777" w:rsidR="003A2E2A" w:rsidRPr="0059532F" w:rsidRDefault="003A2E2A" w:rsidP="00085DCA">
      <w:pPr>
        <w:pStyle w:val="Para0-2"/>
        <w:numPr>
          <w:ilvl w:val="1"/>
          <w:numId w:val="15"/>
        </w:numPr>
        <w:tabs>
          <w:tab w:val="clear" w:pos="420"/>
          <w:tab w:val="num" w:pos="709"/>
        </w:tabs>
        <w:ind w:left="709" w:hanging="709"/>
        <w:rPr>
          <w:rFonts w:ascii="Arial" w:hAnsi="Arial" w:cs="Arial"/>
          <w:sz w:val="20"/>
          <w:lang w:val="ro-RO"/>
        </w:rPr>
      </w:pPr>
      <w:r w:rsidRPr="0059532F">
        <w:rPr>
          <w:rFonts w:ascii="Arial" w:hAnsi="Arial" w:cs="Arial"/>
          <w:sz w:val="20"/>
          <w:lang w:val="ro-RO"/>
        </w:rPr>
        <w:t xml:space="preserve">Nicio Parte nu va solicita vreun tarif pentru generarea </w:t>
      </w:r>
      <w:r w:rsidR="00794476" w:rsidRPr="0059532F">
        <w:rPr>
          <w:rFonts w:ascii="Arial" w:hAnsi="Arial" w:cs="Arial"/>
          <w:sz w:val="20"/>
          <w:lang w:val="ro-RO"/>
        </w:rPr>
        <w:t>ş</w:t>
      </w:r>
      <w:r w:rsidRPr="0059532F">
        <w:rPr>
          <w:rFonts w:ascii="Arial" w:hAnsi="Arial" w:cs="Arial"/>
          <w:sz w:val="20"/>
          <w:lang w:val="ro-RO"/>
        </w:rPr>
        <w:t>i transmiterea informa</w:t>
      </w:r>
      <w:r w:rsidR="00794476" w:rsidRPr="0059532F">
        <w:rPr>
          <w:rFonts w:ascii="Arial" w:hAnsi="Arial" w:cs="Arial"/>
          <w:sz w:val="20"/>
          <w:lang w:val="ro-RO"/>
        </w:rPr>
        <w:t>ţ</w:t>
      </w:r>
      <w:r w:rsidRPr="0059532F">
        <w:rPr>
          <w:rFonts w:ascii="Arial" w:hAnsi="Arial" w:cs="Arial"/>
          <w:sz w:val="20"/>
          <w:lang w:val="ro-RO"/>
        </w:rPr>
        <w:t>iei CLI.</w:t>
      </w:r>
    </w:p>
    <w:p w14:paraId="6ED0686D" w14:textId="77777777" w:rsidR="00450D36" w:rsidRPr="0059532F" w:rsidRDefault="00450D36" w:rsidP="00450D36">
      <w:pPr>
        <w:pStyle w:val="Para0-2"/>
        <w:ind w:left="0" w:firstLine="0"/>
        <w:rPr>
          <w:rFonts w:ascii="Arial" w:hAnsi="Arial" w:cs="Arial"/>
          <w:sz w:val="20"/>
          <w:lang w:val="ro-RO"/>
        </w:rPr>
      </w:pPr>
    </w:p>
    <w:p w14:paraId="4C431542" w14:textId="77777777" w:rsidR="007C43C0" w:rsidRPr="0059532F" w:rsidRDefault="007C43C0" w:rsidP="00450D36">
      <w:pPr>
        <w:pStyle w:val="Para0-2"/>
        <w:ind w:left="0" w:firstLine="0"/>
        <w:rPr>
          <w:rFonts w:ascii="Arial" w:hAnsi="Arial" w:cs="Arial"/>
          <w:sz w:val="20"/>
          <w:lang w:val="ro-RO"/>
        </w:rPr>
      </w:pPr>
    </w:p>
    <w:p w14:paraId="449361F6" w14:textId="77777777" w:rsidR="003A2E2A" w:rsidRPr="0059532F" w:rsidRDefault="003A2E2A" w:rsidP="00C84623">
      <w:pPr>
        <w:pStyle w:val="Para0-2"/>
        <w:ind w:left="0" w:firstLine="0"/>
        <w:rPr>
          <w:rFonts w:ascii="Arial" w:hAnsi="Arial" w:cs="Arial"/>
          <w:b/>
          <w:sz w:val="20"/>
          <w:lang w:val="ro-RO"/>
        </w:rPr>
      </w:pPr>
      <w:r w:rsidRPr="0059532F">
        <w:rPr>
          <w:rFonts w:ascii="Arial" w:hAnsi="Arial" w:cs="Arial"/>
          <w:b/>
          <w:sz w:val="20"/>
          <w:lang w:val="ro-RO"/>
        </w:rPr>
        <w:t>Articolul 1</w:t>
      </w:r>
      <w:r w:rsidR="00D45A76" w:rsidRPr="0059532F">
        <w:rPr>
          <w:rFonts w:ascii="Arial" w:hAnsi="Arial" w:cs="Arial"/>
          <w:b/>
          <w:sz w:val="20"/>
          <w:lang w:val="ro-RO"/>
        </w:rPr>
        <w:t>5</w:t>
      </w:r>
      <w:r w:rsidRPr="0059532F">
        <w:rPr>
          <w:rFonts w:ascii="Arial" w:hAnsi="Arial" w:cs="Arial"/>
          <w:b/>
          <w:sz w:val="20"/>
          <w:lang w:val="ro-RO"/>
        </w:rPr>
        <w:tab/>
      </w:r>
      <w:r w:rsidR="00D45E48" w:rsidRPr="0059532F">
        <w:rPr>
          <w:rFonts w:ascii="Arial" w:hAnsi="Arial" w:cs="Arial"/>
          <w:b/>
          <w:sz w:val="20"/>
          <w:lang w:val="ro-RO"/>
        </w:rPr>
        <w:tab/>
      </w:r>
      <w:r w:rsidRPr="0059532F">
        <w:rPr>
          <w:rFonts w:ascii="Arial" w:hAnsi="Arial" w:cs="Arial"/>
          <w:b/>
          <w:sz w:val="20"/>
          <w:lang w:val="ro-RO"/>
        </w:rPr>
        <w:t>ALTE OBLIGA</w:t>
      </w:r>
      <w:r w:rsidR="00E4159F" w:rsidRPr="0059532F">
        <w:rPr>
          <w:rFonts w:ascii="Arial" w:hAnsi="Arial" w:cs="Arial"/>
          <w:b/>
          <w:sz w:val="20"/>
          <w:lang w:val="ro-RO"/>
        </w:rPr>
        <w:t>Ţ</w:t>
      </w:r>
      <w:r w:rsidRPr="0059532F">
        <w:rPr>
          <w:rFonts w:ascii="Arial" w:hAnsi="Arial" w:cs="Arial"/>
          <w:b/>
          <w:sz w:val="20"/>
          <w:lang w:val="ro-RO"/>
        </w:rPr>
        <w:t xml:space="preserve">II </w:t>
      </w:r>
    </w:p>
    <w:p w14:paraId="6522042A" w14:textId="77777777" w:rsidR="003A2E2A" w:rsidRPr="0059532F" w:rsidRDefault="003A2E2A" w:rsidP="00D27514">
      <w:pPr>
        <w:ind w:left="720" w:hanging="720"/>
        <w:jc w:val="both"/>
        <w:rPr>
          <w:rFonts w:ascii="Arial" w:hAnsi="Arial" w:cs="Arial"/>
          <w:lang w:val="ro-RO"/>
        </w:rPr>
      </w:pPr>
      <w:r w:rsidRPr="0059532F">
        <w:rPr>
          <w:rFonts w:ascii="Arial" w:hAnsi="Arial" w:cs="Arial"/>
          <w:lang w:val="ro-RO"/>
        </w:rPr>
        <w:t> </w:t>
      </w:r>
    </w:p>
    <w:p w14:paraId="6506AB61" w14:textId="77777777" w:rsidR="003A2E2A" w:rsidRPr="0059532F" w:rsidRDefault="00046F21" w:rsidP="00D27514">
      <w:pPr>
        <w:pStyle w:val="Para0-2"/>
        <w:ind w:left="709" w:hanging="709"/>
        <w:rPr>
          <w:rFonts w:ascii="Arial" w:hAnsi="Arial" w:cs="Arial"/>
          <w:sz w:val="20"/>
          <w:lang w:val="ro-RO"/>
        </w:rPr>
      </w:pPr>
      <w:r w:rsidRPr="0059532F">
        <w:rPr>
          <w:rFonts w:ascii="Arial" w:hAnsi="Arial" w:cs="Arial"/>
          <w:sz w:val="20"/>
          <w:lang w:val="ro-RO"/>
        </w:rPr>
        <w:t>15.1</w:t>
      </w:r>
      <w:r w:rsidRPr="0059532F">
        <w:rPr>
          <w:rFonts w:ascii="Arial" w:hAnsi="Arial" w:cs="Arial"/>
          <w:sz w:val="20"/>
          <w:lang w:val="ro-RO"/>
        </w:rPr>
        <w:tab/>
      </w:r>
      <w:r w:rsidR="003A2E2A" w:rsidRPr="0059532F">
        <w:rPr>
          <w:rFonts w:ascii="Arial" w:hAnsi="Arial" w:cs="Arial"/>
          <w:sz w:val="20"/>
          <w:lang w:val="ro-RO"/>
        </w:rPr>
        <w:t xml:space="preserve">Executarea, ca </w:t>
      </w:r>
      <w:r w:rsidR="00E4159F" w:rsidRPr="0059532F">
        <w:rPr>
          <w:rFonts w:ascii="Arial" w:hAnsi="Arial" w:cs="Arial"/>
          <w:sz w:val="20"/>
          <w:lang w:val="ro-RO"/>
        </w:rPr>
        <w:t>ş</w:t>
      </w:r>
      <w:r w:rsidR="003A2E2A" w:rsidRPr="0059532F">
        <w:rPr>
          <w:rFonts w:ascii="Arial" w:hAnsi="Arial" w:cs="Arial"/>
          <w:sz w:val="20"/>
          <w:lang w:val="ro-RO"/>
        </w:rPr>
        <w:t xml:space="preserve">i interpretarea clauzelor prezentului Acord, nu pot contraveni prevederilor legale </w:t>
      </w:r>
      <w:r w:rsidR="00E4159F" w:rsidRPr="0059532F">
        <w:rPr>
          <w:rFonts w:ascii="Arial" w:hAnsi="Arial" w:cs="Arial"/>
          <w:sz w:val="20"/>
          <w:lang w:val="ro-RO"/>
        </w:rPr>
        <w:t>î</w:t>
      </w:r>
      <w:r w:rsidR="003A2E2A" w:rsidRPr="0059532F">
        <w:rPr>
          <w:rFonts w:ascii="Arial" w:hAnsi="Arial" w:cs="Arial"/>
          <w:sz w:val="20"/>
          <w:lang w:val="ro-RO"/>
        </w:rPr>
        <w:t>n vigoare.</w:t>
      </w:r>
    </w:p>
    <w:p w14:paraId="4BE98633" w14:textId="77777777" w:rsidR="003A2E2A" w:rsidRPr="0059532F" w:rsidRDefault="003A2E2A" w:rsidP="00D27514">
      <w:pPr>
        <w:pStyle w:val="Para0-2"/>
        <w:tabs>
          <w:tab w:val="left" w:pos="720"/>
        </w:tabs>
        <w:ind w:left="720" w:hanging="780"/>
        <w:rPr>
          <w:rFonts w:ascii="Arial" w:hAnsi="Arial" w:cs="Arial"/>
          <w:sz w:val="20"/>
          <w:lang w:val="ro-RO"/>
        </w:rPr>
      </w:pPr>
    </w:p>
    <w:p w14:paraId="58CE23D3" w14:textId="77777777" w:rsidR="00D60D34" w:rsidRPr="0059532F" w:rsidRDefault="00046F21" w:rsidP="00D27514">
      <w:pPr>
        <w:pStyle w:val="Para0-2"/>
        <w:ind w:left="709" w:hanging="709"/>
        <w:rPr>
          <w:rFonts w:ascii="Arial" w:hAnsi="Arial" w:cs="Arial"/>
          <w:sz w:val="20"/>
          <w:lang w:val="ro-RO"/>
        </w:rPr>
      </w:pPr>
      <w:r w:rsidRPr="0059532F">
        <w:rPr>
          <w:rFonts w:ascii="Arial" w:hAnsi="Arial" w:cs="Arial"/>
          <w:noProof/>
          <w:sz w:val="20"/>
          <w:lang w:val="ro-RO"/>
        </w:rPr>
        <w:t>15.2</w:t>
      </w:r>
      <w:r w:rsidRPr="0059532F">
        <w:rPr>
          <w:rFonts w:ascii="Arial" w:hAnsi="Arial" w:cs="Arial"/>
          <w:noProof/>
          <w:sz w:val="20"/>
          <w:lang w:val="ro-RO"/>
        </w:rPr>
        <w:tab/>
      </w:r>
      <w:r w:rsidR="00D60D34" w:rsidRPr="0059532F">
        <w:rPr>
          <w:rFonts w:ascii="Arial" w:hAnsi="Arial" w:cs="Arial"/>
          <w:noProof/>
          <w:sz w:val="20"/>
          <w:lang w:val="ro-RO"/>
        </w:rPr>
        <w:t xml:space="preserve">În cadrul acestui Acord, </w:t>
      </w:r>
      <w:r w:rsidR="00D61406" w:rsidRPr="0059532F">
        <w:rPr>
          <w:rFonts w:ascii="Arial" w:hAnsi="Arial" w:cs="Arial"/>
          <w:noProof/>
          <w:sz w:val="20"/>
          <w:lang w:val="ro-RO"/>
        </w:rPr>
        <w:t>Operatorul</w:t>
      </w:r>
      <w:r w:rsidR="00D60D34" w:rsidRPr="0059532F">
        <w:rPr>
          <w:rFonts w:ascii="Arial" w:hAnsi="Arial" w:cs="Arial"/>
          <w:noProof/>
          <w:sz w:val="20"/>
          <w:lang w:val="ro-RO"/>
        </w:rPr>
        <w:t xml:space="preserve"> şi </w:t>
      </w:r>
      <w:r w:rsidR="00C752D9" w:rsidRPr="0059532F">
        <w:rPr>
          <w:rFonts w:ascii="Arial" w:hAnsi="Arial" w:cs="Arial"/>
          <w:noProof/>
          <w:sz w:val="20"/>
          <w:lang w:val="ro-RO"/>
        </w:rPr>
        <w:t>Telekom Romania Mobile</w:t>
      </w:r>
      <w:r w:rsidR="00D60D34" w:rsidRPr="0059532F">
        <w:rPr>
          <w:rFonts w:ascii="Arial" w:hAnsi="Arial" w:cs="Arial"/>
          <w:noProof/>
          <w:sz w:val="20"/>
          <w:lang w:val="ro-RO"/>
        </w:rPr>
        <w:t xml:space="preserve"> vor fi răspunzătoare pentru serviciile furnizate în interiorul propriilor reţele, pentru traficul transmis pentru a fi terminat în reţeaua celeilalte Părţi, pentru respectarea dispoziţiilor legislaţiei primare şi </w:t>
      </w:r>
      <w:r w:rsidR="00B338BB" w:rsidRPr="0059532F">
        <w:rPr>
          <w:rFonts w:ascii="Arial" w:hAnsi="Arial" w:cs="Arial"/>
          <w:noProof/>
          <w:sz w:val="20"/>
          <w:lang w:val="ro-RO"/>
        </w:rPr>
        <w:t>ale măsurilor luate de Autoritatea de Reglementare sau de altă Autoritate Relevantă în legătură cu</w:t>
      </w:r>
      <w:r w:rsidR="00D60D34" w:rsidRPr="0059532F">
        <w:rPr>
          <w:rFonts w:ascii="Arial" w:hAnsi="Arial" w:cs="Arial"/>
          <w:noProof/>
          <w:sz w:val="20"/>
          <w:lang w:val="ro-RO"/>
        </w:rPr>
        <w:t xml:space="preserve"> executarea prezentului Acord, conform art. 1</w:t>
      </w:r>
      <w:r w:rsidRPr="0059532F">
        <w:rPr>
          <w:rFonts w:ascii="Arial" w:hAnsi="Arial" w:cs="Arial"/>
          <w:noProof/>
          <w:sz w:val="20"/>
          <w:lang w:val="ro-RO"/>
        </w:rPr>
        <w:t>5</w:t>
      </w:r>
      <w:r w:rsidR="00D60D34" w:rsidRPr="0059532F">
        <w:rPr>
          <w:rFonts w:ascii="Arial" w:hAnsi="Arial" w:cs="Arial"/>
          <w:noProof/>
          <w:sz w:val="20"/>
          <w:lang w:val="ro-RO"/>
        </w:rPr>
        <w:t>.1, şi pentru orice alte obligaţii care le revin în temeiul prezentului Acord.</w:t>
      </w:r>
    </w:p>
    <w:p w14:paraId="7741328F" w14:textId="77777777" w:rsidR="003A2E2A" w:rsidRPr="0059532F" w:rsidRDefault="003A2E2A" w:rsidP="00D27514">
      <w:pPr>
        <w:pStyle w:val="Para0-2"/>
        <w:ind w:left="0" w:hanging="780"/>
        <w:rPr>
          <w:rFonts w:ascii="Arial" w:hAnsi="Arial" w:cs="Arial"/>
          <w:sz w:val="20"/>
          <w:lang w:val="ro-RO"/>
        </w:rPr>
      </w:pPr>
    </w:p>
    <w:p w14:paraId="1B3DA125" w14:textId="77777777" w:rsidR="003A2E2A" w:rsidRPr="0059532F" w:rsidRDefault="00046F21" w:rsidP="00D27514">
      <w:pPr>
        <w:pStyle w:val="Para0-2"/>
        <w:ind w:left="709" w:hanging="709"/>
        <w:rPr>
          <w:rFonts w:ascii="Arial" w:hAnsi="Arial" w:cs="Arial"/>
          <w:sz w:val="20"/>
          <w:lang w:val="ro-RO"/>
        </w:rPr>
      </w:pPr>
      <w:r w:rsidRPr="0059532F">
        <w:rPr>
          <w:rFonts w:ascii="Arial" w:hAnsi="Arial" w:cs="Arial"/>
          <w:sz w:val="20"/>
          <w:lang w:val="ro-RO"/>
        </w:rPr>
        <w:t>15.3</w:t>
      </w:r>
      <w:r w:rsidRPr="0059532F">
        <w:rPr>
          <w:rFonts w:ascii="Arial" w:hAnsi="Arial" w:cs="Arial"/>
          <w:sz w:val="20"/>
          <w:lang w:val="ro-RO"/>
        </w:rPr>
        <w:tab/>
      </w:r>
      <w:r w:rsidR="003A2E2A" w:rsidRPr="0059532F">
        <w:rPr>
          <w:rFonts w:ascii="Arial" w:hAnsi="Arial" w:cs="Arial"/>
          <w:sz w:val="20"/>
          <w:lang w:val="ro-RO"/>
        </w:rPr>
        <w:t xml:space="preserve">Fiecare Parte va trata </w:t>
      </w:r>
      <w:r w:rsidR="00E4159F" w:rsidRPr="0059532F">
        <w:rPr>
          <w:rFonts w:ascii="Arial" w:hAnsi="Arial" w:cs="Arial"/>
          <w:sz w:val="20"/>
          <w:lang w:val="ro-RO"/>
        </w:rPr>
        <w:t>ş</w:t>
      </w:r>
      <w:r w:rsidR="003A2E2A" w:rsidRPr="0059532F">
        <w:rPr>
          <w:rFonts w:ascii="Arial" w:hAnsi="Arial" w:cs="Arial"/>
          <w:sz w:val="20"/>
          <w:lang w:val="ro-RO"/>
        </w:rPr>
        <w:t>i solu</w:t>
      </w:r>
      <w:r w:rsidR="00E4159F" w:rsidRPr="0059532F">
        <w:rPr>
          <w:rFonts w:ascii="Arial" w:hAnsi="Arial" w:cs="Arial"/>
          <w:sz w:val="20"/>
          <w:lang w:val="ro-RO"/>
        </w:rPr>
        <w:t>ţ</w:t>
      </w:r>
      <w:r w:rsidR="003A2E2A" w:rsidRPr="0059532F">
        <w:rPr>
          <w:rFonts w:ascii="Arial" w:hAnsi="Arial" w:cs="Arial"/>
          <w:sz w:val="20"/>
          <w:lang w:val="ro-RO"/>
        </w:rPr>
        <w:t>iona reclama</w:t>
      </w:r>
      <w:r w:rsidR="00E4159F" w:rsidRPr="0059532F">
        <w:rPr>
          <w:rFonts w:ascii="Arial" w:hAnsi="Arial" w:cs="Arial"/>
          <w:sz w:val="20"/>
          <w:lang w:val="ro-RO"/>
        </w:rPr>
        <w:t>ţ</w:t>
      </w:r>
      <w:r w:rsidR="003A2E2A" w:rsidRPr="0059532F">
        <w:rPr>
          <w:rFonts w:ascii="Arial" w:hAnsi="Arial" w:cs="Arial"/>
          <w:sz w:val="20"/>
          <w:lang w:val="ro-RO"/>
        </w:rPr>
        <w:t xml:space="preserve">iile provenite de la proprii utilizatori. </w:t>
      </w:r>
    </w:p>
    <w:p w14:paraId="265BD266" w14:textId="77777777" w:rsidR="003A2E2A" w:rsidRPr="0059532F" w:rsidRDefault="003A2E2A" w:rsidP="00D27514">
      <w:pPr>
        <w:pStyle w:val="Para0-2"/>
        <w:ind w:left="360" w:firstLine="0"/>
        <w:rPr>
          <w:rFonts w:ascii="Arial" w:hAnsi="Arial" w:cs="Arial"/>
          <w:sz w:val="20"/>
          <w:lang w:val="it-IT"/>
        </w:rPr>
      </w:pPr>
    </w:p>
    <w:p w14:paraId="2BA3513F" w14:textId="77777777" w:rsidR="003A2E2A" w:rsidRPr="0059532F" w:rsidRDefault="003A2E2A" w:rsidP="00C84623">
      <w:pPr>
        <w:pStyle w:val="Para0-2"/>
        <w:ind w:left="0" w:firstLine="0"/>
        <w:rPr>
          <w:rFonts w:ascii="Arial" w:hAnsi="Arial" w:cs="Arial"/>
          <w:b/>
          <w:sz w:val="20"/>
          <w:lang w:val="ro-RO"/>
        </w:rPr>
      </w:pPr>
      <w:r w:rsidRPr="0059532F">
        <w:rPr>
          <w:rFonts w:ascii="Arial" w:hAnsi="Arial" w:cs="Arial"/>
          <w:b/>
          <w:sz w:val="20"/>
          <w:lang w:val="ro-RO"/>
        </w:rPr>
        <w:t>Articolul 1</w:t>
      </w:r>
      <w:r w:rsidR="00046F21" w:rsidRPr="0059532F">
        <w:rPr>
          <w:rFonts w:ascii="Arial" w:hAnsi="Arial" w:cs="Arial"/>
          <w:b/>
          <w:sz w:val="20"/>
          <w:lang w:val="ro-RO"/>
        </w:rPr>
        <w:t>6</w:t>
      </w:r>
      <w:r w:rsidRPr="0059532F">
        <w:rPr>
          <w:rFonts w:ascii="Arial" w:hAnsi="Arial" w:cs="Arial"/>
          <w:b/>
          <w:sz w:val="20"/>
          <w:lang w:val="ro-RO"/>
        </w:rPr>
        <w:tab/>
      </w:r>
      <w:r w:rsidR="00D45E48" w:rsidRPr="0059532F">
        <w:rPr>
          <w:rFonts w:ascii="Arial" w:hAnsi="Arial" w:cs="Arial"/>
          <w:b/>
          <w:sz w:val="20"/>
          <w:lang w:val="ro-RO"/>
        </w:rPr>
        <w:tab/>
      </w:r>
      <w:r w:rsidRPr="0059532F">
        <w:rPr>
          <w:rFonts w:ascii="Arial" w:hAnsi="Arial" w:cs="Arial"/>
          <w:b/>
          <w:sz w:val="20"/>
          <w:lang w:val="ro-RO"/>
        </w:rPr>
        <w:t>FOR</w:t>
      </w:r>
      <w:r w:rsidR="00E4159F" w:rsidRPr="0059532F">
        <w:rPr>
          <w:rFonts w:ascii="Arial" w:hAnsi="Arial" w:cs="Arial"/>
          <w:b/>
          <w:sz w:val="20"/>
          <w:lang w:val="ro-RO"/>
        </w:rPr>
        <w:t>Ţ</w:t>
      </w:r>
      <w:r w:rsidRPr="0059532F">
        <w:rPr>
          <w:rFonts w:ascii="Arial" w:hAnsi="Arial" w:cs="Arial"/>
          <w:b/>
          <w:sz w:val="20"/>
          <w:lang w:val="ro-RO"/>
        </w:rPr>
        <w:t>A MAJOR</w:t>
      </w:r>
      <w:r w:rsidR="00E4159F" w:rsidRPr="0059532F">
        <w:rPr>
          <w:rFonts w:ascii="Arial" w:hAnsi="Arial" w:cs="Arial"/>
          <w:b/>
          <w:sz w:val="20"/>
          <w:lang w:val="ro-RO"/>
        </w:rPr>
        <w:t>Ă</w:t>
      </w:r>
      <w:r w:rsidR="00706683" w:rsidRPr="0059532F">
        <w:rPr>
          <w:rFonts w:ascii="Arial" w:hAnsi="Arial" w:cs="Arial"/>
          <w:b/>
          <w:sz w:val="20"/>
          <w:lang w:val="ro-RO"/>
        </w:rPr>
        <w:t>. CAZUL FORTUIT</w:t>
      </w:r>
    </w:p>
    <w:p w14:paraId="3370AE96" w14:textId="77777777" w:rsidR="003A2E2A" w:rsidRPr="0059532F" w:rsidRDefault="003A2E2A" w:rsidP="00D27514">
      <w:pPr>
        <w:ind w:left="720" w:hanging="720"/>
        <w:jc w:val="both"/>
        <w:rPr>
          <w:rFonts w:ascii="Arial" w:hAnsi="Arial" w:cs="Arial"/>
          <w:lang w:val="ro-RO"/>
        </w:rPr>
      </w:pPr>
      <w:r w:rsidRPr="0059532F">
        <w:rPr>
          <w:rFonts w:ascii="Arial" w:hAnsi="Arial" w:cs="Arial"/>
          <w:lang w:val="ro-RO"/>
        </w:rPr>
        <w:t> </w:t>
      </w:r>
    </w:p>
    <w:p w14:paraId="04E67C06" w14:textId="77777777" w:rsidR="003A2E2A" w:rsidRPr="0059532F" w:rsidRDefault="00046F21" w:rsidP="00D27514">
      <w:pPr>
        <w:pStyle w:val="Para0-2"/>
        <w:ind w:left="709" w:hanging="709"/>
        <w:rPr>
          <w:rFonts w:ascii="Arial" w:hAnsi="Arial" w:cs="Arial"/>
          <w:sz w:val="20"/>
          <w:lang w:val="ro-RO"/>
        </w:rPr>
      </w:pPr>
      <w:r w:rsidRPr="0059532F">
        <w:rPr>
          <w:rFonts w:ascii="Arial" w:hAnsi="Arial" w:cs="Arial"/>
          <w:sz w:val="20"/>
          <w:lang w:val="ro-RO"/>
        </w:rPr>
        <w:t>16.1</w:t>
      </w:r>
      <w:r w:rsidRPr="0059532F">
        <w:rPr>
          <w:rFonts w:ascii="Arial" w:hAnsi="Arial" w:cs="Arial"/>
          <w:sz w:val="20"/>
          <w:lang w:val="ro-RO"/>
        </w:rPr>
        <w:tab/>
      </w:r>
      <w:r w:rsidR="003A2E2A" w:rsidRPr="0059532F">
        <w:rPr>
          <w:rFonts w:ascii="Arial" w:hAnsi="Arial" w:cs="Arial"/>
          <w:sz w:val="20"/>
          <w:lang w:val="ro-RO"/>
        </w:rPr>
        <w:t>Prin For</w:t>
      </w:r>
      <w:r w:rsidR="00E4159F" w:rsidRPr="0059532F">
        <w:rPr>
          <w:rFonts w:ascii="Arial" w:hAnsi="Arial" w:cs="Arial"/>
          <w:sz w:val="20"/>
          <w:lang w:val="ro-RO"/>
        </w:rPr>
        <w:t>ţ</w:t>
      </w:r>
      <w:r w:rsidR="003A2E2A" w:rsidRPr="0059532F">
        <w:rPr>
          <w:rFonts w:ascii="Arial" w:hAnsi="Arial" w:cs="Arial"/>
          <w:sz w:val="20"/>
          <w:lang w:val="ro-RO"/>
        </w:rPr>
        <w:t>a major</w:t>
      </w:r>
      <w:r w:rsidR="00E4159F" w:rsidRPr="0059532F">
        <w:rPr>
          <w:rFonts w:ascii="Arial" w:hAnsi="Arial" w:cs="Arial"/>
          <w:sz w:val="20"/>
          <w:lang w:val="ro-RO"/>
        </w:rPr>
        <w:t>ă</w:t>
      </w:r>
      <w:r w:rsidR="003A2E2A" w:rsidRPr="0059532F">
        <w:rPr>
          <w:rFonts w:ascii="Arial" w:hAnsi="Arial" w:cs="Arial"/>
          <w:sz w:val="20"/>
          <w:lang w:val="ro-RO"/>
        </w:rPr>
        <w:t xml:space="preserve"> se </w:t>
      </w:r>
      <w:r w:rsidR="00E4159F" w:rsidRPr="0059532F">
        <w:rPr>
          <w:rFonts w:ascii="Arial" w:hAnsi="Arial" w:cs="Arial"/>
          <w:sz w:val="20"/>
          <w:lang w:val="ro-RO"/>
        </w:rPr>
        <w:t>î</w:t>
      </w:r>
      <w:r w:rsidR="003A2E2A" w:rsidRPr="0059532F">
        <w:rPr>
          <w:rFonts w:ascii="Arial" w:hAnsi="Arial" w:cs="Arial"/>
          <w:sz w:val="20"/>
          <w:lang w:val="ro-RO"/>
        </w:rPr>
        <w:t>ntelege orice eveniment extern, cu caracter exceptional, absolut invincibil</w:t>
      </w:r>
      <w:r w:rsidR="009F7D1A" w:rsidRPr="0059532F">
        <w:rPr>
          <w:rFonts w:ascii="Arial" w:hAnsi="Arial" w:cs="Arial"/>
          <w:sz w:val="20"/>
          <w:lang w:val="ro-RO"/>
        </w:rPr>
        <w:t>,</w:t>
      </w:r>
      <w:r w:rsidR="003A2E2A" w:rsidRPr="0059532F">
        <w:rPr>
          <w:rFonts w:ascii="Arial" w:hAnsi="Arial" w:cs="Arial"/>
          <w:sz w:val="20"/>
          <w:lang w:val="ro-RO"/>
        </w:rPr>
        <w:t xml:space="preserve"> imprevizibil </w:t>
      </w:r>
      <w:r w:rsidR="00E4159F" w:rsidRPr="0059532F">
        <w:rPr>
          <w:rFonts w:ascii="Arial" w:hAnsi="Arial" w:cs="Arial"/>
          <w:sz w:val="20"/>
          <w:lang w:val="ro-RO"/>
        </w:rPr>
        <w:t>ş</w:t>
      </w:r>
      <w:r w:rsidR="003A2E2A" w:rsidRPr="0059532F">
        <w:rPr>
          <w:rFonts w:ascii="Arial" w:hAnsi="Arial" w:cs="Arial"/>
          <w:sz w:val="20"/>
          <w:lang w:val="ro-RO"/>
        </w:rPr>
        <w:t>i imposibil de inl</w:t>
      </w:r>
      <w:r w:rsidR="00E4159F" w:rsidRPr="0059532F">
        <w:rPr>
          <w:rFonts w:ascii="Arial" w:hAnsi="Arial" w:cs="Arial"/>
          <w:sz w:val="20"/>
          <w:lang w:val="ro-RO"/>
        </w:rPr>
        <w:t>ă</w:t>
      </w:r>
      <w:r w:rsidR="003A2E2A" w:rsidRPr="0059532F">
        <w:rPr>
          <w:rFonts w:ascii="Arial" w:hAnsi="Arial" w:cs="Arial"/>
          <w:sz w:val="20"/>
          <w:lang w:val="ro-RO"/>
        </w:rPr>
        <w:t>turat, produs dup</w:t>
      </w:r>
      <w:r w:rsidR="00E4159F" w:rsidRPr="0059532F">
        <w:rPr>
          <w:rFonts w:ascii="Arial" w:hAnsi="Arial" w:cs="Arial"/>
          <w:sz w:val="20"/>
          <w:lang w:val="ro-RO"/>
        </w:rPr>
        <w:t>ă</w:t>
      </w:r>
      <w:r w:rsidR="003A2E2A" w:rsidRPr="0059532F">
        <w:rPr>
          <w:rFonts w:ascii="Arial" w:hAnsi="Arial" w:cs="Arial"/>
          <w:sz w:val="20"/>
          <w:lang w:val="ro-RO"/>
        </w:rPr>
        <w:t xml:space="preserve"> intrarea </w:t>
      </w:r>
      <w:r w:rsidR="00E4159F" w:rsidRPr="0059532F">
        <w:rPr>
          <w:rFonts w:ascii="Arial" w:hAnsi="Arial" w:cs="Arial"/>
          <w:sz w:val="20"/>
          <w:lang w:val="ro-RO"/>
        </w:rPr>
        <w:t>î</w:t>
      </w:r>
      <w:r w:rsidR="003A2E2A" w:rsidRPr="0059532F">
        <w:rPr>
          <w:rFonts w:ascii="Arial" w:hAnsi="Arial" w:cs="Arial"/>
          <w:sz w:val="20"/>
          <w:lang w:val="ro-RO"/>
        </w:rPr>
        <w:t xml:space="preserve">n vigoare a Acordului, </w:t>
      </w:r>
      <w:r w:rsidR="00E4159F" w:rsidRPr="0059532F">
        <w:rPr>
          <w:rFonts w:ascii="Arial" w:hAnsi="Arial" w:cs="Arial"/>
          <w:sz w:val="20"/>
          <w:lang w:val="ro-RO"/>
        </w:rPr>
        <w:t>ş</w:t>
      </w:r>
      <w:r w:rsidR="003A2E2A" w:rsidRPr="0059532F">
        <w:rPr>
          <w:rFonts w:ascii="Arial" w:hAnsi="Arial" w:cs="Arial"/>
          <w:sz w:val="20"/>
          <w:lang w:val="ro-RO"/>
        </w:rPr>
        <w:t xml:space="preserve">i care </w:t>
      </w:r>
      <w:r w:rsidR="00E4159F" w:rsidRPr="0059532F">
        <w:rPr>
          <w:rFonts w:ascii="Arial" w:hAnsi="Arial" w:cs="Arial"/>
          <w:sz w:val="20"/>
          <w:lang w:val="ro-RO"/>
        </w:rPr>
        <w:t>î</w:t>
      </w:r>
      <w:r w:rsidR="003A2E2A" w:rsidRPr="0059532F">
        <w:rPr>
          <w:rFonts w:ascii="Arial" w:hAnsi="Arial" w:cs="Arial"/>
          <w:sz w:val="20"/>
          <w:lang w:val="ro-RO"/>
        </w:rPr>
        <w:t>mpiedic</w:t>
      </w:r>
      <w:r w:rsidR="00E4159F" w:rsidRPr="0059532F">
        <w:rPr>
          <w:rFonts w:ascii="Arial" w:hAnsi="Arial" w:cs="Arial"/>
          <w:sz w:val="20"/>
          <w:lang w:val="ro-RO"/>
        </w:rPr>
        <w:t>ă</w:t>
      </w:r>
      <w:r w:rsidR="003A2E2A" w:rsidRPr="0059532F">
        <w:rPr>
          <w:rFonts w:ascii="Arial" w:hAnsi="Arial" w:cs="Arial"/>
          <w:sz w:val="20"/>
          <w:lang w:val="ro-RO"/>
        </w:rPr>
        <w:t xml:space="preserve"> </w:t>
      </w:r>
      <w:r w:rsidR="00FE6DB4" w:rsidRPr="0059532F">
        <w:rPr>
          <w:rFonts w:ascii="Arial" w:hAnsi="Arial" w:cs="Arial"/>
          <w:sz w:val="20"/>
          <w:lang w:val="ro-RO"/>
        </w:rPr>
        <w:t>Părţile</w:t>
      </w:r>
      <w:r w:rsidR="003A2E2A" w:rsidRPr="0059532F">
        <w:rPr>
          <w:rFonts w:ascii="Arial" w:hAnsi="Arial" w:cs="Arial"/>
          <w:sz w:val="20"/>
          <w:lang w:val="ro-RO"/>
        </w:rPr>
        <w:t xml:space="preserve"> sau Partea care </w:t>
      </w:r>
      <w:r w:rsidR="00E4159F" w:rsidRPr="0059532F">
        <w:rPr>
          <w:rFonts w:ascii="Arial" w:hAnsi="Arial" w:cs="Arial"/>
          <w:sz w:val="20"/>
          <w:lang w:val="ro-RO"/>
        </w:rPr>
        <w:t>î</w:t>
      </w:r>
      <w:r w:rsidR="003A2E2A" w:rsidRPr="0059532F">
        <w:rPr>
          <w:rFonts w:ascii="Arial" w:hAnsi="Arial" w:cs="Arial"/>
          <w:sz w:val="20"/>
          <w:lang w:val="ro-RO"/>
        </w:rPr>
        <w:t xml:space="preserve">l invoca </w:t>
      </w:r>
      <w:r w:rsidR="00E4159F" w:rsidRPr="0059532F">
        <w:rPr>
          <w:rFonts w:ascii="Arial" w:hAnsi="Arial" w:cs="Arial"/>
          <w:sz w:val="20"/>
          <w:lang w:val="ro-RO"/>
        </w:rPr>
        <w:t>î</w:t>
      </w:r>
      <w:r w:rsidR="003A2E2A" w:rsidRPr="0059532F">
        <w:rPr>
          <w:rFonts w:ascii="Arial" w:hAnsi="Arial" w:cs="Arial"/>
          <w:sz w:val="20"/>
          <w:lang w:val="ro-RO"/>
        </w:rPr>
        <w:t>n condi</w:t>
      </w:r>
      <w:r w:rsidR="00E4159F" w:rsidRPr="0059532F">
        <w:rPr>
          <w:rFonts w:ascii="Arial" w:hAnsi="Arial" w:cs="Arial"/>
          <w:sz w:val="20"/>
          <w:lang w:val="ro-RO"/>
        </w:rPr>
        <w:t>ţ</w:t>
      </w:r>
      <w:r w:rsidR="003A2E2A" w:rsidRPr="0059532F">
        <w:rPr>
          <w:rFonts w:ascii="Arial" w:hAnsi="Arial" w:cs="Arial"/>
          <w:sz w:val="20"/>
          <w:lang w:val="ro-RO"/>
        </w:rPr>
        <w:t>iile legii, s</w:t>
      </w:r>
      <w:r w:rsidR="00E4159F" w:rsidRPr="0059532F">
        <w:rPr>
          <w:rFonts w:ascii="Arial" w:hAnsi="Arial" w:cs="Arial"/>
          <w:sz w:val="20"/>
          <w:lang w:val="ro-RO"/>
        </w:rPr>
        <w:t>ă</w:t>
      </w:r>
      <w:r w:rsidR="003A2E2A" w:rsidRPr="0059532F">
        <w:rPr>
          <w:rFonts w:ascii="Arial" w:hAnsi="Arial" w:cs="Arial"/>
          <w:sz w:val="20"/>
          <w:lang w:val="ro-RO"/>
        </w:rPr>
        <w:t>-</w:t>
      </w:r>
      <w:r w:rsidR="00E4159F" w:rsidRPr="0059532F">
        <w:rPr>
          <w:rFonts w:ascii="Arial" w:hAnsi="Arial" w:cs="Arial"/>
          <w:sz w:val="20"/>
          <w:lang w:val="ro-RO"/>
        </w:rPr>
        <w:t>ş</w:t>
      </w:r>
      <w:r w:rsidR="003A2E2A" w:rsidRPr="0059532F">
        <w:rPr>
          <w:rFonts w:ascii="Arial" w:hAnsi="Arial" w:cs="Arial"/>
          <w:sz w:val="20"/>
          <w:lang w:val="ro-RO"/>
        </w:rPr>
        <w:t xml:space="preserve">i </w:t>
      </w:r>
      <w:r w:rsidR="00E4159F" w:rsidRPr="0059532F">
        <w:rPr>
          <w:rFonts w:ascii="Arial" w:hAnsi="Arial" w:cs="Arial"/>
          <w:sz w:val="20"/>
          <w:lang w:val="ro-RO"/>
        </w:rPr>
        <w:t>î</w:t>
      </w:r>
      <w:r w:rsidR="003A2E2A" w:rsidRPr="0059532F">
        <w:rPr>
          <w:rFonts w:ascii="Arial" w:hAnsi="Arial" w:cs="Arial"/>
          <w:sz w:val="20"/>
          <w:lang w:val="ro-RO"/>
        </w:rPr>
        <w:t>ndeplineasc</w:t>
      </w:r>
      <w:r w:rsidR="00E4159F" w:rsidRPr="0059532F">
        <w:rPr>
          <w:rFonts w:ascii="Arial" w:hAnsi="Arial" w:cs="Arial"/>
          <w:sz w:val="20"/>
          <w:lang w:val="ro-RO"/>
        </w:rPr>
        <w:t>ă</w:t>
      </w:r>
      <w:r w:rsidR="003A2E2A" w:rsidRPr="0059532F">
        <w:rPr>
          <w:rFonts w:ascii="Arial" w:hAnsi="Arial" w:cs="Arial"/>
          <w:sz w:val="20"/>
          <w:lang w:val="ro-RO"/>
        </w:rPr>
        <w:t xml:space="preserve"> obliga</w:t>
      </w:r>
      <w:r w:rsidR="00E4159F" w:rsidRPr="0059532F">
        <w:rPr>
          <w:rFonts w:ascii="Arial" w:hAnsi="Arial" w:cs="Arial"/>
          <w:sz w:val="20"/>
          <w:lang w:val="ro-RO"/>
        </w:rPr>
        <w:t>ţ</w:t>
      </w:r>
      <w:r w:rsidR="003A2E2A" w:rsidRPr="0059532F">
        <w:rPr>
          <w:rFonts w:ascii="Arial" w:hAnsi="Arial" w:cs="Arial"/>
          <w:sz w:val="20"/>
          <w:lang w:val="ro-RO"/>
        </w:rPr>
        <w:t xml:space="preserve">iile asumate prin Acord. </w:t>
      </w:r>
      <w:r w:rsidR="00706683" w:rsidRPr="0059532F">
        <w:rPr>
          <w:rFonts w:ascii="Arial" w:hAnsi="Arial" w:cs="Arial"/>
          <w:sz w:val="20"/>
          <w:lang w:val="ro-RO"/>
        </w:rPr>
        <w:t>Cazul fortuit este un eveniment care nu poate fi prevazut si nici împiedicat de catre cel care ar fi fost chemat sa raspunda daca evenimentul nu s-ar fi produs.</w:t>
      </w:r>
    </w:p>
    <w:p w14:paraId="1930A941" w14:textId="77777777" w:rsidR="003A2E2A" w:rsidRPr="0059532F" w:rsidRDefault="003A2E2A" w:rsidP="00D27514">
      <w:pPr>
        <w:pStyle w:val="Para0-2"/>
        <w:tabs>
          <w:tab w:val="num" w:pos="567"/>
        </w:tabs>
        <w:ind w:left="0" w:firstLine="0"/>
        <w:rPr>
          <w:rFonts w:ascii="Arial" w:hAnsi="Arial" w:cs="Arial"/>
          <w:sz w:val="20"/>
          <w:lang w:val="ro-RO"/>
        </w:rPr>
      </w:pPr>
    </w:p>
    <w:p w14:paraId="7AD9E97E" w14:textId="77777777" w:rsidR="003A2E2A" w:rsidRPr="0059532F" w:rsidRDefault="00046F21" w:rsidP="00D27514">
      <w:pPr>
        <w:pStyle w:val="Para0-2"/>
        <w:ind w:left="709" w:hanging="709"/>
        <w:rPr>
          <w:rFonts w:ascii="Arial" w:hAnsi="Arial" w:cs="Arial"/>
          <w:sz w:val="20"/>
          <w:lang w:val="ro-RO"/>
        </w:rPr>
      </w:pPr>
      <w:r w:rsidRPr="0059532F">
        <w:rPr>
          <w:rFonts w:ascii="Arial" w:hAnsi="Arial" w:cs="Arial"/>
          <w:sz w:val="20"/>
          <w:lang w:val="ro-RO"/>
        </w:rPr>
        <w:t>16.2</w:t>
      </w:r>
      <w:r w:rsidRPr="0059532F">
        <w:rPr>
          <w:rFonts w:ascii="Arial" w:hAnsi="Arial" w:cs="Arial"/>
          <w:sz w:val="20"/>
          <w:lang w:val="ro-RO"/>
        </w:rPr>
        <w:tab/>
      </w:r>
      <w:r w:rsidR="003A2E2A" w:rsidRPr="0059532F">
        <w:rPr>
          <w:rFonts w:ascii="Arial" w:hAnsi="Arial" w:cs="Arial"/>
          <w:sz w:val="20"/>
          <w:lang w:val="ro-RO"/>
        </w:rPr>
        <w:t>Partea care invoc</w:t>
      </w:r>
      <w:r w:rsidR="00E4159F" w:rsidRPr="0059532F">
        <w:rPr>
          <w:rFonts w:ascii="Arial" w:hAnsi="Arial" w:cs="Arial"/>
          <w:sz w:val="20"/>
          <w:lang w:val="ro-RO"/>
        </w:rPr>
        <w:t>ă</w:t>
      </w:r>
      <w:r w:rsidR="003A2E2A" w:rsidRPr="0059532F">
        <w:rPr>
          <w:rFonts w:ascii="Arial" w:hAnsi="Arial" w:cs="Arial"/>
          <w:sz w:val="20"/>
          <w:lang w:val="ro-RO"/>
        </w:rPr>
        <w:t xml:space="preserve"> producerea cazului de for</w:t>
      </w:r>
      <w:r w:rsidR="00E4159F" w:rsidRPr="0059532F">
        <w:rPr>
          <w:rFonts w:ascii="Arial" w:hAnsi="Arial" w:cs="Arial"/>
          <w:sz w:val="20"/>
          <w:lang w:val="ro-RO"/>
        </w:rPr>
        <w:t>ţă</w:t>
      </w:r>
      <w:r w:rsidR="003A2E2A" w:rsidRPr="0059532F">
        <w:rPr>
          <w:rFonts w:ascii="Arial" w:hAnsi="Arial" w:cs="Arial"/>
          <w:sz w:val="20"/>
          <w:lang w:val="ro-RO"/>
        </w:rPr>
        <w:t xml:space="preserve"> major</w:t>
      </w:r>
      <w:r w:rsidR="00E4159F" w:rsidRPr="0059532F">
        <w:rPr>
          <w:rFonts w:ascii="Arial" w:hAnsi="Arial" w:cs="Arial"/>
          <w:sz w:val="20"/>
          <w:lang w:val="ro-RO"/>
        </w:rPr>
        <w:t>ă</w:t>
      </w:r>
      <w:r w:rsidR="00706683" w:rsidRPr="0059532F">
        <w:rPr>
          <w:rFonts w:ascii="Arial" w:hAnsi="Arial" w:cs="Arial"/>
          <w:sz w:val="20"/>
          <w:lang w:val="ro-RO"/>
        </w:rPr>
        <w:t>/cazul fortuit</w:t>
      </w:r>
      <w:r w:rsidR="003A2E2A" w:rsidRPr="0059532F">
        <w:rPr>
          <w:rFonts w:ascii="Arial" w:hAnsi="Arial" w:cs="Arial"/>
          <w:sz w:val="20"/>
          <w:lang w:val="ro-RO"/>
        </w:rPr>
        <w:t xml:space="preserve">, va notifica celeilalte </w:t>
      </w:r>
      <w:r w:rsidR="00004106" w:rsidRPr="0059532F">
        <w:rPr>
          <w:rFonts w:ascii="Arial" w:hAnsi="Arial" w:cs="Arial"/>
          <w:sz w:val="20"/>
          <w:lang w:val="ro-RO"/>
        </w:rPr>
        <w:t>Părţi</w:t>
      </w:r>
      <w:r w:rsidR="003A2E2A" w:rsidRPr="0059532F">
        <w:rPr>
          <w:rFonts w:ascii="Arial" w:hAnsi="Arial" w:cs="Arial"/>
          <w:sz w:val="20"/>
          <w:lang w:val="ro-RO"/>
        </w:rPr>
        <w:t xml:space="preserve"> producerea acestuia </w:t>
      </w:r>
      <w:r w:rsidR="00E4159F" w:rsidRPr="0059532F">
        <w:rPr>
          <w:rFonts w:ascii="Arial" w:hAnsi="Arial" w:cs="Arial"/>
          <w:sz w:val="20"/>
          <w:lang w:val="ro-RO"/>
        </w:rPr>
        <w:t>î</w:t>
      </w:r>
      <w:r w:rsidR="003A2E2A" w:rsidRPr="0059532F">
        <w:rPr>
          <w:rFonts w:ascii="Arial" w:hAnsi="Arial" w:cs="Arial"/>
          <w:sz w:val="20"/>
          <w:lang w:val="ro-RO"/>
        </w:rPr>
        <w:t xml:space="preserve">n termen de </w:t>
      </w:r>
      <w:r w:rsidR="00706683" w:rsidRPr="0059532F">
        <w:rPr>
          <w:rFonts w:ascii="Arial" w:hAnsi="Arial" w:cs="Arial"/>
          <w:sz w:val="20"/>
          <w:lang w:val="ro-RO"/>
        </w:rPr>
        <w:t>3 zile lucratoare</w:t>
      </w:r>
      <w:r w:rsidR="003A2E2A" w:rsidRPr="0059532F">
        <w:rPr>
          <w:rFonts w:ascii="Arial" w:hAnsi="Arial" w:cs="Arial"/>
          <w:sz w:val="20"/>
          <w:lang w:val="ro-RO"/>
        </w:rPr>
        <w:t xml:space="preserve"> de la apari</w:t>
      </w:r>
      <w:r w:rsidR="00E4159F" w:rsidRPr="0059532F">
        <w:rPr>
          <w:rFonts w:ascii="Arial" w:hAnsi="Arial" w:cs="Arial"/>
          <w:sz w:val="20"/>
          <w:lang w:val="ro-RO"/>
        </w:rPr>
        <w:t>ţ</w:t>
      </w:r>
      <w:r w:rsidR="003A2E2A" w:rsidRPr="0059532F">
        <w:rPr>
          <w:rFonts w:ascii="Arial" w:hAnsi="Arial" w:cs="Arial"/>
          <w:sz w:val="20"/>
          <w:lang w:val="ro-RO"/>
        </w:rPr>
        <w:t xml:space="preserve">ia evenimentului invocat, iar </w:t>
      </w:r>
      <w:r w:rsidR="00E4159F" w:rsidRPr="0059532F">
        <w:rPr>
          <w:rFonts w:ascii="Arial" w:hAnsi="Arial" w:cs="Arial"/>
          <w:sz w:val="20"/>
          <w:lang w:val="ro-RO"/>
        </w:rPr>
        <w:t>î</w:t>
      </w:r>
      <w:r w:rsidR="003A2E2A" w:rsidRPr="0059532F">
        <w:rPr>
          <w:rFonts w:ascii="Arial" w:hAnsi="Arial" w:cs="Arial"/>
          <w:sz w:val="20"/>
          <w:lang w:val="ro-RO"/>
        </w:rPr>
        <w:t xml:space="preserve">n termen de </w:t>
      </w:r>
      <w:r w:rsidR="00706683" w:rsidRPr="0059532F">
        <w:rPr>
          <w:rFonts w:ascii="Arial" w:hAnsi="Arial" w:cs="Arial"/>
          <w:sz w:val="20"/>
          <w:lang w:val="ro-RO"/>
        </w:rPr>
        <w:t xml:space="preserve">5 </w:t>
      </w:r>
      <w:r w:rsidR="003A2E2A" w:rsidRPr="0059532F">
        <w:rPr>
          <w:rFonts w:ascii="Arial" w:hAnsi="Arial" w:cs="Arial"/>
          <w:sz w:val="20"/>
          <w:lang w:val="ro-RO"/>
        </w:rPr>
        <w:t>zile</w:t>
      </w:r>
      <w:r w:rsidR="00706683" w:rsidRPr="0059532F">
        <w:rPr>
          <w:rFonts w:ascii="Arial" w:hAnsi="Arial" w:cs="Arial"/>
          <w:sz w:val="20"/>
          <w:lang w:val="ro-RO"/>
        </w:rPr>
        <w:t xml:space="preserve"> lucratoare</w:t>
      </w:r>
      <w:r w:rsidR="003A2E2A" w:rsidRPr="0059532F">
        <w:rPr>
          <w:rFonts w:ascii="Arial" w:hAnsi="Arial" w:cs="Arial"/>
          <w:sz w:val="20"/>
          <w:lang w:val="ro-RO"/>
        </w:rPr>
        <w:t xml:space="preserve"> va </w:t>
      </w:r>
      <w:r w:rsidR="001D49BF" w:rsidRPr="0059532F">
        <w:rPr>
          <w:rFonts w:ascii="Arial" w:hAnsi="Arial" w:cs="Arial"/>
          <w:sz w:val="20"/>
          <w:lang w:val="ro-RO"/>
        </w:rPr>
        <w:t>î</w:t>
      </w:r>
      <w:r w:rsidR="003A2E2A" w:rsidRPr="0059532F">
        <w:rPr>
          <w:rFonts w:ascii="Arial" w:hAnsi="Arial" w:cs="Arial"/>
          <w:sz w:val="20"/>
          <w:lang w:val="ro-RO"/>
        </w:rPr>
        <w:t>nainta dovada constat</w:t>
      </w:r>
      <w:r w:rsidR="001D49BF" w:rsidRPr="0059532F">
        <w:rPr>
          <w:rFonts w:ascii="Arial" w:hAnsi="Arial" w:cs="Arial"/>
          <w:sz w:val="20"/>
          <w:lang w:val="ro-RO"/>
        </w:rPr>
        <w:t>ă</w:t>
      </w:r>
      <w:r w:rsidR="003A2E2A" w:rsidRPr="0059532F">
        <w:rPr>
          <w:rFonts w:ascii="Arial" w:hAnsi="Arial" w:cs="Arial"/>
          <w:sz w:val="20"/>
          <w:lang w:val="ro-RO"/>
        </w:rPr>
        <w:t>rii cazului de for</w:t>
      </w:r>
      <w:r w:rsidR="001D49BF" w:rsidRPr="0059532F">
        <w:rPr>
          <w:rFonts w:ascii="Arial" w:hAnsi="Arial" w:cs="Arial"/>
          <w:sz w:val="20"/>
          <w:lang w:val="ro-RO"/>
        </w:rPr>
        <w:t>ţă</w:t>
      </w:r>
      <w:r w:rsidR="003A2E2A" w:rsidRPr="0059532F">
        <w:rPr>
          <w:rFonts w:ascii="Arial" w:hAnsi="Arial" w:cs="Arial"/>
          <w:sz w:val="20"/>
          <w:lang w:val="ro-RO"/>
        </w:rPr>
        <w:t xml:space="preserve"> major</w:t>
      </w:r>
      <w:r w:rsidR="001D49BF" w:rsidRPr="0059532F">
        <w:rPr>
          <w:rFonts w:ascii="Arial" w:hAnsi="Arial" w:cs="Arial"/>
          <w:sz w:val="20"/>
          <w:lang w:val="ro-RO"/>
        </w:rPr>
        <w:t>ă</w:t>
      </w:r>
      <w:r w:rsidR="00706683" w:rsidRPr="0059532F">
        <w:rPr>
          <w:rFonts w:ascii="Arial" w:hAnsi="Arial" w:cs="Arial"/>
          <w:sz w:val="20"/>
          <w:lang w:val="ro-RO"/>
        </w:rPr>
        <w:t>/cazului fortuit</w:t>
      </w:r>
      <w:r w:rsidR="003A2E2A" w:rsidRPr="0059532F">
        <w:rPr>
          <w:rFonts w:ascii="Arial" w:hAnsi="Arial" w:cs="Arial"/>
          <w:sz w:val="20"/>
          <w:lang w:val="ro-RO"/>
        </w:rPr>
        <w:t xml:space="preserve">, emis de Camera de Comert </w:t>
      </w:r>
      <w:r w:rsidR="001D49BF" w:rsidRPr="0059532F">
        <w:rPr>
          <w:rFonts w:ascii="Arial" w:hAnsi="Arial" w:cs="Arial"/>
          <w:sz w:val="20"/>
          <w:lang w:val="ro-RO"/>
        </w:rPr>
        <w:t>ş</w:t>
      </w:r>
      <w:r w:rsidR="003A2E2A" w:rsidRPr="0059532F">
        <w:rPr>
          <w:rFonts w:ascii="Arial" w:hAnsi="Arial" w:cs="Arial"/>
          <w:sz w:val="20"/>
          <w:lang w:val="ro-RO"/>
        </w:rPr>
        <w:t>i Industrie a Rom</w:t>
      </w:r>
      <w:r w:rsidR="001D49BF" w:rsidRPr="0059532F">
        <w:rPr>
          <w:rFonts w:ascii="Arial" w:hAnsi="Arial" w:cs="Arial"/>
          <w:sz w:val="20"/>
          <w:lang w:val="ro-RO"/>
        </w:rPr>
        <w:t>â</w:t>
      </w:r>
      <w:r w:rsidR="003A2E2A" w:rsidRPr="0059532F">
        <w:rPr>
          <w:rFonts w:ascii="Arial" w:hAnsi="Arial" w:cs="Arial"/>
          <w:sz w:val="20"/>
          <w:lang w:val="ro-RO"/>
        </w:rPr>
        <w:t>niei. Aceea</w:t>
      </w:r>
      <w:r w:rsidR="001D49BF" w:rsidRPr="0059532F">
        <w:rPr>
          <w:rFonts w:ascii="Arial" w:hAnsi="Arial" w:cs="Arial"/>
          <w:sz w:val="20"/>
          <w:lang w:val="ro-RO"/>
        </w:rPr>
        <w:t>ş</w:t>
      </w:r>
      <w:r w:rsidR="003A2E2A" w:rsidRPr="0059532F">
        <w:rPr>
          <w:rFonts w:ascii="Arial" w:hAnsi="Arial" w:cs="Arial"/>
          <w:sz w:val="20"/>
          <w:lang w:val="ro-RO"/>
        </w:rPr>
        <w:t>i procedur</w:t>
      </w:r>
      <w:r w:rsidR="001D49BF" w:rsidRPr="0059532F">
        <w:rPr>
          <w:rFonts w:ascii="Arial" w:hAnsi="Arial" w:cs="Arial"/>
          <w:sz w:val="20"/>
          <w:lang w:val="ro-RO"/>
        </w:rPr>
        <w:t>ă</w:t>
      </w:r>
      <w:r w:rsidR="003A2E2A" w:rsidRPr="0059532F">
        <w:rPr>
          <w:rFonts w:ascii="Arial" w:hAnsi="Arial" w:cs="Arial"/>
          <w:sz w:val="20"/>
          <w:lang w:val="ro-RO"/>
        </w:rPr>
        <w:t xml:space="preserve"> </w:t>
      </w:r>
      <w:r w:rsidR="001D49BF" w:rsidRPr="0059532F">
        <w:rPr>
          <w:rFonts w:ascii="Arial" w:hAnsi="Arial" w:cs="Arial"/>
          <w:sz w:val="20"/>
          <w:lang w:val="ro-RO"/>
        </w:rPr>
        <w:t>ş</w:t>
      </w:r>
      <w:r w:rsidR="003A2E2A" w:rsidRPr="0059532F">
        <w:rPr>
          <w:rFonts w:ascii="Arial" w:hAnsi="Arial" w:cs="Arial"/>
          <w:sz w:val="20"/>
          <w:lang w:val="ro-RO"/>
        </w:rPr>
        <w:t>i modalitate de notificare se aplic</w:t>
      </w:r>
      <w:r w:rsidR="001D49BF" w:rsidRPr="0059532F">
        <w:rPr>
          <w:rFonts w:ascii="Arial" w:hAnsi="Arial" w:cs="Arial"/>
          <w:sz w:val="20"/>
          <w:lang w:val="ro-RO"/>
        </w:rPr>
        <w:t>ă</w:t>
      </w:r>
      <w:r w:rsidR="003A2E2A" w:rsidRPr="0059532F">
        <w:rPr>
          <w:rFonts w:ascii="Arial" w:hAnsi="Arial" w:cs="Arial"/>
          <w:sz w:val="20"/>
          <w:lang w:val="ro-RO"/>
        </w:rPr>
        <w:t xml:space="preserve"> </w:t>
      </w:r>
      <w:r w:rsidR="001D49BF" w:rsidRPr="0059532F">
        <w:rPr>
          <w:rFonts w:ascii="Arial" w:hAnsi="Arial" w:cs="Arial"/>
          <w:sz w:val="20"/>
          <w:lang w:val="ro-RO"/>
        </w:rPr>
        <w:t>ş</w:t>
      </w:r>
      <w:r w:rsidR="003A2E2A" w:rsidRPr="0059532F">
        <w:rPr>
          <w:rFonts w:ascii="Arial" w:hAnsi="Arial" w:cs="Arial"/>
          <w:sz w:val="20"/>
          <w:lang w:val="ro-RO"/>
        </w:rPr>
        <w:t xml:space="preserve">i pentru </w:t>
      </w:r>
      <w:r w:rsidR="001D49BF" w:rsidRPr="0059532F">
        <w:rPr>
          <w:rFonts w:ascii="Arial" w:hAnsi="Arial" w:cs="Arial"/>
          <w:sz w:val="20"/>
          <w:lang w:val="ro-RO"/>
        </w:rPr>
        <w:t>î</w:t>
      </w:r>
      <w:r w:rsidR="003A2E2A" w:rsidRPr="0059532F">
        <w:rPr>
          <w:rFonts w:ascii="Arial" w:hAnsi="Arial" w:cs="Arial"/>
          <w:sz w:val="20"/>
          <w:lang w:val="ro-RO"/>
        </w:rPr>
        <w:t>ncetarea situa</w:t>
      </w:r>
      <w:r w:rsidR="001D49BF" w:rsidRPr="0059532F">
        <w:rPr>
          <w:rFonts w:ascii="Arial" w:hAnsi="Arial" w:cs="Arial"/>
          <w:sz w:val="20"/>
          <w:lang w:val="ro-RO"/>
        </w:rPr>
        <w:t>ţ</w:t>
      </w:r>
      <w:r w:rsidR="003A2E2A" w:rsidRPr="0059532F">
        <w:rPr>
          <w:rFonts w:ascii="Arial" w:hAnsi="Arial" w:cs="Arial"/>
          <w:sz w:val="20"/>
          <w:lang w:val="ro-RO"/>
        </w:rPr>
        <w:t>iei de for</w:t>
      </w:r>
      <w:r w:rsidR="001D49BF" w:rsidRPr="0059532F">
        <w:rPr>
          <w:rFonts w:ascii="Arial" w:hAnsi="Arial" w:cs="Arial"/>
          <w:sz w:val="20"/>
          <w:lang w:val="ro-RO"/>
        </w:rPr>
        <w:t>ţă</w:t>
      </w:r>
      <w:r w:rsidR="003A2E2A" w:rsidRPr="0059532F">
        <w:rPr>
          <w:rFonts w:ascii="Arial" w:hAnsi="Arial" w:cs="Arial"/>
          <w:sz w:val="20"/>
          <w:lang w:val="ro-RO"/>
        </w:rPr>
        <w:t xml:space="preserve"> major</w:t>
      </w:r>
      <w:r w:rsidR="001D49BF" w:rsidRPr="0059532F">
        <w:rPr>
          <w:rFonts w:ascii="Arial" w:hAnsi="Arial" w:cs="Arial"/>
          <w:sz w:val="20"/>
          <w:lang w:val="ro-RO"/>
        </w:rPr>
        <w:t>ă</w:t>
      </w:r>
      <w:r w:rsidR="00706683" w:rsidRPr="0059532F">
        <w:rPr>
          <w:rFonts w:ascii="Arial" w:hAnsi="Arial" w:cs="Arial"/>
          <w:sz w:val="20"/>
          <w:lang w:val="ro-RO"/>
        </w:rPr>
        <w:t>/cazului fortuit</w:t>
      </w:r>
      <w:r w:rsidR="005D525B" w:rsidRPr="0059532F">
        <w:rPr>
          <w:rFonts w:ascii="Arial" w:hAnsi="Arial" w:cs="Arial"/>
          <w:sz w:val="20"/>
          <w:lang w:val="ro-RO"/>
        </w:rPr>
        <w:t>.</w:t>
      </w:r>
    </w:p>
    <w:p w14:paraId="14DF8089" w14:textId="77777777" w:rsidR="003A2E2A" w:rsidRPr="0059532F" w:rsidRDefault="003A2E2A" w:rsidP="00D27514">
      <w:pPr>
        <w:pStyle w:val="Para0-2"/>
        <w:tabs>
          <w:tab w:val="num" w:pos="567"/>
        </w:tabs>
        <w:ind w:left="0" w:firstLine="0"/>
        <w:rPr>
          <w:rFonts w:ascii="Arial" w:hAnsi="Arial" w:cs="Arial"/>
          <w:sz w:val="20"/>
          <w:lang w:val="ro-RO"/>
        </w:rPr>
      </w:pPr>
    </w:p>
    <w:p w14:paraId="5D52C1B0" w14:textId="77777777" w:rsidR="003A2E2A" w:rsidRPr="0059532F" w:rsidRDefault="00046F21" w:rsidP="00D27514">
      <w:pPr>
        <w:pStyle w:val="Para0-2"/>
        <w:ind w:left="709" w:hanging="709"/>
        <w:rPr>
          <w:rFonts w:ascii="Arial" w:hAnsi="Arial" w:cs="Arial"/>
          <w:sz w:val="20"/>
          <w:lang w:val="ro-RO"/>
        </w:rPr>
      </w:pPr>
      <w:r w:rsidRPr="0059532F">
        <w:rPr>
          <w:rFonts w:ascii="Arial" w:hAnsi="Arial" w:cs="Arial"/>
          <w:sz w:val="20"/>
          <w:lang w:val="ro-RO"/>
        </w:rPr>
        <w:t>16.3</w:t>
      </w:r>
      <w:r w:rsidRPr="0059532F">
        <w:rPr>
          <w:rFonts w:ascii="Arial" w:hAnsi="Arial" w:cs="Arial"/>
          <w:sz w:val="20"/>
          <w:lang w:val="ro-RO"/>
        </w:rPr>
        <w:tab/>
      </w:r>
      <w:r w:rsidR="003A2E2A" w:rsidRPr="0059532F">
        <w:rPr>
          <w:rFonts w:ascii="Arial" w:hAnsi="Arial" w:cs="Arial"/>
          <w:sz w:val="20"/>
          <w:lang w:val="ro-RO"/>
        </w:rPr>
        <w:t xml:space="preserve">Invocarea cazului de </w:t>
      </w:r>
      <w:r w:rsidR="001D49BF" w:rsidRPr="0059532F">
        <w:rPr>
          <w:rFonts w:ascii="Arial" w:hAnsi="Arial" w:cs="Arial"/>
          <w:sz w:val="20"/>
          <w:lang w:val="ro-RO"/>
        </w:rPr>
        <w:t>forţă</w:t>
      </w:r>
      <w:r w:rsidR="003A2E2A" w:rsidRPr="0059532F">
        <w:rPr>
          <w:rFonts w:ascii="Arial" w:hAnsi="Arial" w:cs="Arial"/>
          <w:sz w:val="20"/>
          <w:lang w:val="ro-RO"/>
        </w:rPr>
        <w:t xml:space="preserve"> major</w:t>
      </w:r>
      <w:r w:rsidR="001D49BF" w:rsidRPr="0059532F">
        <w:rPr>
          <w:rFonts w:ascii="Arial" w:hAnsi="Arial" w:cs="Arial"/>
          <w:sz w:val="20"/>
          <w:lang w:val="ro-RO"/>
        </w:rPr>
        <w:t>ă</w:t>
      </w:r>
      <w:r w:rsidR="006802A5" w:rsidRPr="0059532F">
        <w:rPr>
          <w:rFonts w:ascii="Arial" w:hAnsi="Arial" w:cs="Arial"/>
          <w:sz w:val="20"/>
          <w:lang w:val="ro-RO"/>
        </w:rPr>
        <w:t>/cazului fortuit</w:t>
      </w:r>
      <w:r w:rsidR="003A2E2A" w:rsidRPr="0059532F">
        <w:rPr>
          <w:rFonts w:ascii="Arial" w:hAnsi="Arial" w:cs="Arial"/>
          <w:sz w:val="20"/>
          <w:lang w:val="ro-RO"/>
        </w:rPr>
        <w:t xml:space="preserve"> </w:t>
      </w:r>
      <w:r w:rsidR="001D49BF" w:rsidRPr="0059532F">
        <w:rPr>
          <w:rFonts w:ascii="Arial" w:hAnsi="Arial" w:cs="Arial"/>
          <w:sz w:val="20"/>
          <w:lang w:val="ro-RO"/>
        </w:rPr>
        <w:t>î</w:t>
      </w:r>
      <w:r w:rsidR="003A2E2A" w:rsidRPr="0059532F">
        <w:rPr>
          <w:rFonts w:ascii="Arial" w:hAnsi="Arial" w:cs="Arial"/>
          <w:sz w:val="20"/>
          <w:lang w:val="ro-RO"/>
        </w:rPr>
        <w:t>n condi</w:t>
      </w:r>
      <w:r w:rsidR="001D49BF" w:rsidRPr="0059532F">
        <w:rPr>
          <w:rFonts w:ascii="Arial" w:hAnsi="Arial" w:cs="Arial"/>
          <w:sz w:val="20"/>
          <w:lang w:val="ro-RO"/>
        </w:rPr>
        <w:t>ţ</w:t>
      </w:r>
      <w:r w:rsidR="003A2E2A" w:rsidRPr="0059532F">
        <w:rPr>
          <w:rFonts w:ascii="Arial" w:hAnsi="Arial" w:cs="Arial"/>
          <w:sz w:val="20"/>
          <w:lang w:val="ro-RO"/>
        </w:rPr>
        <w:t>iile legii exonoreaz</w:t>
      </w:r>
      <w:r w:rsidR="001D49BF" w:rsidRPr="0059532F">
        <w:rPr>
          <w:rFonts w:ascii="Arial" w:hAnsi="Arial" w:cs="Arial"/>
          <w:sz w:val="20"/>
          <w:lang w:val="ro-RO"/>
        </w:rPr>
        <w:t>ă</w:t>
      </w:r>
      <w:r w:rsidR="003A2E2A" w:rsidRPr="0059532F">
        <w:rPr>
          <w:rFonts w:ascii="Arial" w:hAnsi="Arial" w:cs="Arial"/>
          <w:sz w:val="20"/>
          <w:lang w:val="ro-RO"/>
        </w:rPr>
        <w:t xml:space="preserve"> de r</w:t>
      </w:r>
      <w:r w:rsidR="001D49BF" w:rsidRPr="0059532F">
        <w:rPr>
          <w:rFonts w:ascii="Arial" w:hAnsi="Arial" w:cs="Arial"/>
          <w:sz w:val="20"/>
          <w:lang w:val="ro-RO"/>
        </w:rPr>
        <w:t>ă</w:t>
      </w:r>
      <w:r w:rsidR="003A2E2A" w:rsidRPr="0059532F">
        <w:rPr>
          <w:rFonts w:ascii="Arial" w:hAnsi="Arial" w:cs="Arial"/>
          <w:sz w:val="20"/>
          <w:lang w:val="ro-RO"/>
        </w:rPr>
        <w:t xml:space="preserve">spundere Partea care </w:t>
      </w:r>
      <w:r w:rsidR="001D49BF" w:rsidRPr="0059532F">
        <w:rPr>
          <w:rFonts w:ascii="Arial" w:hAnsi="Arial" w:cs="Arial"/>
          <w:sz w:val="20"/>
          <w:lang w:val="ro-RO"/>
        </w:rPr>
        <w:t>î</w:t>
      </w:r>
      <w:r w:rsidR="003A2E2A" w:rsidRPr="0059532F">
        <w:rPr>
          <w:rFonts w:ascii="Arial" w:hAnsi="Arial" w:cs="Arial"/>
          <w:sz w:val="20"/>
          <w:lang w:val="ro-RO"/>
        </w:rPr>
        <w:t>l invoc</w:t>
      </w:r>
      <w:r w:rsidR="001D49BF" w:rsidRPr="0059532F">
        <w:rPr>
          <w:rFonts w:ascii="Arial" w:hAnsi="Arial" w:cs="Arial"/>
          <w:sz w:val="20"/>
          <w:lang w:val="ro-RO"/>
        </w:rPr>
        <w:t>ă</w:t>
      </w:r>
      <w:r w:rsidR="003A2E2A" w:rsidRPr="0059532F">
        <w:rPr>
          <w:rFonts w:ascii="Arial" w:hAnsi="Arial" w:cs="Arial"/>
          <w:sz w:val="20"/>
          <w:lang w:val="ro-RO"/>
        </w:rPr>
        <w:t xml:space="preserve"> numai pe durata constatat</w:t>
      </w:r>
      <w:r w:rsidR="001D49BF" w:rsidRPr="0059532F">
        <w:rPr>
          <w:rFonts w:ascii="Arial" w:hAnsi="Arial" w:cs="Arial"/>
          <w:sz w:val="20"/>
          <w:lang w:val="ro-RO"/>
        </w:rPr>
        <w:t>ă</w:t>
      </w:r>
      <w:r w:rsidR="003A2E2A" w:rsidRPr="0059532F">
        <w:rPr>
          <w:rFonts w:ascii="Arial" w:hAnsi="Arial" w:cs="Arial"/>
          <w:sz w:val="20"/>
          <w:lang w:val="ro-RO"/>
        </w:rPr>
        <w:t xml:space="preserve"> legal a existen</w:t>
      </w:r>
      <w:r w:rsidR="001D49BF" w:rsidRPr="0059532F">
        <w:rPr>
          <w:rFonts w:ascii="Arial" w:hAnsi="Arial" w:cs="Arial"/>
          <w:sz w:val="20"/>
          <w:lang w:val="ro-RO"/>
        </w:rPr>
        <w:t>ţ</w:t>
      </w:r>
      <w:r w:rsidR="003A2E2A" w:rsidRPr="0059532F">
        <w:rPr>
          <w:rFonts w:ascii="Arial" w:hAnsi="Arial" w:cs="Arial"/>
          <w:sz w:val="20"/>
          <w:lang w:val="ro-RO"/>
        </w:rPr>
        <w:t xml:space="preserve">ei cazului de </w:t>
      </w:r>
      <w:r w:rsidR="001D49BF" w:rsidRPr="0059532F">
        <w:rPr>
          <w:rFonts w:ascii="Arial" w:hAnsi="Arial" w:cs="Arial"/>
          <w:sz w:val="20"/>
          <w:lang w:val="ro-RO"/>
        </w:rPr>
        <w:t>forţă</w:t>
      </w:r>
      <w:r w:rsidR="003A2E2A" w:rsidRPr="0059532F">
        <w:rPr>
          <w:rFonts w:ascii="Arial" w:hAnsi="Arial" w:cs="Arial"/>
          <w:sz w:val="20"/>
          <w:lang w:val="ro-RO"/>
        </w:rPr>
        <w:t xml:space="preserve"> major</w:t>
      </w:r>
      <w:r w:rsidR="001D49BF" w:rsidRPr="0059532F">
        <w:rPr>
          <w:rFonts w:ascii="Arial" w:hAnsi="Arial" w:cs="Arial"/>
          <w:sz w:val="20"/>
          <w:lang w:val="ro-RO"/>
        </w:rPr>
        <w:t>ă</w:t>
      </w:r>
      <w:r w:rsidR="006802A5" w:rsidRPr="0059532F">
        <w:rPr>
          <w:rFonts w:ascii="Arial" w:hAnsi="Arial" w:cs="Arial"/>
          <w:sz w:val="20"/>
          <w:lang w:val="ro-RO"/>
        </w:rPr>
        <w:t>/cazului fortuit</w:t>
      </w:r>
      <w:r w:rsidR="003A2E2A" w:rsidRPr="0059532F">
        <w:rPr>
          <w:rFonts w:ascii="Arial" w:hAnsi="Arial" w:cs="Arial"/>
          <w:sz w:val="20"/>
          <w:lang w:val="ro-RO"/>
        </w:rPr>
        <w:t>.</w:t>
      </w:r>
    </w:p>
    <w:p w14:paraId="4ADD6670" w14:textId="77777777" w:rsidR="003A2E2A" w:rsidRPr="0059532F" w:rsidRDefault="003A2E2A" w:rsidP="00D27514">
      <w:pPr>
        <w:pStyle w:val="Para0-2"/>
        <w:tabs>
          <w:tab w:val="num" w:pos="567"/>
        </w:tabs>
        <w:ind w:left="0" w:firstLine="0"/>
        <w:rPr>
          <w:rFonts w:ascii="Arial" w:hAnsi="Arial" w:cs="Arial"/>
          <w:sz w:val="20"/>
          <w:lang w:val="ro-RO"/>
        </w:rPr>
      </w:pPr>
    </w:p>
    <w:p w14:paraId="2AAFA6F0" w14:textId="77777777" w:rsidR="003A2E2A" w:rsidRPr="0059532F" w:rsidRDefault="00046F21" w:rsidP="00D27514">
      <w:pPr>
        <w:pStyle w:val="Para0-2"/>
        <w:ind w:left="709" w:hanging="709"/>
        <w:rPr>
          <w:rFonts w:ascii="Arial" w:hAnsi="Arial" w:cs="Arial"/>
          <w:sz w:val="20"/>
          <w:lang w:val="ro-RO"/>
        </w:rPr>
      </w:pPr>
      <w:r w:rsidRPr="0059532F">
        <w:rPr>
          <w:rFonts w:ascii="Arial" w:hAnsi="Arial" w:cs="Arial"/>
          <w:sz w:val="20"/>
          <w:lang w:val="ro-RO"/>
        </w:rPr>
        <w:t>16.4</w:t>
      </w:r>
      <w:r w:rsidRPr="0059532F">
        <w:rPr>
          <w:rFonts w:ascii="Arial" w:hAnsi="Arial" w:cs="Arial"/>
          <w:sz w:val="20"/>
          <w:lang w:val="ro-RO"/>
        </w:rPr>
        <w:tab/>
      </w:r>
      <w:r w:rsidR="001D49BF" w:rsidRPr="0059532F">
        <w:rPr>
          <w:rFonts w:ascii="Arial" w:hAnsi="Arial" w:cs="Arial"/>
          <w:sz w:val="20"/>
          <w:lang w:val="ro-RO"/>
        </w:rPr>
        <w:t>Î</w:t>
      </w:r>
      <w:r w:rsidR="003A2E2A" w:rsidRPr="0059532F">
        <w:rPr>
          <w:rFonts w:ascii="Arial" w:hAnsi="Arial" w:cs="Arial"/>
          <w:sz w:val="20"/>
          <w:lang w:val="ro-RO"/>
        </w:rPr>
        <w:t>n situa</w:t>
      </w:r>
      <w:r w:rsidR="001D49BF" w:rsidRPr="0059532F">
        <w:rPr>
          <w:rFonts w:ascii="Arial" w:hAnsi="Arial" w:cs="Arial"/>
          <w:sz w:val="20"/>
          <w:lang w:val="ro-RO"/>
        </w:rPr>
        <w:t>ţ</w:t>
      </w:r>
      <w:r w:rsidR="003A2E2A" w:rsidRPr="0059532F">
        <w:rPr>
          <w:rFonts w:ascii="Arial" w:hAnsi="Arial" w:cs="Arial"/>
          <w:sz w:val="20"/>
          <w:lang w:val="ro-RO"/>
        </w:rPr>
        <w:t xml:space="preserve">ia </w:t>
      </w:r>
      <w:r w:rsidR="001D49BF" w:rsidRPr="0059532F">
        <w:rPr>
          <w:rFonts w:ascii="Arial" w:hAnsi="Arial" w:cs="Arial"/>
          <w:sz w:val="20"/>
          <w:lang w:val="ro-RO"/>
        </w:rPr>
        <w:t>î</w:t>
      </w:r>
      <w:r w:rsidR="003A2E2A" w:rsidRPr="0059532F">
        <w:rPr>
          <w:rFonts w:ascii="Arial" w:hAnsi="Arial" w:cs="Arial"/>
          <w:sz w:val="20"/>
          <w:lang w:val="ro-RO"/>
        </w:rPr>
        <w:t xml:space="preserve">n care </w:t>
      </w:r>
      <w:r w:rsidR="001D49BF" w:rsidRPr="0059532F">
        <w:rPr>
          <w:rFonts w:ascii="Arial" w:hAnsi="Arial" w:cs="Arial"/>
          <w:sz w:val="20"/>
          <w:lang w:val="ro-RO"/>
        </w:rPr>
        <w:t>forţa</w:t>
      </w:r>
      <w:r w:rsidR="003A2E2A" w:rsidRPr="0059532F">
        <w:rPr>
          <w:rFonts w:ascii="Arial" w:hAnsi="Arial" w:cs="Arial"/>
          <w:sz w:val="20"/>
          <w:lang w:val="ro-RO"/>
        </w:rPr>
        <w:t xml:space="preserve"> major</w:t>
      </w:r>
      <w:r w:rsidR="001D49BF" w:rsidRPr="0059532F">
        <w:rPr>
          <w:rFonts w:ascii="Arial" w:hAnsi="Arial" w:cs="Arial"/>
          <w:sz w:val="20"/>
          <w:lang w:val="ro-RO"/>
        </w:rPr>
        <w:t>ă</w:t>
      </w:r>
      <w:r w:rsidR="006802A5" w:rsidRPr="0059532F">
        <w:rPr>
          <w:rFonts w:ascii="Arial" w:hAnsi="Arial" w:cs="Arial"/>
          <w:sz w:val="20"/>
          <w:lang w:val="ro-RO"/>
        </w:rPr>
        <w:t>/cazul fortuit</w:t>
      </w:r>
      <w:r w:rsidR="003A2E2A" w:rsidRPr="0059532F">
        <w:rPr>
          <w:rFonts w:ascii="Arial" w:hAnsi="Arial" w:cs="Arial"/>
          <w:sz w:val="20"/>
          <w:lang w:val="ro-RO"/>
        </w:rPr>
        <w:t>, legal invocat</w:t>
      </w:r>
      <w:r w:rsidR="006802A5" w:rsidRPr="0059532F">
        <w:rPr>
          <w:rFonts w:ascii="Arial" w:hAnsi="Arial" w:cs="Arial"/>
          <w:sz w:val="20"/>
          <w:lang w:val="ro-RO"/>
        </w:rPr>
        <w:t>(</w:t>
      </w:r>
      <w:r w:rsidR="001D49BF" w:rsidRPr="0059532F">
        <w:rPr>
          <w:rFonts w:ascii="Arial" w:hAnsi="Arial" w:cs="Arial"/>
          <w:sz w:val="20"/>
          <w:lang w:val="ro-RO"/>
        </w:rPr>
        <w:t>ă</w:t>
      </w:r>
      <w:r w:rsidR="006802A5" w:rsidRPr="0059532F">
        <w:rPr>
          <w:rFonts w:ascii="Arial" w:hAnsi="Arial" w:cs="Arial"/>
          <w:sz w:val="20"/>
          <w:lang w:val="ro-RO"/>
        </w:rPr>
        <w:t>)</w:t>
      </w:r>
      <w:r w:rsidR="003A2E2A" w:rsidRPr="0059532F">
        <w:rPr>
          <w:rFonts w:ascii="Arial" w:hAnsi="Arial" w:cs="Arial"/>
          <w:sz w:val="20"/>
          <w:lang w:val="ro-RO"/>
        </w:rPr>
        <w:t xml:space="preserve"> </w:t>
      </w:r>
      <w:r w:rsidR="001D49BF" w:rsidRPr="0059532F">
        <w:rPr>
          <w:rFonts w:ascii="Arial" w:hAnsi="Arial" w:cs="Arial"/>
          <w:sz w:val="20"/>
          <w:lang w:val="ro-RO"/>
        </w:rPr>
        <w:t>ş</w:t>
      </w:r>
      <w:r w:rsidR="003A2E2A" w:rsidRPr="0059532F">
        <w:rPr>
          <w:rFonts w:ascii="Arial" w:hAnsi="Arial" w:cs="Arial"/>
          <w:sz w:val="20"/>
          <w:lang w:val="ro-RO"/>
        </w:rPr>
        <w:t>i dovedit</w:t>
      </w:r>
      <w:r w:rsidR="006802A5" w:rsidRPr="0059532F">
        <w:rPr>
          <w:rFonts w:ascii="Arial" w:hAnsi="Arial" w:cs="Arial"/>
          <w:sz w:val="20"/>
          <w:lang w:val="ro-RO"/>
        </w:rPr>
        <w:t>(</w:t>
      </w:r>
      <w:r w:rsidR="001D49BF" w:rsidRPr="0059532F">
        <w:rPr>
          <w:rFonts w:ascii="Arial" w:hAnsi="Arial" w:cs="Arial"/>
          <w:sz w:val="20"/>
          <w:lang w:val="ro-RO"/>
        </w:rPr>
        <w:t>ă</w:t>
      </w:r>
      <w:r w:rsidR="006802A5" w:rsidRPr="0059532F">
        <w:rPr>
          <w:rFonts w:ascii="Arial" w:hAnsi="Arial" w:cs="Arial"/>
          <w:sz w:val="20"/>
          <w:lang w:val="ro-RO"/>
        </w:rPr>
        <w:t>)</w:t>
      </w:r>
      <w:r w:rsidR="003A2E2A" w:rsidRPr="0059532F">
        <w:rPr>
          <w:rFonts w:ascii="Arial" w:hAnsi="Arial" w:cs="Arial"/>
          <w:sz w:val="20"/>
          <w:lang w:val="ro-RO"/>
        </w:rPr>
        <w:t xml:space="preserve"> </w:t>
      </w:r>
      <w:r w:rsidR="001D49BF" w:rsidRPr="0059532F">
        <w:rPr>
          <w:rFonts w:ascii="Arial" w:hAnsi="Arial" w:cs="Arial"/>
          <w:sz w:val="20"/>
          <w:lang w:val="ro-RO"/>
        </w:rPr>
        <w:t>î</w:t>
      </w:r>
      <w:r w:rsidR="003A2E2A" w:rsidRPr="0059532F">
        <w:rPr>
          <w:rFonts w:ascii="Arial" w:hAnsi="Arial" w:cs="Arial"/>
          <w:sz w:val="20"/>
          <w:lang w:val="ro-RO"/>
        </w:rPr>
        <w:t>n condi</w:t>
      </w:r>
      <w:r w:rsidR="001D49BF" w:rsidRPr="0059532F">
        <w:rPr>
          <w:rFonts w:ascii="Arial" w:hAnsi="Arial" w:cs="Arial"/>
          <w:sz w:val="20"/>
          <w:lang w:val="ro-RO"/>
        </w:rPr>
        <w:t>ţ</w:t>
      </w:r>
      <w:r w:rsidR="003A2E2A" w:rsidRPr="0059532F">
        <w:rPr>
          <w:rFonts w:ascii="Arial" w:hAnsi="Arial" w:cs="Arial"/>
          <w:sz w:val="20"/>
          <w:lang w:val="ro-RO"/>
        </w:rPr>
        <w:t>iile legii dureaz</w:t>
      </w:r>
      <w:r w:rsidR="001D49BF" w:rsidRPr="0059532F">
        <w:rPr>
          <w:rFonts w:ascii="Arial" w:hAnsi="Arial" w:cs="Arial"/>
          <w:sz w:val="20"/>
          <w:lang w:val="ro-RO"/>
        </w:rPr>
        <w:t>ă</w:t>
      </w:r>
      <w:r w:rsidR="003A2E2A" w:rsidRPr="0059532F">
        <w:rPr>
          <w:rFonts w:ascii="Arial" w:hAnsi="Arial" w:cs="Arial"/>
          <w:sz w:val="20"/>
          <w:lang w:val="ro-RO"/>
        </w:rPr>
        <w:t xml:space="preserve"> mai mult de </w:t>
      </w:r>
      <w:r w:rsidR="006802A5" w:rsidRPr="0059532F">
        <w:rPr>
          <w:rFonts w:ascii="Arial" w:hAnsi="Arial" w:cs="Arial"/>
          <w:sz w:val="20"/>
          <w:lang w:val="ro-RO"/>
        </w:rPr>
        <w:t xml:space="preserve">30 de </w:t>
      </w:r>
      <w:r w:rsidR="003A2E2A" w:rsidRPr="0059532F">
        <w:rPr>
          <w:rFonts w:ascii="Arial" w:hAnsi="Arial" w:cs="Arial"/>
          <w:sz w:val="20"/>
          <w:lang w:val="ro-RO"/>
        </w:rPr>
        <w:t xml:space="preserve">zile, </w:t>
      </w:r>
      <w:r w:rsidR="00FE6DB4" w:rsidRPr="0059532F">
        <w:rPr>
          <w:rFonts w:ascii="Arial" w:hAnsi="Arial" w:cs="Arial"/>
          <w:sz w:val="20"/>
          <w:lang w:val="ro-RO"/>
        </w:rPr>
        <w:t>Părţile</w:t>
      </w:r>
      <w:r w:rsidR="003A2E2A" w:rsidRPr="0059532F">
        <w:rPr>
          <w:rFonts w:ascii="Arial" w:hAnsi="Arial" w:cs="Arial"/>
          <w:sz w:val="20"/>
          <w:lang w:val="ro-RO"/>
        </w:rPr>
        <w:t xml:space="preserve"> se vor reuni </w:t>
      </w:r>
      <w:r w:rsidR="001D49BF" w:rsidRPr="0059532F">
        <w:rPr>
          <w:rFonts w:ascii="Arial" w:hAnsi="Arial" w:cs="Arial"/>
          <w:sz w:val="20"/>
          <w:lang w:val="ro-RO"/>
        </w:rPr>
        <w:t>î</w:t>
      </w:r>
      <w:r w:rsidR="003A2E2A" w:rsidRPr="0059532F">
        <w:rPr>
          <w:rFonts w:ascii="Arial" w:hAnsi="Arial" w:cs="Arial"/>
          <w:sz w:val="20"/>
          <w:lang w:val="ro-RO"/>
        </w:rPr>
        <w:t>n mod obligatoriu pentru a stabili condi</w:t>
      </w:r>
      <w:r w:rsidR="001D49BF" w:rsidRPr="0059532F">
        <w:rPr>
          <w:rFonts w:ascii="Arial" w:hAnsi="Arial" w:cs="Arial"/>
          <w:sz w:val="20"/>
          <w:lang w:val="ro-RO"/>
        </w:rPr>
        <w:t>ţ</w:t>
      </w:r>
      <w:r w:rsidR="003A2E2A" w:rsidRPr="0059532F">
        <w:rPr>
          <w:rFonts w:ascii="Arial" w:hAnsi="Arial" w:cs="Arial"/>
          <w:sz w:val="20"/>
          <w:lang w:val="ro-RO"/>
        </w:rPr>
        <w:t>iile continu</w:t>
      </w:r>
      <w:r w:rsidR="001D49BF" w:rsidRPr="0059532F">
        <w:rPr>
          <w:rFonts w:ascii="Arial" w:hAnsi="Arial" w:cs="Arial"/>
          <w:sz w:val="20"/>
          <w:lang w:val="ro-RO"/>
        </w:rPr>
        <w:t>ă</w:t>
      </w:r>
      <w:r w:rsidR="003A2E2A" w:rsidRPr="0059532F">
        <w:rPr>
          <w:rFonts w:ascii="Arial" w:hAnsi="Arial" w:cs="Arial"/>
          <w:sz w:val="20"/>
          <w:lang w:val="ro-RO"/>
        </w:rPr>
        <w:t xml:space="preserve">rii </w:t>
      </w:r>
      <w:r w:rsidR="001D49BF" w:rsidRPr="0059532F">
        <w:rPr>
          <w:rFonts w:ascii="Arial" w:hAnsi="Arial" w:cs="Arial"/>
          <w:sz w:val="20"/>
          <w:lang w:val="ro-RO"/>
        </w:rPr>
        <w:t>î</w:t>
      </w:r>
      <w:r w:rsidR="003A2E2A" w:rsidRPr="0059532F">
        <w:rPr>
          <w:rFonts w:ascii="Arial" w:hAnsi="Arial" w:cs="Arial"/>
          <w:sz w:val="20"/>
          <w:lang w:val="ro-RO"/>
        </w:rPr>
        <w:t>ndeplinirii obliga</w:t>
      </w:r>
      <w:r w:rsidR="001D49BF" w:rsidRPr="0059532F">
        <w:rPr>
          <w:rFonts w:ascii="Arial" w:hAnsi="Arial" w:cs="Arial"/>
          <w:sz w:val="20"/>
          <w:lang w:val="ro-RO"/>
        </w:rPr>
        <w:t>ţ</w:t>
      </w:r>
      <w:r w:rsidR="003A2E2A" w:rsidRPr="0059532F">
        <w:rPr>
          <w:rFonts w:ascii="Arial" w:hAnsi="Arial" w:cs="Arial"/>
          <w:sz w:val="20"/>
          <w:lang w:val="ro-RO"/>
        </w:rPr>
        <w:t xml:space="preserve">iilor asumate prin Acord, sau </w:t>
      </w:r>
      <w:r w:rsidR="009D76ED" w:rsidRPr="0059532F">
        <w:rPr>
          <w:rFonts w:ascii="Arial" w:hAnsi="Arial" w:cs="Arial"/>
          <w:sz w:val="20"/>
          <w:lang w:val="ro-RO"/>
        </w:rPr>
        <w:t>înceta</w:t>
      </w:r>
      <w:r w:rsidR="003A2E2A" w:rsidRPr="0059532F">
        <w:rPr>
          <w:rFonts w:ascii="Arial" w:hAnsi="Arial" w:cs="Arial"/>
          <w:sz w:val="20"/>
          <w:lang w:val="ro-RO"/>
        </w:rPr>
        <w:t>rea acestuia.</w:t>
      </w:r>
    </w:p>
    <w:p w14:paraId="2FA40D45" w14:textId="77777777" w:rsidR="00EB1395" w:rsidRPr="0059532F" w:rsidRDefault="00EB1395" w:rsidP="00D27514">
      <w:pPr>
        <w:pStyle w:val="Para0-2"/>
        <w:ind w:left="709" w:hanging="709"/>
        <w:rPr>
          <w:rFonts w:ascii="Arial" w:hAnsi="Arial" w:cs="Arial"/>
          <w:sz w:val="20"/>
          <w:lang w:val="ro-RO"/>
        </w:rPr>
      </w:pPr>
    </w:p>
    <w:p w14:paraId="439DDFDD" w14:textId="77777777" w:rsidR="00EB1395" w:rsidRPr="0059532F" w:rsidRDefault="00EB1395" w:rsidP="00D27514">
      <w:pPr>
        <w:pStyle w:val="Para0-2"/>
        <w:ind w:left="709" w:hanging="709"/>
        <w:rPr>
          <w:rFonts w:ascii="Arial" w:hAnsi="Arial" w:cs="Arial"/>
          <w:sz w:val="20"/>
          <w:lang w:val="ro-RO"/>
        </w:rPr>
      </w:pPr>
    </w:p>
    <w:p w14:paraId="1AA20C49" w14:textId="77777777" w:rsidR="003A2E2A" w:rsidRPr="0059532F" w:rsidRDefault="003A2E2A" w:rsidP="00D27514">
      <w:pPr>
        <w:pStyle w:val="Para0-2"/>
        <w:ind w:left="0" w:firstLine="0"/>
        <w:rPr>
          <w:rFonts w:ascii="Arial" w:hAnsi="Arial" w:cs="Arial"/>
          <w:b/>
          <w:sz w:val="20"/>
          <w:lang w:val="ro-RO"/>
        </w:rPr>
      </w:pPr>
    </w:p>
    <w:p w14:paraId="55BE0EAE" w14:textId="77777777" w:rsidR="003A2E2A" w:rsidRPr="0059532F" w:rsidRDefault="003A2E2A" w:rsidP="00C84623">
      <w:pPr>
        <w:pStyle w:val="Para0-2"/>
        <w:ind w:left="0" w:firstLine="0"/>
        <w:rPr>
          <w:rFonts w:ascii="Arial" w:hAnsi="Arial" w:cs="Arial"/>
          <w:b/>
          <w:sz w:val="20"/>
          <w:lang w:val="ro-RO"/>
        </w:rPr>
      </w:pPr>
      <w:r w:rsidRPr="0059532F">
        <w:rPr>
          <w:rFonts w:ascii="Arial" w:hAnsi="Arial" w:cs="Arial"/>
          <w:b/>
          <w:sz w:val="20"/>
          <w:lang w:val="ro-RO"/>
        </w:rPr>
        <w:t>Articolul 1</w:t>
      </w:r>
      <w:r w:rsidR="002653A3" w:rsidRPr="0059532F">
        <w:rPr>
          <w:rFonts w:ascii="Arial" w:hAnsi="Arial" w:cs="Arial"/>
          <w:b/>
          <w:sz w:val="20"/>
          <w:lang w:val="ro-RO"/>
        </w:rPr>
        <w:t>7</w:t>
      </w:r>
      <w:r w:rsidRPr="0059532F">
        <w:rPr>
          <w:rFonts w:ascii="Arial" w:hAnsi="Arial" w:cs="Arial"/>
          <w:b/>
          <w:sz w:val="20"/>
          <w:lang w:val="ro-RO"/>
        </w:rPr>
        <w:tab/>
      </w:r>
      <w:r w:rsidR="00D45E48" w:rsidRPr="0059532F">
        <w:rPr>
          <w:rFonts w:ascii="Arial" w:hAnsi="Arial" w:cs="Arial"/>
          <w:b/>
          <w:sz w:val="20"/>
          <w:lang w:val="ro-RO"/>
        </w:rPr>
        <w:tab/>
      </w:r>
      <w:r w:rsidRPr="0059532F">
        <w:rPr>
          <w:rFonts w:ascii="Arial" w:hAnsi="Arial" w:cs="Arial"/>
          <w:b/>
          <w:sz w:val="20"/>
          <w:lang w:val="ro-RO"/>
        </w:rPr>
        <w:t>COMPENSA</w:t>
      </w:r>
      <w:r w:rsidR="001D49BF" w:rsidRPr="0059532F">
        <w:rPr>
          <w:rFonts w:ascii="Arial" w:hAnsi="Arial" w:cs="Arial"/>
          <w:b/>
          <w:sz w:val="20"/>
          <w:lang w:val="ro-RO"/>
        </w:rPr>
        <w:t>Ţ</w:t>
      </w:r>
      <w:r w:rsidRPr="0059532F">
        <w:rPr>
          <w:rFonts w:ascii="Arial" w:hAnsi="Arial" w:cs="Arial"/>
          <w:b/>
          <w:sz w:val="20"/>
          <w:lang w:val="ro-RO"/>
        </w:rPr>
        <w:t>II</w:t>
      </w:r>
    </w:p>
    <w:p w14:paraId="774611F5" w14:textId="77777777" w:rsidR="003A2E2A" w:rsidRPr="0059532F" w:rsidRDefault="003A2E2A" w:rsidP="00D27514">
      <w:pPr>
        <w:pStyle w:val="Para0-2"/>
        <w:ind w:left="0" w:firstLine="0"/>
        <w:rPr>
          <w:rFonts w:ascii="Arial" w:hAnsi="Arial" w:cs="Arial"/>
          <w:b/>
          <w:sz w:val="20"/>
          <w:lang w:val="ro-RO"/>
        </w:rPr>
      </w:pPr>
    </w:p>
    <w:p w14:paraId="562BE1A8" w14:textId="77777777" w:rsidR="003A2E2A" w:rsidRPr="0059532F" w:rsidRDefault="00CA6A78" w:rsidP="00D27514">
      <w:pPr>
        <w:pStyle w:val="Para0-2"/>
        <w:ind w:left="709" w:hanging="709"/>
        <w:rPr>
          <w:rFonts w:ascii="Arial" w:hAnsi="Arial" w:cs="Arial"/>
          <w:sz w:val="20"/>
          <w:lang w:val="ro-RO"/>
        </w:rPr>
      </w:pPr>
      <w:r w:rsidRPr="0059532F">
        <w:rPr>
          <w:rFonts w:ascii="Arial" w:hAnsi="Arial" w:cs="Arial"/>
          <w:sz w:val="20"/>
          <w:lang w:val="ro-RO"/>
        </w:rPr>
        <w:lastRenderedPageBreak/>
        <w:tab/>
      </w:r>
      <w:r w:rsidR="00FE6DB4" w:rsidRPr="0059532F">
        <w:rPr>
          <w:rFonts w:ascii="Arial" w:hAnsi="Arial" w:cs="Arial"/>
          <w:sz w:val="20"/>
          <w:lang w:val="ro-RO"/>
        </w:rPr>
        <w:t>Părţile</w:t>
      </w:r>
      <w:r w:rsidR="003A2E2A" w:rsidRPr="0059532F">
        <w:rPr>
          <w:rFonts w:ascii="Arial" w:hAnsi="Arial" w:cs="Arial"/>
          <w:sz w:val="20"/>
          <w:lang w:val="ro-RO"/>
        </w:rPr>
        <w:t xml:space="preserve"> r</w:t>
      </w:r>
      <w:r w:rsidR="001D49BF" w:rsidRPr="0059532F">
        <w:rPr>
          <w:rFonts w:ascii="Arial" w:hAnsi="Arial" w:cs="Arial"/>
          <w:sz w:val="20"/>
          <w:lang w:val="ro-RO"/>
        </w:rPr>
        <w:t>ă</w:t>
      </w:r>
      <w:r w:rsidR="003A2E2A" w:rsidRPr="0059532F">
        <w:rPr>
          <w:rFonts w:ascii="Arial" w:hAnsi="Arial" w:cs="Arial"/>
          <w:sz w:val="20"/>
          <w:lang w:val="ro-RO"/>
        </w:rPr>
        <w:t>spund una fa</w:t>
      </w:r>
      <w:r w:rsidR="001D49BF" w:rsidRPr="0059532F">
        <w:rPr>
          <w:rFonts w:ascii="Arial" w:hAnsi="Arial" w:cs="Arial"/>
          <w:sz w:val="20"/>
          <w:lang w:val="ro-RO"/>
        </w:rPr>
        <w:t>ţă</w:t>
      </w:r>
      <w:r w:rsidR="003A2E2A" w:rsidRPr="0059532F">
        <w:rPr>
          <w:rFonts w:ascii="Arial" w:hAnsi="Arial" w:cs="Arial"/>
          <w:sz w:val="20"/>
          <w:lang w:val="ro-RO"/>
        </w:rPr>
        <w:t xml:space="preserve"> de cealalt</w:t>
      </w:r>
      <w:r w:rsidR="001D49BF" w:rsidRPr="0059532F">
        <w:rPr>
          <w:rFonts w:ascii="Arial" w:hAnsi="Arial" w:cs="Arial"/>
          <w:sz w:val="20"/>
          <w:lang w:val="ro-RO"/>
        </w:rPr>
        <w:t>ă</w:t>
      </w:r>
      <w:r w:rsidR="003A2E2A" w:rsidRPr="0059532F">
        <w:rPr>
          <w:rFonts w:ascii="Arial" w:hAnsi="Arial" w:cs="Arial"/>
          <w:sz w:val="20"/>
          <w:lang w:val="ro-RO"/>
        </w:rPr>
        <w:t xml:space="preserve"> pentru executarea necorespunzatoare sau neexecutarea obliga</w:t>
      </w:r>
      <w:r w:rsidR="001D49BF" w:rsidRPr="0059532F">
        <w:rPr>
          <w:rFonts w:ascii="Arial" w:hAnsi="Arial" w:cs="Arial"/>
          <w:sz w:val="20"/>
          <w:lang w:val="ro-RO"/>
        </w:rPr>
        <w:t>ţ</w:t>
      </w:r>
      <w:r w:rsidR="003A2E2A" w:rsidRPr="0059532F">
        <w:rPr>
          <w:rFonts w:ascii="Arial" w:hAnsi="Arial" w:cs="Arial"/>
          <w:sz w:val="20"/>
          <w:lang w:val="ro-RO"/>
        </w:rPr>
        <w:t>iilor contractuale, dar numai pentru daune</w:t>
      </w:r>
      <w:r w:rsidR="004E1578" w:rsidRPr="0059532F">
        <w:rPr>
          <w:rFonts w:ascii="Arial" w:hAnsi="Arial" w:cs="Arial"/>
          <w:sz w:val="20"/>
          <w:lang w:val="ro-RO"/>
        </w:rPr>
        <w:t xml:space="preserve"> sau prejudicii</w:t>
      </w:r>
      <w:r w:rsidR="003A2E2A" w:rsidRPr="0059532F">
        <w:rPr>
          <w:rFonts w:ascii="Arial" w:hAnsi="Arial" w:cs="Arial"/>
          <w:sz w:val="20"/>
          <w:lang w:val="ro-RO"/>
        </w:rPr>
        <w:t xml:space="preserve"> directe.</w:t>
      </w:r>
    </w:p>
    <w:p w14:paraId="6C7CDB65" w14:textId="77777777" w:rsidR="008B5900" w:rsidRPr="0059532F" w:rsidRDefault="008B5900" w:rsidP="00D27514">
      <w:pPr>
        <w:pStyle w:val="Para0-2"/>
        <w:ind w:left="709" w:hanging="709"/>
        <w:rPr>
          <w:rFonts w:ascii="Arial" w:hAnsi="Arial" w:cs="Arial"/>
          <w:sz w:val="20"/>
          <w:lang w:val="ro-RO"/>
        </w:rPr>
      </w:pPr>
    </w:p>
    <w:p w14:paraId="0CF9AB14" w14:textId="77777777" w:rsidR="008B5900" w:rsidRPr="0059532F" w:rsidRDefault="008B5900" w:rsidP="00D27514">
      <w:pPr>
        <w:pStyle w:val="Para0-2"/>
        <w:ind w:left="709" w:hanging="709"/>
        <w:rPr>
          <w:rFonts w:ascii="Arial" w:hAnsi="Arial" w:cs="Arial"/>
          <w:sz w:val="20"/>
          <w:lang w:val="ro-RO"/>
        </w:rPr>
      </w:pPr>
    </w:p>
    <w:p w14:paraId="6124DBA1" w14:textId="77777777" w:rsidR="003A2E2A" w:rsidRPr="0059532F" w:rsidRDefault="001D49BF" w:rsidP="00C84623">
      <w:pPr>
        <w:pStyle w:val="Para0-2"/>
        <w:ind w:left="0" w:firstLine="0"/>
        <w:rPr>
          <w:rFonts w:ascii="Arial" w:hAnsi="Arial" w:cs="Arial"/>
          <w:b/>
          <w:sz w:val="20"/>
          <w:lang w:val="ro-RO"/>
        </w:rPr>
      </w:pPr>
      <w:r w:rsidRPr="0059532F">
        <w:rPr>
          <w:rFonts w:ascii="Arial" w:hAnsi="Arial" w:cs="Arial"/>
          <w:b/>
          <w:sz w:val="20"/>
          <w:lang w:val="ro-RO"/>
        </w:rPr>
        <w:t>Articolul 1</w:t>
      </w:r>
      <w:r w:rsidR="002653A3" w:rsidRPr="0059532F">
        <w:rPr>
          <w:rFonts w:ascii="Arial" w:hAnsi="Arial" w:cs="Arial"/>
          <w:b/>
          <w:sz w:val="20"/>
          <w:lang w:val="ro-RO"/>
        </w:rPr>
        <w:t>8</w:t>
      </w:r>
      <w:r w:rsidR="002653A3" w:rsidRPr="0059532F">
        <w:rPr>
          <w:rFonts w:ascii="Arial" w:hAnsi="Arial" w:cs="Arial"/>
          <w:b/>
          <w:sz w:val="20"/>
          <w:lang w:val="ro-RO"/>
        </w:rPr>
        <w:tab/>
      </w:r>
      <w:r w:rsidR="00D45E48" w:rsidRPr="0059532F">
        <w:rPr>
          <w:rFonts w:ascii="Arial" w:hAnsi="Arial" w:cs="Arial"/>
          <w:b/>
          <w:sz w:val="20"/>
          <w:lang w:val="ro-RO"/>
        </w:rPr>
        <w:tab/>
      </w:r>
      <w:r w:rsidR="003A2E2A" w:rsidRPr="0059532F">
        <w:rPr>
          <w:rFonts w:ascii="Arial" w:hAnsi="Arial" w:cs="Arial"/>
          <w:b/>
          <w:sz w:val="20"/>
          <w:lang w:val="ro-RO"/>
        </w:rPr>
        <w:t xml:space="preserve">INTRAREA </w:t>
      </w:r>
      <w:r w:rsidRPr="0059532F">
        <w:rPr>
          <w:rFonts w:ascii="Arial" w:hAnsi="Arial" w:cs="Arial"/>
          <w:b/>
          <w:sz w:val="20"/>
          <w:lang w:val="ro-RO"/>
        </w:rPr>
        <w:t>Î</w:t>
      </w:r>
      <w:r w:rsidR="003A2E2A" w:rsidRPr="0059532F">
        <w:rPr>
          <w:rFonts w:ascii="Arial" w:hAnsi="Arial" w:cs="Arial"/>
          <w:b/>
          <w:sz w:val="20"/>
          <w:lang w:val="ro-RO"/>
        </w:rPr>
        <w:t xml:space="preserve">N VIGOARE – VALABILITATE </w:t>
      </w:r>
    </w:p>
    <w:p w14:paraId="5E0AA69F" w14:textId="77777777" w:rsidR="00D60D34" w:rsidRPr="0059532F" w:rsidRDefault="00D60D34" w:rsidP="00D27514">
      <w:pPr>
        <w:pStyle w:val="Para0-2"/>
        <w:ind w:left="720" w:hanging="720"/>
        <w:rPr>
          <w:rFonts w:ascii="Arial" w:hAnsi="Arial" w:cs="Arial"/>
          <w:noProof/>
          <w:sz w:val="20"/>
          <w:lang w:val="ro-RO"/>
        </w:rPr>
      </w:pPr>
    </w:p>
    <w:p w14:paraId="59A71A9F" w14:textId="77777777" w:rsidR="00735D7A" w:rsidRPr="0059532F" w:rsidRDefault="00D60D34" w:rsidP="00FA1EF3">
      <w:pPr>
        <w:pStyle w:val="BodyText"/>
        <w:ind w:left="720" w:hanging="720"/>
        <w:rPr>
          <w:rFonts w:cs="Arial"/>
          <w:noProof/>
          <w:sz w:val="20"/>
          <w:lang w:val="ro-RO"/>
        </w:rPr>
      </w:pPr>
      <w:r w:rsidRPr="0059532F">
        <w:rPr>
          <w:rFonts w:cs="Arial"/>
          <w:noProof/>
          <w:sz w:val="20"/>
          <w:lang w:val="ro-RO"/>
        </w:rPr>
        <w:t>1</w:t>
      </w:r>
      <w:r w:rsidR="002653A3" w:rsidRPr="0059532F">
        <w:rPr>
          <w:rFonts w:cs="Arial"/>
          <w:noProof/>
          <w:sz w:val="20"/>
          <w:lang w:val="ro-RO"/>
        </w:rPr>
        <w:t>8</w:t>
      </w:r>
      <w:r w:rsidRPr="0059532F">
        <w:rPr>
          <w:rFonts w:cs="Arial"/>
          <w:noProof/>
          <w:sz w:val="20"/>
          <w:lang w:val="ro-RO"/>
        </w:rPr>
        <w:t>.1</w:t>
      </w:r>
      <w:r w:rsidRPr="0059532F">
        <w:rPr>
          <w:rFonts w:cs="Arial"/>
          <w:noProof/>
          <w:sz w:val="20"/>
          <w:lang w:val="ro-RO"/>
        </w:rPr>
        <w:tab/>
        <w:t xml:space="preserve">Acordul intră în vigoare </w:t>
      </w:r>
      <w:r w:rsidR="00F003EB" w:rsidRPr="0059532F">
        <w:rPr>
          <w:rFonts w:cs="Arial"/>
          <w:noProof/>
          <w:sz w:val="20"/>
          <w:lang w:val="ro-RO"/>
        </w:rPr>
        <w:t>la data semnarii lui</w:t>
      </w:r>
      <w:r w:rsidR="000F1295" w:rsidRPr="0059532F">
        <w:rPr>
          <w:rFonts w:cs="Arial"/>
          <w:noProof/>
          <w:sz w:val="20"/>
          <w:lang w:val="ro-RO"/>
        </w:rPr>
        <w:t xml:space="preserve"> şi înăuntrul perioadei prevăzute de Autoritatea de Reglementare</w:t>
      </w:r>
      <w:r w:rsidR="00D61406" w:rsidRPr="0059532F">
        <w:rPr>
          <w:rFonts w:cs="Arial"/>
          <w:noProof/>
          <w:sz w:val="20"/>
          <w:lang w:val="ro-RO"/>
        </w:rPr>
        <w:t xml:space="preserve"> pentru implementarea acordurilor de interconectare</w:t>
      </w:r>
      <w:r w:rsidR="00D90873" w:rsidRPr="0059532F">
        <w:rPr>
          <w:rFonts w:cs="Arial"/>
          <w:noProof/>
          <w:sz w:val="20"/>
          <w:lang w:val="ro-RO"/>
        </w:rPr>
        <w:t>.</w:t>
      </w:r>
      <w:r w:rsidR="00576D3E" w:rsidRPr="0059532F">
        <w:rPr>
          <w:rFonts w:cs="Arial"/>
          <w:noProof/>
          <w:sz w:val="20"/>
          <w:lang w:val="ro-RO"/>
        </w:rPr>
        <w:t xml:space="preserve"> </w:t>
      </w:r>
      <w:r w:rsidR="00D90873" w:rsidRPr="0059532F">
        <w:rPr>
          <w:rFonts w:cs="Arial"/>
          <w:noProof/>
          <w:sz w:val="20"/>
          <w:lang w:val="ro-RO"/>
        </w:rPr>
        <w:t>Deschiderea comerciala a traficului in</w:t>
      </w:r>
      <w:r w:rsidR="0003523B" w:rsidRPr="0059532F">
        <w:rPr>
          <w:rFonts w:cs="Arial"/>
          <w:noProof/>
          <w:sz w:val="20"/>
          <w:lang w:val="ro-RO"/>
        </w:rPr>
        <w:t>tre</w:t>
      </w:r>
      <w:r w:rsidR="00D90873" w:rsidRPr="0059532F">
        <w:rPr>
          <w:rFonts w:cs="Arial"/>
          <w:noProof/>
          <w:sz w:val="20"/>
          <w:lang w:val="ro-RO"/>
        </w:rPr>
        <w:t xml:space="preserve"> retelele Partilor se</w:t>
      </w:r>
      <w:r w:rsidR="00E771EF" w:rsidRPr="0059532F">
        <w:rPr>
          <w:rFonts w:cs="Arial"/>
          <w:noProof/>
          <w:sz w:val="20"/>
          <w:lang w:val="ro-RO"/>
        </w:rPr>
        <w:t xml:space="preserve"> </w:t>
      </w:r>
      <w:r w:rsidR="00E771EF" w:rsidRPr="0059532F">
        <w:rPr>
          <w:rFonts w:cs="Arial"/>
          <w:sz w:val="20"/>
          <w:lang w:val="ro-RO"/>
        </w:rPr>
        <w:t>va stabili ulterior, de comun acord</w:t>
      </w:r>
      <w:r w:rsidR="00E771EF" w:rsidRPr="0059532F">
        <w:rPr>
          <w:rFonts w:cs="Arial"/>
          <w:noProof/>
          <w:sz w:val="20"/>
          <w:lang w:val="ro-RO"/>
        </w:rPr>
        <w:t>,</w:t>
      </w:r>
      <w:r w:rsidRPr="0059532F">
        <w:rPr>
          <w:rFonts w:cs="Arial"/>
          <w:noProof/>
          <w:sz w:val="20"/>
          <w:lang w:val="ro-RO"/>
        </w:rPr>
        <w:t xml:space="preserve"> prin semnarea unei </w:t>
      </w:r>
      <w:r w:rsidR="00407ED3" w:rsidRPr="0059532F">
        <w:rPr>
          <w:rFonts w:cs="Arial"/>
          <w:noProof/>
          <w:sz w:val="20"/>
          <w:lang w:val="ro-RO"/>
        </w:rPr>
        <w:t>S</w:t>
      </w:r>
      <w:r w:rsidRPr="0059532F">
        <w:rPr>
          <w:rFonts w:cs="Arial"/>
          <w:noProof/>
          <w:sz w:val="20"/>
          <w:lang w:val="ro-RO"/>
        </w:rPr>
        <w:t>crisori comune de lansare comercială</w:t>
      </w:r>
      <w:r w:rsidR="00576D3E" w:rsidRPr="0059532F">
        <w:rPr>
          <w:rFonts w:cs="Arial"/>
          <w:noProof/>
          <w:sz w:val="20"/>
          <w:lang w:val="ro-RO"/>
        </w:rPr>
        <w:t xml:space="preserve">, care face parte </w:t>
      </w:r>
      <w:r w:rsidRPr="0059532F">
        <w:rPr>
          <w:rFonts w:cs="Arial"/>
          <w:noProof/>
          <w:sz w:val="20"/>
          <w:lang w:val="ro-RO"/>
        </w:rPr>
        <w:t>integrantă din prezentul Acord.</w:t>
      </w:r>
      <w:r w:rsidR="00576D3E" w:rsidRPr="0059532F">
        <w:rPr>
          <w:rFonts w:cs="Arial"/>
          <w:sz w:val="20"/>
          <w:lang w:val="it-IT"/>
        </w:rPr>
        <w:t xml:space="preserve"> </w:t>
      </w:r>
      <w:r w:rsidR="00576D3E" w:rsidRPr="0059532F">
        <w:rPr>
          <w:rFonts w:cs="Arial"/>
          <w:noProof/>
          <w:sz w:val="20"/>
          <w:lang w:val="ro-RO"/>
        </w:rPr>
        <w:t xml:space="preserve">Pentru serviciile asociate interconectarii, Operatorul va fi taxat, cu tarifele stipulate in Anexa 2 la Acord, </w:t>
      </w:r>
      <w:r w:rsidR="0079205A" w:rsidRPr="0059532F">
        <w:rPr>
          <w:rFonts w:cs="Arial"/>
          <w:noProof/>
          <w:sz w:val="20"/>
          <w:lang w:val="ro-RO"/>
        </w:rPr>
        <w:t>incepand cu data</w:t>
      </w:r>
      <w:r w:rsidR="00735D7A" w:rsidRPr="0059532F">
        <w:rPr>
          <w:rFonts w:cs="Arial"/>
          <w:noProof/>
          <w:sz w:val="20"/>
          <w:lang w:val="ro-RO"/>
        </w:rPr>
        <w:t xml:space="preserve"> </w:t>
      </w:r>
      <w:r w:rsidR="00735D7A" w:rsidRPr="0059532F">
        <w:rPr>
          <w:rFonts w:cs="Arial"/>
          <w:sz w:val="20"/>
          <w:lang w:val="it-IT"/>
        </w:rPr>
        <w:t>lansarii comerciale mentionata in Scrisoarea de lansare comerciala (pentru interconectari initiale sau lansari de noi servicii) sau de la data realizarii cresterii capacitatii de interconectare intre Telekom Romania Mobile si Operator, confirmata de ambele parti in scris (via e-mail).</w:t>
      </w:r>
    </w:p>
    <w:p w14:paraId="7AB51F13" w14:textId="0FD78F28" w:rsidR="00735D7A" w:rsidRPr="0059532F" w:rsidRDefault="00735D7A" w:rsidP="00735D7A">
      <w:pPr>
        <w:pStyle w:val="BodyText"/>
        <w:ind w:left="720"/>
        <w:rPr>
          <w:rFonts w:cs="Arial"/>
          <w:sz w:val="20"/>
          <w:lang w:val="it-IT"/>
        </w:rPr>
      </w:pPr>
      <w:r w:rsidRPr="0059532F">
        <w:rPr>
          <w:rFonts w:cs="Arial"/>
          <w:sz w:val="20"/>
          <w:lang w:val="it-IT"/>
        </w:rPr>
        <w:t xml:space="preserve">In cazul in care Operatorul nu  efectueaza testele de rutare si billing si nu semneaza Scrisoarea de lansare comerciala in maxim 1 (o) luna de la data instalarii/punerii la dispozitie a </w:t>
      </w:r>
      <w:r w:rsidR="00F318F7" w:rsidRPr="0059532F">
        <w:rPr>
          <w:rFonts w:cs="Arial"/>
          <w:sz w:val="20"/>
          <w:lang w:val="it-IT"/>
        </w:rPr>
        <w:t xml:space="preserve">legaturilor </w:t>
      </w:r>
      <w:r w:rsidRPr="0059532F">
        <w:rPr>
          <w:rFonts w:cs="Arial"/>
          <w:sz w:val="20"/>
          <w:lang w:val="it-IT"/>
        </w:rPr>
        <w:t>de interconectare (pentru interconectari initiale sau lansari de noi servicii),  data comunicata de Telekom Romania Mobile prin e-mail, Telekom Romania Mobile</w:t>
      </w:r>
      <w:r w:rsidR="00AF5857" w:rsidRPr="0059532F">
        <w:rPr>
          <w:rFonts w:cs="Arial"/>
          <w:sz w:val="20"/>
          <w:lang w:val="it-IT"/>
        </w:rPr>
        <w:t>, pentru cazul interconectarii pe baza tehnologiei TDM,</w:t>
      </w:r>
      <w:r w:rsidRPr="0059532F">
        <w:rPr>
          <w:rFonts w:cs="Arial"/>
          <w:sz w:val="20"/>
          <w:lang w:val="it-IT"/>
        </w:rPr>
        <w:t xml:space="preserve"> va percepe tariful de “Rezervare capacitate comandata in avans” mentionat</w:t>
      </w:r>
      <w:r w:rsidR="0054369A" w:rsidRPr="0059532F">
        <w:rPr>
          <w:rFonts w:cs="Arial"/>
          <w:sz w:val="20"/>
          <w:lang w:val="it-IT"/>
        </w:rPr>
        <w:t xml:space="preserve"> </w:t>
      </w:r>
      <w:r w:rsidR="0054369A" w:rsidRPr="0059532F">
        <w:rPr>
          <w:rFonts w:cs="Arial"/>
          <w:noProof/>
          <w:sz w:val="20"/>
          <w:lang w:val="ro-RO"/>
        </w:rPr>
        <w:t>in Anexa 2 la Acord</w:t>
      </w:r>
      <w:r w:rsidRPr="0059532F">
        <w:rPr>
          <w:rFonts w:cs="Arial"/>
          <w:sz w:val="20"/>
          <w:lang w:val="it-IT"/>
        </w:rPr>
        <w:t>, pana la semnarea Scrisorii de lansare comerciala.</w:t>
      </w:r>
    </w:p>
    <w:p w14:paraId="11760987" w14:textId="77777777" w:rsidR="00576D3E" w:rsidRPr="0059532F" w:rsidRDefault="00C752D9" w:rsidP="00735D7A">
      <w:pPr>
        <w:pStyle w:val="BodyText"/>
        <w:ind w:left="720"/>
        <w:rPr>
          <w:rFonts w:cs="Arial"/>
          <w:noProof/>
          <w:sz w:val="20"/>
          <w:lang w:val="ro-RO"/>
        </w:rPr>
      </w:pPr>
      <w:r w:rsidRPr="0059532F">
        <w:rPr>
          <w:rFonts w:cs="Arial"/>
          <w:noProof/>
          <w:sz w:val="20"/>
          <w:lang w:val="ro-RO"/>
        </w:rPr>
        <w:t>Telekom Romania Mobile</w:t>
      </w:r>
      <w:r w:rsidR="00576D3E" w:rsidRPr="0059532F">
        <w:rPr>
          <w:rFonts w:cs="Arial"/>
          <w:noProof/>
          <w:sz w:val="20"/>
          <w:lang w:val="ro-RO"/>
        </w:rPr>
        <w:t xml:space="preserve"> îşi rezervă dreptul de a desfiinţa capacităţile</w:t>
      </w:r>
      <w:r w:rsidR="0079205A" w:rsidRPr="0059532F">
        <w:rPr>
          <w:rFonts w:cs="Arial"/>
          <w:noProof/>
          <w:sz w:val="20"/>
          <w:lang w:val="ro-RO"/>
        </w:rPr>
        <w:t xml:space="preserve"> instalate</w:t>
      </w:r>
      <w:r w:rsidR="00576D3E" w:rsidRPr="0059532F">
        <w:rPr>
          <w:rFonts w:cs="Arial"/>
          <w:noProof/>
          <w:sz w:val="20"/>
          <w:lang w:val="ro-RO"/>
        </w:rPr>
        <w:t>, daca acestea nu sunt utilizate o perioada de 6 luni</w:t>
      </w:r>
      <w:r w:rsidR="009E4F62" w:rsidRPr="0059532F">
        <w:rPr>
          <w:rFonts w:cs="Arial"/>
          <w:noProof/>
          <w:sz w:val="20"/>
          <w:lang w:val="ro-RO"/>
        </w:rPr>
        <w:t>,</w:t>
      </w:r>
      <w:r w:rsidR="006A5D1A" w:rsidRPr="0059532F">
        <w:rPr>
          <w:rFonts w:cs="Arial"/>
          <w:noProof/>
          <w:sz w:val="20"/>
          <w:lang w:val="ro-RO"/>
        </w:rPr>
        <w:t xml:space="preserve"> pe baza unei notificări prealabile de 10 zile lucrătoare</w:t>
      </w:r>
      <w:r w:rsidR="00BB0FC2" w:rsidRPr="0059532F">
        <w:rPr>
          <w:rFonts w:cs="Arial"/>
          <w:noProof/>
          <w:sz w:val="20"/>
          <w:lang w:val="ro-RO"/>
        </w:rPr>
        <w:t>,</w:t>
      </w:r>
      <w:r w:rsidR="006A5D1A" w:rsidRPr="0059532F">
        <w:rPr>
          <w:rFonts w:cs="Arial"/>
          <w:noProof/>
          <w:sz w:val="20"/>
          <w:lang w:val="ro-RO"/>
        </w:rPr>
        <w:t xml:space="preserve"> dacă în decursul acestui termen</w:t>
      </w:r>
      <w:r w:rsidR="009E4F62" w:rsidRPr="0059532F">
        <w:rPr>
          <w:rFonts w:cs="Arial"/>
          <w:noProof/>
          <w:sz w:val="20"/>
          <w:lang w:val="ro-RO"/>
        </w:rPr>
        <w:t xml:space="preserve">, Operatorul </w:t>
      </w:r>
      <w:r w:rsidR="00EF249F" w:rsidRPr="0059532F">
        <w:rPr>
          <w:rFonts w:cs="Arial"/>
          <w:noProof/>
          <w:sz w:val="20"/>
          <w:lang w:val="ro-RO"/>
        </w:rPr>
        <w:t>nu a solicitat în scris menţinerea capacităţilor</w:t>
      </w:r>
      <w:r w:rsidR="00EF249F" w:rsidRPr="0059532F" w:rsidDel="00EF249F">
        <w:rPr>
          <w:rFonts w:cs="Arial"/>
          <w:noProof/>
          <w:sz w:val="20"/>
          <w:lang w:val="ro-RO"/>
        </w:rPr>
        <w:t xml:space="preserve"> </w:t>
      </w:r>
      <w:r w:rsidR="009E4F62" w:rsidRPr="0059532F">
        <w:rPr>
          <w:rFonts w:cs="Arial"/>
          <w:noProof/>
          <w:sz w:val="20"/>
          <w:lang w:val="ro-RO"/>
        </w:rPr>
        <w:t>instalate</w:t>
      </w:r>
      <w:r w:rsidR="00C33B73" w:rsidRPr="0059532F">
        <w:rPr>
          <w:rFonts w:cs="Arial"/>
          <w:noProof/>
          <w:sz w:val="20"/>
          <w:lang w:val="ro-RO"/>
        </w:rPr>
        <w:t xml:space="preserve"> sau </w:t>
      </w:r>
      <w:r w:rsidR="00BB0FC2" w:rsidRPr="0059532F">
        <w:rPr>
          <w:rFonts w:cs="Arial"/>
          <w:noProof/>
          <w:sz w:val="20"/>
          <w:lang w:val="ro-RO"/>
        </w:rPr>
        <w:t xml:space="preserve">daca Operatorul </w:t>
      </w:r>
      <w:r w:rsidR="00C33B73" w:rsidRPr="0059532F">
        <w:rPr>
          <w:rFonts w:cs="Arial"/>
          <w:noProof/>
          <w:sz w:val="20"/>
          <w:lang w:val="ro-RO"/>
        </w:rPr>
        <w:t>a solicitat in scris mentinerea capacitatilor</w:t>
      </w:r>
      <w:r w:rsidR="00F176EA" w:rsidRPr="0059532F">
        <w:rPr>
          <w:rFonts w:cs="Arial"/>
          <w:noProof/>
          <w:sz w:val="20"/>
          <w:lang w:val="ro-RO"/>
        </w:rPr>
        <w:t xml:space="preserve"> </w:t>
      </w:r>
      <w:r w:rsidR="00C33B73" w:rsidRPr="0059532F">
        <w:rPr>
          <w:rFonts w:cs="Arial"/>
          <w:noProof/>
          <w:sz w:val="20"/>
          <w:lang w:val="ro-RO"/>
        </w:rPr>
        <w:t>instalate dar</w:t>
      </w:r>
      <w:r w:rsidR="00F176EA" w:rsidRPr="0059532F">
        <w:rPr>
          <w:rFonts w:cs="Arial"/>
          <w:noProof/>
          <w:sz w:val="20"/>
          <w:lang w:val="ro-RO"/>
        </w:rPr>
        <w:t xml:space="preserve"> nu a efectuat plata oricaror sume datorate </w:t>
      </w:r>
      <w:r w:rsidRPr="0059532F">
        <w:rPr>
          <w:rFonts w:cs="Arial"/>
          <w:noProof/>
          <w:sz w:val="20"/>
          <w:lang w:val="ro-RO"/>
        </w:rPr>
        <w:t>Telekom Romania Mobile</w:t>
      </w:r>
      <w:r w:rsidR="00F176EA" w:rsidRPr="0059532F">
        <w:rPr>
          <w:rFonts w:cs="Arial"/>
          <w:noProof/>
          <w:sz w:val="20"/>
          <w:lang w:val="ro-RO"/>
        </w:rPr>
        <w:t xml:space="preserve"> in baza Acordului</w:t>
      </w:r>
      <w:r w:rsidR="00576D3E" w:rsidRPr="0059532F">
        <w:rPr>
          <w:rFonts w:cs="Arial"/>
          <w:noProof/>
          <w:sz w:val="20"/>
          <w:lang w:val="ro-RO"/>
        </w:rPr>
        <w:t>.</w:t>
      </w:r>
    </w:p>
    <w:p w14:paraId="00063F87" w14:textId="77777777" w:rsidR="00244377" w:rsidRPr="0059532F" w:rsidRDefault="00244377" w:rsidP="00735D7A">
      <w:pPr>
        <w:pStyle w:val="BodyText"/>
        <w:ind w:left="720"/>
        <w:rPr>
          <w:rFonts w:cs="Arial"/>
          <w:sz w:val="20"/>
          <w:lang w:val="ro-RO"/>
        </w:rPr>
      </w:pPr>
    </w:p>
    <w:p w14:paraId="785829A0" w14:textId="77777777" w:rsidR="00D60D34" w:rsidRPr="0059532F" w:rsidRDefault="002653A3" w:rsidP="00D27514">
      <w:pPr>
        <w:pStyle w:val="Para0-2"/>
        <w:ind w:left="709" w:hanging="709"/>
        <w:rPr>
          <w:rFonts w:ascii="Arial" w:hAnsi="Arial" w:cs="Arial"/>
          <w:noProof/>
          <w:sz w:val="20"/>
          <w:lang w:val="ro-RO"/>
        </w:rPr>
      </w:pPr>
      <w:r w:rsidRPr="0059532F">
        <w:rPr>
          <w:rFonts w:ascii="Arial" w:hAnsi="Arial" w:cs="Arial"/>
          <w:noProof/>
          <w:sz w:val="20"/>
          <w:lang w:val="ro-RO"/>
        </w:rPr>
        <w:t>18.2</w:t>
      </w:r>
      <w:r w:rsidRPr="0059532F">
        <w:rPr>
          <w:rFonts w:ascii="Arial" w:hAnsi="Arial" w:cs="Arial"/>
          <w:noProof/>
          <w:sz w:val="20"/>
          <w:lang w:val="ro-RO"/>
        </w:rPr>
        <w:tab/>
      </w:r>
      <w:r w:rsidR="005C2A3A" w:rsidRPr="0059532F">
        <w:rPr>
          <w:rFonts w:ascii="Arial" w:hAnsi="Arial" w:cs="Arial"/>
          <w:noProof/>
          <w:sz w:val="20"/>
          <w:lang w:val="ro-RO"/>
        </w:rPr>
        <w:t>Acordul intră în vigoare la data prevăzută la art. 1</w:t>
      </w:r>
      <w:r w:rsidRPr="0059532F">
        <w:rPr>
          <w:rFonts w:ascii="Arial" w:hAnsi="Arial" w:cs="Arial"/>
          <w:noProof/>
          <w:sz w:val="20"/>
          <w:lang w:val="ro-RO"/>
        </w:rPr>
        <w:t>8</w:t>
      </w:r>
      <w:r w:rsidR="005C2A3A" w:rsidRPr="0059532F">
        <w:rPr>
          <w:rFonts w:ascii="Arial" w:hAnsi="Arial" w:cs="Arial"/>
          <w:noProof/>
          <w:sz w:val="20"/>
          <w:lang w:val="ro-RO"/>
        </w:rPr>
        <w:t>.1</w:t>
      </w:r>
      <w:r w:rsidR="00D60D34" w:rsidRPr="0059532F">
        <w:rPr>
          <w:rFonts w:ascii="Arial" w:hAnsi="Arial" w:cs="Arial"/>
          <w:noProof/>
          <w:sz w:val="20"/>
          <w:lang w:val="ro-RO"/>
        </w:rPr>
        <w:t xml:space="preserve"> </w:t>
      </w:r>
      <w:r w:rsidR="00D61406" w:rsidRPr="0059532F">
        <w:rPr>
          <w:rFonts w:ascii="Arial" w:hAnsi="Arial" w:cs="Arial"/>
          <w:noProof/>
          <w:sz w:val="20"/>
          <w:lang w:val="ro-RO"/>
        </w:rPr>
        <w:t xml:space="preserve">numai </w:t>
      </w:r>
      <w:r w:rsidR="00D60D34" w:rsidRPr="0059532F">
        <w:rPr>
          <w:rFonts w:ascii="Arial" w:hAnsi="Arial" w:cs="Arial"/>
          <w:noProof/>
          <w:sz w:val="20"/>
          <w:lang w:val="ro-RO"/>
        </w:rPr>
        <w:t>dacă se îndeplinesc următoarele condiţii:</w:t>
      </w:r>
    </w:p>
    <w:p w14:paraId="6941D80F" w14:textId="77777777" w:rsidR="00C84623" w:rsidRPr="0059532F" w:rsidRDefault="00C84623" w:rsidP="00D27514">
      <w:pPr>
        <w:pStyle w:val="Para0-2"/>
        <w:ind w:left="709" w:hanging="709"/>
        <w:rPr>
          <w:rFonts w:ascii="Arial" w:hAnsi="Arial" w:cs="Arial"/>
          <w:noProof/>
          <w:sz w:val="20"/>
          <w:lang w:val="ro-RO"/>
        </w:rPr>
      </w:pPr>
    </w:p>
    <w:p w14:paraId="1E0A97E2" w14:textId="77777777" w:rsidR="00D60D34" w:rsidRPr="0059532F" w:rsidRDefault="00C84623" w:rsidP="00C84623">
      <w:pPr>
        <w:pStyle w:val="Para0-2"/>
        <w:ind w:left="1701" w:hanging="992"/>
        <w:rPr>
          <w:rFonts w:ascii="Arial" w:hAnsi="Arial" w:cs="Arial"/>
          <w:noProof/>
          <w:sz w:val="20"/>
          <w:lang w:val="ro-RO"/>
        </w:rPr>
      </w:pPr>
      <w:r w:rsidRPr="0059532F">
        <w:rPr>
          <w:rFonts w:ascii="Arial" w:hAnsi="Arial" w:cs="Arial"/>
          <w:noProof/>
          <w:sz w:val="20"/>
          <w:lang w:val="ro-RO"/>
        </w:rPr>
        <w:t>18.2.1</w:t>
      </w:r>
      <w:r w:rsidRPr="0059532F">
        <w:rPr>
          <w:rFonts w:ascii="Arial" w:hAnsi="Arial" w:cs="Arial"/>
          <w:noProof/>
          <w:sz w:val="20"/>
          <w:lang w:val="ro-RO"/>
        </w:rPr>
        <w:tab/>
      </w:r>
      <w:r w:rsidR="00D60D34" w:rsidRPr="0059532F">
        <w:rPr>
          <w:rFonts w:ascii="Arial" w:hAnsi="Arial" w:cs="Arial"/>
          <w:noProof/>
          <w:sz w:val="20"/>
          <w:lang w:val="ro-RO"/>
        </w:rPr>
        <w:t xml:space="preserve">Niciuna dintre Părţi nu are faţă de cealaltă niciun fel de datorie scadentă, indiferent dacă o astfel de datorie ar rezulta din </w:t>
      </w:r>
      <w:r w:rsidR="000F1295" w:rsidRPr="0059532F">
        <w:rPr>
          <w:rFonts w:ascii="Arial" w:hAnsi="Arial" w:cs="Arial"/>
          <w:noProof/>
          <w:sz w:val="20"/>
          <w:lang w:val="ro-RO"/>
        </w:rPr>
        <w:t>relaţii</w:t>
      </w:r>
      <w:r w:rsidR="00D61406" w:rsidRPr="0059532F">
        <w:rPr>
          <w:rFonts w:ascii="Arial" w:hAnsi="Arial" w:cs="Arial"/>
          <w:noProof/>
          <w:sz w:val="20"/>
          <w:lang w:val="ro-RO"/>
        </w:rPr>
        <w:t>le</w:t>
      </w:r>
      <w:r w:rsidR="000F1295" w:rsidRPr="0059532F">
        <w:rPr>
          <w:rFonts w:ascii="Arial" w:hAnsi="Arial" w:cs="Arial"/>
          <w:noProof/>
          <w:sz w:val="20"/>
          <w:lang w:val="ro-RO"/>
        </w:rPr>
        <w:t xml:space="preserve"> de </w:t>
      </w:r>
      <w:r w:rsidR="002653A3" w:rsidRPr="0059532F">
        <w:rPr>
          <w:rFonts w:ascii="Arial" w:hAnsi="Arial" w:cs="Arial"/>
          <w:noProof/>
          <w:sz w:val="20"/>
          <w:lang w:val="ro-RO"/>
        </w:rPr>
        <w:tab/>
      </w:r>
      <w:r w:rsidR="000F1295" w:rsidRPr="0059532F">
        <w:rPr>
          <w:rFonts w:ascii="Arial" w:hAnsi="Arial" w:cs="Arial"/>
          <w:noProof/>
          <w:sz w:val="20"/>
          <w:lang w:val="ro-RO"/>
        </w:rPr>
        <w:t>interconectare</w:t>
      </w:r>
      <w:r w:rsidR="00A474B8" w:rsidRPr="0059532F">
        <w:rPr>
          <w:rFonts w:ascii="Arial" w:hAnsi="Arial" w:cs="Arial"/>
          <w:noProof/>
          <w:sz w:val="20"/>
          <w:lang w:val="ro-RO"/>
        </w:rPr>
        <w:t xml:space="preserve"> anterioare încheierii </w:t>
      </w:r>
      <w:r w:rsidR="00D60D34" w:rsidRPr="0059532F">
        <w:rPr>
          <w:rFonts w:ascii="Arial" w:hAnsi="Arial" w:cs="Arial"/>
          <w:noProof/>
          <w:sz w:val="20"/>
          <w:lang w:val="ro-RO"/>
        </w:rPr>
        <w:t>prezentul</w:t>
      </w:r>
      <w:r w:rsidR="00A474B8" w:rsidRPr="0059532F">
        <w:rPr>
          <w:rFonts w:ascii="Arial" w:hAnsi="Arial" w:cs="Arial"/>
          <w:noProof/>
          <w:sz w:val="20"/>
          <w:lang w:val="ro-RO"/>
        </w:rPr>
        <w:t>ui</w:t>
      </w:r>
      <w:r w:rsidR="00D60D34" w:rsidRPr="0059532F">
        <w:rPr>
          <w:rFonts w:ascii="Arial" w:hAnsi="Arial" w:cs="Arial"/>
          <w:noProof/>
          <w:sz w:val="20"/>
          <w:lang w:val="ro-RO"/>
        </w:rPr>
        <w:t xml:space="preserve"> Acord, din alte contracte încheiate între Părţi sau din alte acte ori fapte juridice, licite sau ilicite; </w:t>
      </w:r>
    </w:p>
    <w:p w14:paraId="17718A2D" w14:textId="77777777" w:rsidR="00C84623" w:rsidRPr="0059532F" w:rsidRDefault="00C84623" w:rsidP="00C84623">
      <w:pPr>
        <w:pStyle w:val="Para0-2"/>
        <w:ind w:left="1701" w:hanging="992"/>
        <w:rPr>
          <w:rFonts w:ascii="Arial" w:hAnsi="Arial" w:cs="Arial"/>
          <w:noProof/>
          <w:sz w:val="20"/>
          <w:lang w:val="ro-RO"/>
        </w:rPr>
      </w:pPr>
    </w:p>
    <w:p w14:paraId="79CEA85A" w14:textId="77777777" w:rsidR="00D60D34" w:rsidRPr="0059532F" w:rsidRDefault="002653A3" w:rsidP="00C84623">
      <w:pPr>
        <w:pStyle w:val="Para0-2"/>
        <w:ind w:left="1701" w:hanging="992"/>
        <w:rPr>
          <w:rFonts w:ascii="Arial" w:hAnsi="Arial" w:cs="Arial"/>
          <w:noProof/>
          <w:sz w:val="20"/>
          <w:lang w:val="ro-RO"/>
        </w:rPr>
      </w:pPr>
      <w:r w:rsidRPr="0059532F">
        <w:rPr>
          <w:rFonts w:ascii="Arial" w:hAnsi="Arial" w:cs="Arial"/>
          <w:noProof/>
          <w:sz w:val="20"/>
          <w:lang w:val="ro-RO"/>
        </w:rPr>
        <w:t>18.2.</w:t>
      </w:r>
      <w:r w:rsidR="00450D36" w:rsidRPr="0059532F">
        <w:rPr>
          <w:rFonts w:ascii="Arial" w:hAnsi="Arial" w:cs="Arial"/>
          <w:noProof/>
          <w:sz w:val="20"/>
          <w:lang w:val="ro-RO"/>
        </w:rPr>
        <w:t>2</w:t>
      </w:r>
      <w:r w:rsidRPr="0059532F">
        <w:rPr>
          <w:rFonts w:ascii="Arial" w:hAnsi="Arial" w:cs="Arial"/>
          <w:noProof/>
          <w:sz w:val="20"/>
          <w:lang w:val="ro-RO"/>
        </w:rPr>
        <w:tab/>
      </w:r>
      <w:r w:rsidR="00D60D34" w:rsidRPr="0059532F">
        <w:rPr>
          <w:rFonts w:ascii="Arial" w:hAnsi="Arial" w:cs="Arial"/>
          <w:noProof/>
          <w:sz w:val="20"/>
          <w:lang w:val="ro-RO"/>
        </w:rPr>
        <w:t xml:space="preserve">Nu există cereri cu privire la deschiderea procedurii insolvenţei introduse împotriva </w:t>
      </w:r>
      <w:r w:rsidR="00A474B8" w:rsidRPr="0059532F">
        <w:rPr>
          <w:rFonts w:ascii="Arial" w:hAnsi="Arial" w:cs="Arial"/>
          <w:noProof/>
          <w:sz w:val="20"/>
          <w:lang w:val="ro-RO"/>
        </w:rPr>
        <w:t>Operatorului</w:t>
      </w:r>
      <w:r w:rsidR="00D60D34" w:rsidRPr="0059532F">
        <w:rPr>
          <w:rFonts w:ascii="Arial" w:hAnsi="Arial" w:cs="Arial"/>
          <w:noProof/>
          <w:sz w:val="20"/>
          <w:lang w:val="ro-RO"/>
        </w:rPr>
        <w:t>;</w:t>
      </w:r>
    </w:p>
    <w:p w14:paraId="081D73E5" w14:textId="77777777" w:rsidR="00C84623" w:rsidRPr="0059532F" w:rsidRDefault="00C84623" w:rsidP="00C84623">
      <w:pPr>
        <w:pStyle w:val="Para0-2"/>
        <w:ind w:left="1701" w:hanging="992"/>
        <w:rPr>
          <w:rFonts w:ascii="Arial" w:hAnsi="Arial" w:cs="Arial"/>
          <w:noProof/>
          <w:sz w:val="20"/>
          <w:lang w:val="ro-RO"/>
        </w:rPr>
      </w:pPr>
    </w:p>
    <w:p w14:paraId="6CF3BA95" w14:textId="77777777" w:rsidR="00D60D34" w:rsidRPr="0059532F" w:rsidRDefault="002653A3" w:rsidP="00C84623">
      <w:pPr>
        <w:pStyle w:val="Para0-2"/>
        <w:ind w:left="1701" w:hanging="992"/>
        <w:rPr>
          <w:rFonts w:ascii="Arial" w:hAnsi="Arial" w:cs="Arial"/>
          <w:noProof/>
          <w:sz w:val="20"/>
          <w:lang w:val="ro-RO"/>
        </w:rPr>
      </w:pPr>
      <w:r w:rsidRPr="0059532F">
        <w:rPr>
          <w:rFonts w:ascii="Arial" w:hAnsi="Arial" w:cs="Arial"/>
          <w:noProof/>
          <w:sz w:val="20"/>
          <w:lang w:val="ro-RO"/>
        </w:rPr>
        <w:t>18.2.</w:t>
      </w:r>
      <w:r w:rsidR="00450D36" w:rsidRPr="0059532F">
        <w:rPr>
          <w:rFonts w:ascii="Arial" w:hAnsi="Arial" w:cs="Arial"/>
          <w:noProof/>
          <w:sz w:val="20"/>
          <w:lang w:val="ro-RO"/>
        </w:rPr>
        <w:t>3</w:t>
      </w:r>
      <w:r w:rsidRPr="0059532F">
        <w:rPr>
          <w:rFonts w:ascii="Arial" w:hAnsi="Arial" w:cs="Arial"/>
          <w:noProof/>
          <w:sz w:val="20"/>
          <w:lang w:val="ro-RO"/>
        </w:rPr>
        <w:tab/>
      </w:r>
      <w:r w:rsidR="00D60D34" w:rsidRPr="0059532F">
        <w:rPr>
          <w:rFonts w:ascii="Arial" w:hAnsi="Arial" w:cs="Arial"/>
          <w:noProof/>
          <w:sz w:val="20"/>
          <w:lang w:val="ro-RO"/>
        </w:rPr>
        <w:t xml:space="preserve">Au fost identificate legăturile de interconectare specifice, cu capacitatea necesară pentru </w:t>
      </w:r>
      <w:r w:rsidR="00C12689" w:rsidRPr="0059532F">
        <w:rPr>
          <w:rFonts w:ascii="Arial" w:hAnsi="Arial" w:cs="Arial"/>
          <w:noProof/>
          <w:sz w:val="20"/>
          <w:lang w:val="ro-RO"/>
        </w:rPr>
        <w:t>serviciile furnizate,</w:t>
      </w:r>
      <w:r w:rsidR="00D60D34" w:rsidRPr="0059532F">
        <w:rPr>
          <w:rFonts w:ascii="Arial" w:hAnsi="Arial" w:cs="Arial"/>
          <w:noProof/>
          <w:sz w:val="20"/>
          <w:lang w:val="ro-RO"/>
        </w:rPr>
        <w:t xml:space="preserve"> în raport cu estimările iniţiale de trafic;</w:t>
      </w:r>
    </w:p>
    <w:p w14:paraId="5D49CE47" w14:textId="77777777" w:rsidR="00C84623" w:rsidRPr="0059532F" w:rsidRDefault="00C84623" w:rsidP="00C84623">
      <w:pPr>
        <w:pStyle w:val="Para0-2"/>
        <w:ind w:left="1701" w:hanging="992"/>
        <w:rPr>
          <w:rFonts w:ascii="Arial" w:hAnsi="Arial" w:cs="Arial"/>
          <w:noProof/>
          <w:sz w:val="20"/>
          <w:lang w:val="ro-RO"/>
        </w:rPr>
      </w:pPr>
    </w:p>
    <w:p w14:paraId="737B6636" w14:textId="77777777" w:rsidR="00D60D34" w:rsidRPr="009964A7" w:rsidRDefault="002653A3" w:rsidP="00C84623">
      <w:pPr>
        <w:pStyle w:val="Para0-2"/>
        <w:ind w:left="1701" w:hanging="992"/>
        <w:rPr>
          <w:rFonts w:ascii="Arial" w:hAnsi="Arial" w:cs="Arial"/>
          <w:noProof/>
          <w:sz w:val="20"/>
          <w:lang w:val="ro-RO"/>
        </w:rPr>
      </w:pPr>
      <w:r w:rsidRPr="009964A7">
        <w:rPr>
          <w:rFonts w:ascii="Arial" w:hAnsi="Arial" w:cs="Arial"/>
          <w:noProof/>
          <w:sz w:val="20"/>
          <w:lang w:val="ro-RO"/>
        </w:rPr>
        <w:t>18.2.</w:t>
      </w:r>
      <w:r w:rsidR="00450D36" w:rsidRPr="009964A7">
        <w:rPr>
          <w:rFonts w:ascii="Arial" w:hAnsi="Arial" w:cs="Arial"/>
          <w:noProof/>
          <w:sz w:val="20"/>
          <w:lang w:val="ro-RO"/>
        </w:rPr>
        <w:t>4</w:t>
      </w:r>
      <w:r w:rsidRPr="009964A7">
        <w:rPr>
          <w:rFonts w:ascii="Arial" w:hAnsi="Arial" w:cs="Arial"/>
          <w:noProof/>
          <w:sz w:val="20"/>
          <w:lang w:val="ro-RO"/>
        </w:rPr>
        <w:tab/>
      </w:r>
      <w:r w:rsidR="00D60D34" w:rsidRPr="009964A7">
        <w:rPr>
          <w:rFonts w:ascii="Arial" w:hAnsi="Arial" w:cs="Arial"/>
          <w:noProof/>
          <w:sz w:val="20"/>
          <w:lang w:val="ro-RO"/>
        </w:rPr>
        <w:t>Fiecare dintre Părţi a transmis celeilalte Părţi documentele</w:t>
      </w:r>
      <w:r w:rsidR="00D61406" w:rsidRPr="009964A7">
        <w:rPr>
          <w:rFonts w:ascii="Arial" w:hAnsi="Arial" w:cs="Arial"/>
          <w:noProof/>
          <w:sz w:val="20"/>
          <w:lang w:val="ro-RO"/>
        </w:rPr>
        <w:t>/manualele</w:t>
      </w:r>
      <w:r w:rsidR="00D60D34" w:rsidRPr="009964A7">
        <w:rPr>
          <w:rFonts w:ascii="Arial" w:hAnsi="Arial" w:cs="Arial"/>
          <w:noProof/>
          <w:sz w:val="20"/>
          <w:lang w:val="ro-RO"/>
        </w:rPr>
        <w:t xml:space="preserve"> descriind standardele de calitate ale propriilor servicii, care îndeplinesc cerinţele </w:t>
      </w:r>
      <w:r w:rsidR="000A740A" w:rsidRPr="009964A7">
        <w:rPr>
          <w:rFonts w:ascii="Arial" w:hAnsi="Arial" w:cs="Arial"/>
          <w:noProof/>
          <w:sz w:val="20"/>
          <w:lang w:val="ro-RO"/>
        </w:rPr>
        <w:t xml:space="preserve">rezonabile ale </w:t>
      </w:r>
      <w:r w:rsidR="00D60D34" w:rsidRPr="009964A7">
        <w:rPr>
          <w:rFonts w:ascii="Arial" w:hAnsi="Arial" w:cs="Arial"/>
          <w:noProof/>
          <w:sz w:val="20"/>
          <w:lang w:val="ro-RO"/>
        </w:rPr>
        <w:t>celeilalte Părţi şi sunt aprobate de</w:t>
      </w:r>
      <w:r w:rsidRPr="009964A7">
        <w:rPr>
          <w:rFonts w:ascii="Arial" w:hAnsi="Arial" w:cs="Arial"/>
          <w:noProof/>
          <w:sz w:val="20"/>
          <w:lang w:val="ro-RO"/>
        </w:rPr>
        <w:t xml:space="preserve"> </w:t>
      </w:r>
      <w:r w:rsidR="00D60D34" w:rsidRPr="009964A7">
        <w:rPr>
          <w:rFonts w:ascii="Arial" w:hAnsi="Arial" w:cs="Arial"/>
          <w:noProof/>
          <w:sz w:val="20"/>
          <w:lang w:val="ro-RO"/>
        </w:rPr>
        <w:t>către aceasta</w:t>
      </w:r>
      <w:r w:rsidR="001116BE" w:rsidRPr="009964A7">
        <w:rPr>
          <w:rFonts w:ascii="Arial" w:hAnsi="Arial" w:cs="Arial"/>
          <w:noProof/>
          <w:sz w:val="20"/>
          <w:lang w:val="ro-RO"/>
        </w:rPr>
        <w:t>.</w:t>
      </w:r>
    </w:p>
    <w:p w14:paraId="600D1F73" w14:textId="77777777" w:rsidR="00C84623" w:rsidRPr="009964A7" w:rsidRDefault="00C84623" w:rsidP="00C84623">
      <w:pPr>
        <w:pStyle w:val="Para0-2"/>
        <w:ind w:left="1701" w:hanging="992"/>
        <w:rPr>
          <w:rFonts w:ascii="Arial" w:hAnsi="Arial" w:cs="Arial"/>
          <w:noProof/>
          <w:sz w:val="20"/>
          <w:lang w:val="ro-RO"/>
        </w:rPr>
      </w:pPr>
    </w:p>
    <w:p w14:paraId="727C661A" w14:textId="0469736B" w:rsidR="00D60D34" w:rsidRDefault="002653A3" w:rsidP="00D27514">
      <w:pPr>
        <w:pStyle w:val="Para0-2"/>
        <w:ind w:left="709" w:hanging="709"/>
        <w:rPr>
          <w:rFonts w:ascii="Arial" w:hAnsi="Arial" w:cs="Arial"/>
          <w:noProof/>
          <w:sz w:val="20"/>
          <w:lang w:val="ro-RO"/>
        </w:rPr>
      </w:pPr>
      <w:r w:rsidRPr="009964A7">
        <w:rPr>
          <w:rFonts w:ascii="Arial" w:hAnsi="Arial" w:cs="Arial"/>
          <w:noProof/>
          <w:sz w:val="20"/>
          <w:lang w:val="ro-RO"/>
        </w:rPr>
        <w:t>18.3</w:t>
      </w:r>
      <w:r w:rsidRPr="009964A7">
        <w:rPr>
          <w:rFonts w:ascii="Arial" w:hAnsi="Arial" w:cs="Arial"/>
          <w:noProof/>
          <w:sz w:val="20"/>
          <w:lang w:val="ro-RO"/>
        </w:rPr>
        <w:tab/>
      </w:r>
      <w:r w:rsidR="00D60D34" w:rsidRPr="009964A7">
        <w:rPr>
          <w:rFonts w:ascii="Arial" w:hAnsi="Arial" w:cs="Arial"/>
          <w:noProof/>
          <w:sz w:val="20"/>
          <w:lang w:val="ro-RO"/>
        </w:rPr>
        <w:t>Îndeplinirea condiţiilor prevăzute la art. 1</w:t>
      </w:r>
      <w:r w:rsidRPr="009964A7">
        <w:rPr>
          <w:rFonts w:ascii="Arial" w:hAnsi="Arial" w:cs="Arial"/>
          <w:noProof/>
          <w:sz w:val="20"/>
          <w:lang w:val="ro-RO"/>
        </w:rPr>
        <w:t>8</w:t>
      </w:r>
      <w:r w:rsidR="00D60D34" w:rsidRPr="009964A7">
        <w:rPr>
          <w:rFonts w:ascii="Arial" w:hAnsi="Arial" w:cs="Arial"/>
          <w:noProof/>
          <w:sz w:val="20"/>
          <w:lang w:val="ro-RO"/>
        </w:rPr>
        <w:t>.2 se constată printr-un proces-verbal semnat de ambele Părţi.</w:t>
      </w:r>
    </w:p>
    <w:p w14:paraId="0CF1A9F6" w14:textId="28C32425" w:rsidR="009964A7" w:rsidRPr="009964A7" w:rsidRDefault="009964A7" w:rsidP="009964A7">
      <w:pPr>
        <w:pStyle w:val="Para0-2"/>
        <w:rPr>
          <w:rFonts w:ascii="Arial" w:hAnsi="Arial" w:cs="Arial"/>
          <w:noProof/>
          <w:sz w:val="20"/>
          <w:lang w:val="ro-RO"/>
        </w:rPr>
      </w:pPr>
    </w:p>
    <w:p w14:paraId="2965DFCB" w14:textId="77777777" w:rsidR="00D60D34" w:rsidRPr="009964A7" w:rsidRDefault="00D60D34" w:rsidP="00D27514">
      <w:pPr>
        <w:pStyle w:val="Para0-2"/>
        <w:rPr>
          <w:rFonts w:ascii="Arial" w:hAnsi="Arial" w:cs="Arial"/>
          <w:noProof/>
          <w:sz w:val="20"/>
          <w:lang w:val="ro-RO"/>
        </w:rPr>
      </w:pPr>
    </w:p>
    <w:p w14:paraId="44473B66" w14:textId="65AF26B4" w:rsidR="00D60D34" w:rsidRPr="009964A7" w:rsidRDefault="009964A7" w:rsidP="00711D28">
      <w:pPr>
        <w:pStyle w:val="Para0-2"/>
        <w:rPr>
          <w:rFonts w:ascii="Arial" w:hAnsi="Arial" w:cs="Arial"/>
          <w:noProof/>
          <w:sz w:val="20"/>
          <w:lang w:val="ro-RO"/>
        </w:rPr>
      </w:pPr>
      <w:r>
        <w:rPr>
          <w:rFonts w:ascii="Arial" w:hAnsi="Arial" w:cs="Arial"/>
          <w:noProof/>
          <w:sz w:val="20"/>
          <w:lang w:val="ro-RO"/>
        </w:rPr>
        <w:t xml:space="preserve">18.4      </w:t>
      </w:r>
      <w:r w:rsidR="00D60D34" w:rsidRPr="009964A7">
        <w:rPr>
          <w:rFonts w:ascii="Arial" w:hAnsi="Arial" w:cs="Arial"/>
          <w:noProof/>
          <w:sz w:val="20"/>
          <w:lang w:val="ro-RO"/>
        </w:rPr>
        <w:t xml:space="preserve">Acordul este valabil pe o perioadă de </w:t>
      </w:r>
      <w:r w:rsidR="0079205A" w:rsidRPr="009964A7">
        <w:rPr>
          <w:rFonts w:ascii="Arial" w:hAnsi="Arial" w:cs="Arial"/>
          <w:noProof/>
          <w:sz w:val="20"/>
          <w:lang w:val="ro-RO"/>
        </w:rPr>
        <w:t>....</w:t>
      </w:r>
      <w:r w:rsidR="0028174A" w:rsidRPr="009964A7">
        <w:rPr>
          <w:rFonts w:ascii="Arial" w:hAnsi="Arial" w:cs="Arial"/>
          <w:noProof/>
          <w:sz w:val="20"/>
          <w:lang w:val="ro-RO"/>
        </w:rPr>
        <w:t xml:space="preserve"> </w:t>
      </w:r>
      <w:r w:rsidR="00712DD8" w:rsidRPr="009964A7">
        <w:rPr>
          <w:rFonts w:ascii="Arial" w:hAnsi="Arial" w:cs="Arial"/>
          <w:noProof/>
          <w:sz w:val="20"/>
          <w:lang w:val="ro-RO"/>
        </w:rPr>
        <w:t>ani</w:t>
      </w:r>
      <w:r w:rsidR="00712DD8" w:rsidRPr="009964A7">
        <w:footnoteReference w:id="1"/>
      </w:r>
      <w:r w:rsidR="00712DD8" w:rsidRPr="0059532F">
        <w:rPr>
          <w:rFonts w:ascii="Arial" w:hAnsi="Arial" w:cs="Arial"/>
          <w:noProof/>
          <w:sz w:val="20"/>
          <w:lang w:val="ro-RO"/>
        </w:rPr>
        <w:t xml:space="preserve"> </w:t>
      </w:r>
      <w:r w:rsidR="002653A3" w:rsidRPr="00EC2303">
        <w:rPr>
          <w:rFonts w:ascii="Arial" w:hAnsi="Arial" w:cs="Arial"/>
          <w:noProof/>
          <w:sz w:val="20"/>
          <w:lang w:val="ro-RO"/>
        </w:rPr>
        <w:t>de la data semnării sale</w:t>
      </w:r>
      <w:r w:rsidR="00D04968" w:rsidRPr="009964A7">
        <w:rPr>
          <w:rFonts w:ascii="Arial" w:hAnsi="Arial" w:cs="Arial"/>
          <w:noProof/>
          <w:sz w:val="20"/>
          <w:lang w:val="ro-RO"/>
        </w:rPr>
        <w:t xml:space="preserve"> si se prelungeste automat si suc</w:t>
      </w:r>
      <w:r w:rsidR="006258E0" w:rsidRPr="009964A7">
        <w:rPr>
          <w:rFonts w:ascii="Arial" w:hAnsi="Arial" w:cs="Arial"/>
          <w:noProof/>
          <w:sz w:val="20"/>
          <w:lang w:val="ro-RO"/>
        </w:rPr>
        <w:t>c</w:t>
      </w:r>
      <w:r w:rsidR="00D04968" w:rsidRPr="009964A7">
        <w:rPr>
          <w:rFonts w:ascii="Arial" w:hAnsi="Arial" w:cs="Arial"/>
          <w:noProof/>
          <w:sz w:val="20"/>
          <w:lang w:val="ro-RO"/>
        </w:rPr>
        <w:t xml:space="preserve">esiv pe perioade de cate un an, daca niciuna din Parti nu trimite celeilalte, cu minim 60 de zile inainte de expirarea fiecarei perioade de valabilitate, prin scrisoare recomandata cu confirmare de primire, notificarea de incetare a </w:t>
      </w:r>
      <w:r w:rsidR="001116BE" w:rsidRPr="009964A7">
        <w:rPr>
          <w:rFonts w:ascii="Arial" w:hAnsi="Arial" w:cs="Arial"/>
          <w:noProof/>
          <w:sz w:val="20"/>
          <w:lang w:val="ro-RO"/>
        </w:rPr>
        <w:t>Acordului</w:t>
      </w:r>
      <w:r w:rsidR="00D04968" w:rsidRPr="009964A7">
        <w:rPr>
          <w:rFonts w:ascii="Arial" w:hAnsi="Arial" w:cs="Arial"/>
          <w:noProof/>
          <w:sz w:val="20"/>
          <w:lang w:val="ro-RO"/>
        </w:rPr>
        <w:t>.</w:t>
      </w:r>
      <w:r w:rsidR="00480BBD" w:rsidRPr="009964A7">
        <w:rPr>
          <w:rFonts w:ascii="Arial" w:hAnsi="Arial" w:cs="Arial"/>
          <w:noProof/>
          <w:sz w:val="20"/>
          <w:lang w:val="ro-RO"/>
        </w:rPr>
        <w:t xml:space="preserve"> </w:t>
      </w:r>
    </w:p>
    <w:p w14:paraId="7BBE8AEC" w14:textId="77777777" w:rsidR="00480BBD" w:rsidRPr="009964A7" w:rsidRDefault="00480BBD" w:rsidP="00480BBD">
      <w:pPr>
        <w:pStyle w:val="Para0-2"/>
        <w:ind w:left="0" w:firstLine="0"/>
        <w:rPr>
          <w:rFonts w:ascii="Arial" w:hAnsi="Arial" w:cs="Arial"/>
          <w:noProof/>
          <w:sz w:val="20"/>
          <w:lang w:val="ro-RO"/>
        </w:rPr>
      </w:pPr>
    </w:p>
    <w:p w14:paraId="57E47BE4" w14:textId="77777777" w:rsidR="00854D3E" w:rsidRPr="0059532F" w:rsidRDefault="00854D3E" w:rsidP="00854D3E">
      <w:pPr>
        <w:pStyle w:val="Para0-2"/>
        <w:ind w:left="0" w:firstLine="0"/>
        <w:rPr>
          <w:rFonts w:ascii="Arial" w:hAnsi="Arial" w:cs="Arial"/>
          <w:b/>
          <w:sz w:val="20"/>
          <w:lang w:val="ro-RO"/>
        </w:rPr>
      </w:pPr>
    </w:p>
    <w:p w14:paraId="7371B2EA" w14:textId="77777777" w:rsidR="003A2E2A" w:rsidRPr="0059532F" w:rsidRDefault="001D49BF" w:rsidP="00854D3E">
      <w:pPr>
        <w:pStyle w:val="Para0-2"/>
        <w:ind w:left="0" w:firstLine="0"/>
        <w:rPr>
          <w:rFonts w:ascii="Arial" w:hAnsi="Arial" w:cs="Arial"/>
          <w:b/>
          <w:sz w:val="20"/>
          <w:lang w:val="ro-RO"/>
        </w:rPr>
      </w:pPr>
      <w:r w:rsidRPr="0059532F">
        <w:rPr>
          <w:rFonts w:ascii="Arial" w:hAnsi="Arial" w:cs="Arial"/>
          <w:b/>
          <w:sz w:val="20"/>
          <w:lang w:val="ro-RO"/>
        </w:rPr>
        <w:t>Articolul 1</w:t>
      </w:r>
      <w:r w:rsidR="002653A3" w:rsidRPr="0059532F">
        <w:rPr>
          <w:rFonts w:ascii="Arial" w:hAnsi="Arial" w:cs="Arial"/>
          <w:b/>
          <w:sz w:val="20"/>
          <w:lang w:val="ro-RO"/>
        </w:rPr>
        <w:t>9</w:t>
      </w:r>
      <w:r w:rsidR="002653A3" w:rsidRPr="0059532F">
        <w:rPr>
          <w:rFonts w:ascii="Arial" w:hAnsi="Arial" w:cs="Arial"/>
          <w:b/>
          <w:sz w:val="20"/>
          <w:lang w:val="ro-RO"/>
        </w:rPr>
        <w:tab/>
      </w:r>
      <w:r w:rsidR="00D45E48" w:rsidRPr="0059532F">
        <w:rPr>
          <w:rFonts w:ascii="Arial" w:hAnsi="Arial" w:cs="Arial"/>
          <w:b/>
          <w:sz w:val="20"/>
          <w:lang w:val="ro-RO"/>
        </w:rPr>
        <w:tab/>
      </w:r>
      <w:r w:rsidR="003A2E2A" w:rsidRPr="0059532F">
        <w:rPr>
          <w:rFonts w:ascii="Arial" w:hAnsi="Arial" w:cs="Arial"/>
          <w:b/>
          <w:sz w:val="20"/>
          <w:lang w:val="ro-RO"/>
        </w:rPr>
        <w:t>SUSPENDAREA</w:t>
      </w:r>
    </w:p>
    <w:p w14:paraId="6BE9BA15" w14:textId="77777777" w:rsidR="003A2E2A" w:rsidRPr="0059532F" w:rsidRDefault="003A2E2A" w:rsidP="00D27514">
      <w:pPr>
        <w:pStyle w:val="Heading3"/>
        <w:numPr>
          <w:ilvl w:val="0"/>
          <w:numId w:val="0"/>
        </w:numPr>
        <w:rPr>
          <w:rFonts w:cs="Arial"/>
          <w:sz w:val="20"/>
          <w:lang w:val="ro-RO"/>
        </w:rPr>
      </w:pPr>
    </w:p>
    <w:p w14:paraId="0094BA3C" w14:textId="77777777" w:rsidR="003A2E2A" w:rsidRPr="0059532F" w:rsidRDefault="002653A3" w:rsidP="00D27514">
      <w:pPr>
        <w:pStyle w:val="Heading3"/>
        <w:numPr>
          <w:ilvl w:val="0"/>
          <w:numId w:val="0"/>
        </w:numPr>
        <w:ind w:left="709" w:hanging="709"/>
        <w:rPr>
          <w:rFonts w:cs="Arial"/>
          <w:sz w:val="20"/>
          <w:lang w:val="ro-RO"/>
        </w:rPr>
      </w:pPr>
      <w:r w:rsidRPr="0059532F">
        <w:rPr>
          <w:rFonts w:cs="Arial"/>
          <w:b w:val="0"/>
          <w:sz w:val="20"/>
          <w:lang w:val="ro-RO"/>
        </w:rPr>
        <w:t>19.1</w:t>
      </w:r>
      <w:r w:rsidR="00712DD8" w:rsidRPr="0059532F" w:rsidDel="003F2A47">
        <w:rPr>
          <w:rFonts w:cs="Arial"/>
          <w:b w:val="0"/>
          <w:sz w:val="20"/>
          <w:lang w:val="ro-RO"/>
        </w:rPr>
        <w:t xml:space="preserve"> </w:t>
      </w:r>
      <w:r w:rsidR="00712DD8" w:rsidRPr="0059532F">
        <w:rPr>
          <w:rFonts w:cs="Arial"/>
          <w:b w:val="0"/>
          <w:sz w:val="20"/>
          <w:lang w:val="ro-RO"/>
        </w:rPr>
        <w:tab/>
        <w:t>Fiecare Parte</w:t>
      </w:r>
      <w:r w:rsidR="003A2E2A" w:rsidRPr="0059532F">
        <w:rPr>
          <w:rFonts w:cs="Arial"/>
          <w:b w:val="0"/>
          <w:sz w:val="20"/>
          <w:lang w:val="ro-RO"/>
        </w:rPr>
        <w:t xml:space="preserve"> are dreptul de a suspenda total sau par</w:t>
      </w:r>
      <w:r w:rsidR="001D49BF" w:rsidRPr="0059532F">
        <w:rPr>
          <w:rFonts w:cs="Arial"/>
          <w:b w:val="0"/>
          <w:sz w:val="20"/>
          <w:lang w:val="ro-RO"/>
        </w:rPr>
        <w:t>ţ</w:t>
      </w:r>
      <w:r w:rsidR="003A2E2A" w:rsidRPr="0059532F">
        <w:rPr>
          <w:rFonts w:cs="Arial"/>
          <w:b w:val="0"/>
          <w:sz w:val="20"/>
          <w:lang w:val="ro-RO"/>
        </w:rPr>
        <w:t>ial Serviciile de interconectare</w:t>
      </w:r>
      <w:r w:rsidR="00712DD8" w:rsidRPr="0059532F">
        <w:rPr>
          <w:rFonts w:cs="Arial"/>
          <w:b w:val="0"/>
          <w:sz w:val="20"/>
          <w:lang w:val="ro-RO"/>
        </w:rPr>
        <w:t>, cu notificare prealabilă şi dacă problema semnalată nu a fost remediată în perioada notificării,</w:t>
      </w:r>
      <w:r w:rsidR="003A2E2A" w:rsidRPr="0059532F">
        <w:rPr>
          <w:rFonts w:cs="Arial"/>
          <w:b w:val="0"/>
          <w:sz w:val="20"/>
          <w:lang w:val="ro-RO"/>
        </w:rPr>
        <w:t xml:space="preserve"> </w:t>
      </w:r>
      <w:r w:rsidR="001D49BF" w:rsidRPr="0059532F">
        <w:rPr>
          <w:rFonts w:cs="Arial"/>
          <w:b w:val="0"/>
          <w:sz w:val="20"/>
          <w:lang w:val="ro-RO"/>
        </w:rPr>
        <w:t>î</w:t>
      </w:r>
      <w:r w:rsidR="003A2E2A" w:rsidRPr="0059532F">
        <w:rPr>
          <w:rFonts w:cs="Arial"/>
          <w:b w:val="0"/>
          <w:sz w:val="20"/>
          <w:lang w:val="ro-RO"/>
        </w:rPr>
        <w:t>n urm</w:t>
      </w:r>
      <w:r w:rsidR="001D49BF" w:rsidRPr="0059532F">
        <w:rPr>
          <w:rFonts w:cs="Arial"/>
          <w:b w:val="0"/>
          <w:sz w:val="20"/>
          <w:lang w:val="ro-RO"/>
        </w:rPr>
        <w:t>ă</w:t>
      </w:r>
      <w:r w:rsidR="003A2E2A" w:rsidRPr="0059532F">
        <w:rPr>
          <w:rFonts w:cs="Arial"/>
          <w:b w:val="0"/>
          <w:sz w:val="20"/>
          <w:lang w:val="ro-RO"/>
        </w:rPr>
        <w:t xml:space="preserve">toarele cazuri: </w:t>
      </w:r>
      <w:r w:rsidR="003A2E2A" w:rsidRPr="0059532F">
        <w:rPr>
          <w:rFonts w:cs="Arial"/>
          <w:sz w:val="20"/>
          <w:lang w:val="ro-RO"/>
        </w:rPr>
        <w:t xml:space="preserve"> </w:t>
      </w:r>
    </w:p>
    <w:p w14:paraId="64B933FC" w14:textId="77777777" w:rsidR="003A2E2A" w:rsidRPr="0059532F" w:rsidRDefault="003A2E2A" w:rsidP="00D27514">
      <w:pPr>
        <w:rPr>
          <w:rFonts w:ascii="Arial" w:hAnsi="Arial" w:cs="Arial"/>
          <w:lang w:val="ro-RO"/>
        </w:rPr>
      </w:pPr>
    </w:p>
    <w:p w14:paraId="300C407D" w14:textId="77777777" w:rsidR="003A2E2A" w:rsidRPr="0059532F" w:rsidRDefault="003A2E2A" w:rsidP="00751E19">
      <w:pPr>
        <w:pStyle w:val="Para0-2"/>
        <w:ind w:left="1701" w:hanging="992"/>
        <w:rPr>
          <w:rFonts w:ascii="Arial" w:hAnsi="Arial" w:cs="Arial"/>
          <w:sz w:val="20"/>
          <w:lang w:val="ro-RO"/>
        </w:rPr>
      </w:pPr>
      <w:r w:rsidRPr="0059532F">
        <w:rPr>
          <w:rFonts w:ascii="Arial" w:hAnsi="Arial" w:cs="Arial"/>
          <w:sz w:val="20"/>
          <w:lang w:val="ro-RO"/>
        </w:rPr>
        <w:t>1</w:t>
      </w:r>
      <w:r w:rsidR="002653A3" w:rsidRPr="0059532F">
        <w:rPr>
          <w:rFonts w:ascii="Arial" w:hAnsi="Arial" w:cs="Arial"/>
          <w:sz w:val="20"/>
          <w:lang w:val="ro-RO"/>
        </w:rPr>
        <w:t>9</w:t>
      </w:r>
      <w:r w:rsidRPr="0059532F">
        <w:rPr>
          <w:rFonts w:ascii="Arial" w:hAnsi="Arial" w:cs="Arial"/>
          <w:sz w:val="20"/>
          <w:lang w:val="ro-RO"/>
        </w:rPr>
        <w:t xml:space="preserve">.1.1 </w:t>
      </w:r>
      <w:r w:rsidR="00526E73" w:rsidRPr="0059532F">
        <w:rPr>
          <w:rFonts w:ascii="Arial" w:hAnsi="Arial" w:cs="Arial"/>
          <w:sz w:val="20"/>
          <w:lang w:val="ro-RO"/>
        </w:rPr>
        <w:tab/>
      </w:r>
      <w:r w:rsidR="001D49BF" w:rsidRPr="0059532F">
        <w:rPr>
          <w:rFonts w:ascii="Arial" w:hAnsi="Arial" w:cs="Arial"/>
          <w:sz w:val="20"/>
          <w:lang w:val="ro-RO"/>
        </w:rPr>
        <w:t>Î</w:t>
      </w:r>
      <w:r w:rsidRPr="0059532F">
        <w:rPr>
          <w:rFonts w:ascii="Arial" w:hAnsi="Arial" w:cs="Arial"/>
          <w:sz w:val="20"/>
          <w:lang w:val="ro-RO"/>
        </w:rPr>
        <w:t>n cazul deterior</w:t>
      </w:r>
      <w:r w:rsidR="001D49BF" w:rsidRPr="0059532F">
        <w:rPr>
          <w:rFonts w:ascii="Arial" w:hAnsi="Arial" w:cs="Arial"/>
          <w:sz w:val="20"/>
          <w:lang w:val="ro-RO"/>
        </w:rPr>
        <w:t>ă</w:t>
      </w:r>
      <w:r w:rsidRPr="0059532F">
        <w:rPr>
          <w:rFonts w:ascii="Arial" w:hAnsi="Arial" w:cs="Arial"/>
          <w:sz w:val="20"/>
          <w:lang w:val="ro-RO"/>
        </w:rPr>
        <w:t>rii parametrilor de calitate ai serviciului de interconectare oferit de cealalt</w:t>
      </w:r>
      <w:r w:rsidR="001D49BF" w:rsidRPr="0059532F">
        <w:rPr>
          <w:rFonts w:ascii="Arial" w:hAnsi="Arial" w:cs="Arial"/>
          <w:sz w:val="20"/>
          <w:lang w:val="ro-RO"/>
        </w:rPr>
        <w:t>ă</w:t>
      </w:r>
      <w:r w:rsidRPr="0059532F">
        <w:rPr>
          <w:rFonts w:ascii="Arial" w:hAnsi="Arial" w:cs="Arial"/>
          <w:sz w:val="20"/>
          <w:lang w:val="ro-RO"/>
        </w:rPr>
        <w:t xml:space="preserve"> Parte (partenerul sau de interconectare), </w:t>
      </w:r>
      <w:r w:rsidR="001D49BF" w:rsidRPr="0059532F">
        <w:rPr>
          <w:rFonts w:ascii="Arial" w:hAnsi="Arial" w:cs="Arial"/>
          <w:sz w:val="20"/>
          <w:lang w:val="ro-RO"/>
        </w:rPr>
        <w:t>î</w:t>
      </w:r>
      <w:r w:rsidRPr="0059532F">
        <w:rPr>
          <w:rFonts w:ascii="Arial" w:hAnsi="Arial" w:cs="Arial"/>
          <w:sz w:val="20"/>
          <w:lang w:val="ro-RO"/>
        </w:rPr>
        <w:t>n conformitate cu art.</w:t>
      </w:r>
      <w:r w:rsidR="00526E73" w:rsidRPr="0059532F">
        <w:rPr>
          <w:rFonts w:ascii="Arial" w:hAnsi="Arial" w:cs="Arial"/>
          <w:sz w:val="20"/>
          <w:lang w:val="ro-RO"/>
        </w:rPr>
        <w:t xml:space="preserve"> </w:t>
      </w:r>
      <w:r w:rsidR="00F5607A" w:rsidRPr="0059532F">
        <w:rPr>
          <w:rFonts w:ascii="Arial" w:hAnsi="Arial" w:cs="Arial"/>
          <w:sz w:val="20"/>
          <w:lang w:val="ro-RO"/>
        </w:rPr>
        <w:t>10.3</w:t>
      </w:r>
      <w:r w:rsidR="00C61760" w:rsidRPr="0059532F">
        <w:rPr>
          <w:rFonts w:ascii="Arial" w:hAnsi="Arial" w:cs="Arial"/>
          <w:sz w:val="20"/>
          <w:lang w:val="ro-RO"/>
        </w:rPr>
        <w:t>.</w:t>
      </w:r>
      <w:r w:rsidR="00712DD8" w:rsidRPr="0059532F">
        <w:rPr>
          <w:rFonts w:ascii="Arial" w:hAnsi="Arial" w:cs="Arial"/>
          <w:sz w:val="20"/>
          <w:lang w:val="ro-RO"/>
        </w:rPr>
        <w:t>, cu notificare prealabilă de 7 zile;</w:t>
      </w:r>
    </w:p>
    <w:p w14:paraId="6112B69A" w14:textId="77777777" w:rsidR="003A2E2A" w:rsidRPr="0059532F" w:rsidRDefault="003A2E2A" w:rsidP="00751E19">
      <w:pPr>
        <w:pStyle w:val="Para0-2"/>
        <w:ind w:left="1701" w:hanging="992"/>
        <w:rPr>
          <w:rFonts w:ascii="Arial" w:hAnsi="Arial" w:cs="Arial"/>
          <w:sz w:val="20"/>
          <w:lang w:val="ro-RO"/>
        </w:rPr>
      </w:pPr>
    </w:p>
    <w:p w14:paraId="25F41ED1" w14:textId="77777777" w:rsidR="003A2E2A" w:rsidRPr="0059532F" w:rsidRDefault="003A2E2A" w:rsidP="00751E19">
      <w:pPr>
        <w:pStyle w:val="Para0-2"/>
        <w:ind w:left="1701" w:hanging="992"/>
        <w:rPr>
          <w:rFonts w:ascii="Arial" w:hAnsi="Arial" w:cs="Arial"/>
          <w:sz w:val="20"/>
          <w:lang w:val="ro-RO"/>
        </w:rPr>
      </w:pPr>
      <w:r w:rsidRPr="0059532F">
        <w:rPr>
          <w:rFonts w:ascii="Arial" w:hAnsi="Arial" w:cs="Arial"/>
          <w:sz w:val="20"/>
          <w:lang w:val="ro-RO"/>
        </w:rPr>
        <w:t>1</w:t>
      </w:r>
      <w:r w:rsidR="00526E73" w:rsidRPr="0059532F">
        <w:rPr>
          <w:rFonts w:ascii="Arial" w:hAnsi="Arial" w:cs="Arial"/>
          <w:sz w:val="20"/>
          <w:lang w:val="ro-RO"/>
        </w:rPr>
        <w:t>9</w:t>
      </w:r>
      <w:r w:rsidRPr="0059532F">
        <w:rPr>
          <w:rFonts w:ascii="Arial" w:hAnsi="Arial" w:cs="Arial"/>
          <w:sz w:val="20"/>
          <w:lang w:val="ro-RO"/>
        </w:rPr>
        <w:t>.1.2</w:t>
      </w:r>
      <w:r w:rsidR="00526E73" w:rsidRPr="0059532F">
        <w:rPr>
          <w:rFonts w:ascii="Arial" w:hAnsi="Arial" w:cs="Arial"/>
          <w:sz w:val="20"/>
          <w:lang w:val="ro-RO"/>
        </w:rPr>
        <w:tab/>
      </w:r>
      <w:r w:rsidRPr="0059532F">
        <w:rPr>
          <w:rFonts w:ascii="Arial" w:hAnsi="Arial" w:cs="Arial"/>
          <w:sz w:val="20"/>
          <w:lang w:val="ro-RO"/>
        </w:rPr>
        <w:t xml:space="preserve">Pentru neplata sumelor </w:t>
      </w:r>
      <w:r w:rsidR="009D76ED" w:rsidRPr="0059532F">
        <w:rPr>
          <w:rFonts w:ascii="Arial" w:hAnsi="Arial" w:cs="Arial"/>
          <w:sz w:val="20"/>
          <w:lang w:val="ro-RO"/>
        </w:rPr>
        <w:t>facturate</w:t>
      </w:r>
      <w:r w:rsidRPr="0059532F">
        <w:rPr>
          <w:rFonts w:ascii="Arial" w:hAnsi="Arial" w:cs="Arial"/>
          <w:sz w:val="20"/>
          <w:lang w:val="ro-RO"/>
        </w:rPr>
        <w:t xml:space="preserve">, </w:t>
      </w:r>
      <w:r w:rsidR="001D49BF" w:rsidRPr="0059532F">
        <w:rPr>
          <w:rFonts w:ascii="Arial" w:hAnsi="Arial" w:cs="Arial"/>
          <w:sz w:val="20"/>
          <w:lang w:val="ro-RO"/>
        </w:rPr>
        <w:t>î</w:t>
      </w:r>
      <w:r w:rsidRPr="0059532F">
        <w:rPr>
          <w:rFonts w:ascii="Arial" w:hAnsi="Arial" w:cs="Arial"/>
          <w:sz w:val="20"/>
          <w:lang w:val="ro-RO"/>
        </w:rPr>
        <w:t xml:space="preserve">n conformitate cu art. </w:t>
      </w:r>
      <w:r w:rsidR="00F07C25" w:rsidRPr="0059532F">
        <w:rPr>
          <w:rFonts w:ascii="Arial" w:hAnsi="Arial" w:cs="Arial"/>
          <w:sz w:val="20"/>
          <w:lang w:val="ro-RO"/>
        </w:rPr>
        <w:t>12.3.7.</w:t>
      </w:r>
      <w:r w:rsidR="00712DD8" w:rsidRPr="0059532F">
        <w:rPr>
          <w:rFonts w:ascii="Arial" w:hAnsi="Arial" w:cs="Arial"/>
          <w:sz w:val="20"/>
          <w:lang w:val="ro-RO"/>
        </w:rPr>
        <w:t>, cu notificare prealabilă conform art. 12.3.9;</w:t>
      </w:r>
    </w:p>
    <w:p w14:paraId="214F0ED8" w14:textId="77777777" w:rsidR="003A2E2A" w:rsidRPr="0059532F" w:rsidRDefault="003A2E2A" w:rsidP="00751E19">
      <w:pPr>
        <w:pStyle w:val="Para0-2"/>
        <w:ind w:left="1701" w:hanging="992"/>
        <w:rPr>
          <w:rFonts w:ascii="Arial" w:hAnsi="Arial" w:cs="Arial"/>
          <w:sz w:val="20"/>
          <w:lang w:val="ro-RO"/>
        </w:rPr>
      </w:pPr>
    </w:p>
    <w:p w14:paraId="70F942EA" w14:textId="77777777" w:rsidR="003A2E2A" w:rsidRPr="0059532F" w:rsidRDefault="003A2E2A" w:rsidP="00751E19">
      <w:pPr>
        <w:pStyle w:val="Para0-2"/>
        <w:ind w:left="1701" w:hanging="992"/>
        <w:rPr>
          <w:rFonts w:ascii="Arial" w:hAnsi="Arial" w:cs="Arial"/>
          <w:sz w:val="20"/>
          <w:lang w:val="ro-RO"/>
        </w:rPr>
      </w:pPr>
      <w:r w:rsidRPr="0059532F">
        <w:rPr>
          <w:rFonts w:ascii="Arial" w:hAnsi="Arial" w:cs="Arial"/>
          <w:sz w:val="20"/>
          <w:lang w:val="ro-RO"/>
        </w:rPr>
        <w:t>1</w:t>
      </w:r>
      <w:r w:rsidR="00526E73" w:rsidRPr="0059532F">
        <w:rPr>
          <w:rFonts w:ascii="Arial" w:hAnsi="Arial" w:cs="Arial"/>
          <w:sz w:val="20"/>
          <w:lang w:val="ro-RO"/>
        </w:rPr>
        <w:t>9</w:t>
      </w:r>
      <w:r w:rsidRPr="0059532F">
        <w:rPr>
          <w:rFonts w:ascii="Arial" w:hAnsi="Arial" w:cs="Arial"/>
          <w:sz w:val="20"/>
          <w:lang w:val="ro-RO"/>
        </w:rPr>
        <w:t xml:space="preserve">.1.3 </w:t>
      </w:r>
      <w:r w:rsidR="00526E73" w:rsidRPr="0059532F">
        <w:rPr>
          <w:rFonts w:ascii="Arial" w:hAnsi="Arial" w:cs="Arial"/>
          <w:sz w:val="20"/>
          <w:lang w:val="ro-RO"/>
        </w:rPr>
        <w:tab/>
      </w:r>
      <w:r w:rsidRPr="0059532F">
        <w:rPr>
          <w:rFonts w:ascii="Arial" w:hAnsi="Arial" w:cs="Arial"/>
          <w:sz w:val="20"/>
          <w:lang w:val="ro-RO"/>
        </w:rPr>
        <w:t xml:space="preserve">Pentru nerespectarea clauzelor de constituire a </w:t>
      </w:r>
      <w:r w:rsidR="00407ED3" w:rsidRPr="0059532F">
        <w:rPr>
          <w:rFonts w:ascii="Arial" w:hAnsi="Arial" w:cs="Arial"/>
          <w:sz w:val="20"/>
          <w:lang w:val="ro-RO"/>
        </w:rPr>
        <w:t>S</w:t>
      </w:r>
      <w:r w:rsidRPr="0059532F">
        <w:rPr>
          <w:rFonts w:ascii="Arial" w:hAnsi="Arial" w:cs="Arial"/>
          <w:sz w:val="20"/>
          <w:lang w:val="ro-RO"/>
        </w:rPr>
        <w:t xml:space="preserve">crisorii de </w:t>
      </w:r>
      <w:r w:rsidR="00407ED3" w:rsidRPr="0059532F">
        <w:rPr>
          <w:rFonts w:ascii="Arial" w:hAnsi="Arial" w:cs="Arial"/>
          <w:sz w:val="20"/>
          <w:lang w:val="ro-RO"/>
        </w:rPr>
        <w:t>G</w:t>
      </w:r>
      <w:r w:rsidRPr="0059532F">
        <w:rPr>
          <w:rFonts w:ascii="Arial" w:hAnsi="Arial" w:cs="Arial"/>
          <w:sz w:val="20"/>
          <w:lang w:val="ro-RO"/>
        </w:rPr>
        <w:t>aran</w:t>
      </w:r>
      <w:r w:rsidR="008074EC" w:rsidRPr="0059532F">
        <w:rPr>
          <w:rFonts w:ascii="Arial" w:hAnsi="Arial" w:cs="Arial"/>
          <w:sz w:val="20"/>
          <w:lang w:val="ro-RO"/>
        </w:rPr>
        <w:t>ţ</w:t>
      </w:r>
      <w:r w:rsidRPr="0059532F">
        <w:rPr>
          <w:rFonts w:ascii="Arial" w:hAnsi="Arial" w:cs="Arial"/>
          <w:sz w:val="20"/>
          <w:lang w:val="ro-RO"/>
        </w:rPr>
        <w:t xml:space="preserve">ie, </w:t>
      </w:r>
      <w:r w:rsidR="008074EC" w:rsidRPr="0059532F">
        <w:rPr>
          <w:rFonts w:ascii="Arial" w:hAnsi="Arial" w:cs="Arial"/>
          <w:sz w:val="20"/>
          <w:lang w:val="ro-RO"/>
        </w:rPr>
        <w:t>î</w:t>
      </w:r>
      <w:r w:rsidRPr="0059532F">
        <w:rPr>
          <w:rFonts w:ascii="Arial" w:hAnsi="Arial" w:cs="Arial"/>
          <w:sz w:val="20"/>
          <w:lang w:val="ro-RO"/>
        </w:rPr>
        <w:t>n conformitate cu art. 2</w:t>
      </w:r>
      <w:r w:rsidR="00526E73" w:rsidRPr="0059532F">
        <w:rPr>
          <w:rFonts w:ascii="Arial" w:hAnsi="Arial" w:cs="Arial"/>
          <w:sz w:val="20"/>
          <w:lang w:val="ro-RO"/>
        </w:rPr>
        <w:t>2</w:t>
      </w:r>
      <w:r w:rsidRPr="0059532F">
        <w:rPr>
          <w:rFonts w:ascii="Arial" w:hAnsi="Arial" w:cs="Arial"/>
          <w:sz w:val="20"/>
          <w:lang w:val="ro-RO"/>
        </w:rPr>
        <w:t xml:space="preserve">.1 </w:t>
      </w:r>
      <w:r w:rsidR="008074EC" w:rsidRPr="0059532F">
        <w:rPr>
          <w:rFonts w:ascii="Arial" w:hAnsi="Arial" w:cs="Arial"/>
          <w:sz w:val="20"/>
          <w:lang w:val="ro-RO"/>
        </w:rPr>
        <w:t>ş</w:t>
      </w:r>
      <w:r w:rsidRPr="0059532F">
        <w:rPr>
          <w:rFonts w:ascii="Arial" w:hAnsi="Arial" w:cs="Arial"/>
          <w:sz w:val="20"/>
          <w:lang w:val="ro-RO"/>
        </w:rPr>
        <w:t>i 2</w:t>
      </w:r>
      <w:r w:rsidR="00526E73" w:rsidRPr="0059532F">
        <w:rPr>
          <w:rFonts w:ascii="Arial" w:hAnsi="Arial" w:cs="Arial"/>
          <w:sz w:val="20"/>
          <w:lang w:val="ro-RO"/>
        </w:rPr>
        <w:t>2</w:t>
      </w:r>
      <w:r w:rsidRPr="0059532F">
        <w:rPr>
          <w:rFonts w:ascii="Arial" w:hAnsi="Arial" w:cs="Arial"/>
          <w:sz w:val="20"/>
          <w:lang w:val="ro-RO"/>
        </w:rPr>
        <w:t>.2</w:t>
      </w:r>
      <w:r w:rsidR="00277705" w:rsidRPr="0059532F">
        <w:rPr>
          <w:rFonts w:ascii="Arial" w:hAnsi="Arial" w:cs="Arial"/>
          <w:sz w:val="20"/>
          <w:lang w:val="ro-RO"/>
        </w:rPr>
        <w:t>;</w:t>
      </w:r>
    </w:p>
    <w:p w14:paraId="25891208" w14:textId="77777777" w:rsidR="003A2E2A" w:rsidRPr="0059532F" w:rsidRDefault="003A2E2A" w:rsidP="00751E19">
      <w:pPr>
        <w:pStyle w:val="Para0-2"/>
        <w:ind w:left="1701" w:hanging="992"/>
        <w:rPr>
          <w:rFonts w:ascii="Arial" w:hAnsi="Arial" w:cs="Arial"/>
          <w:sz w:val="20"/>
          <w:lang w:val="ro-RO"/>
        </w:rPr>
      </w:pPr>
    </w:p>
    <w:p w14:paraId="16857CAC" w14:textId="77777777" w:rsidR="00C66909" w:rsidRPr="0059532F" w:rsidRDefault="003A2E2A" w:rsidP="00751E19">
      <w:pPr>
        <w:pStyle w:val="Para0-2"/>
        <w:ind w:left="1701" w:hanging="992"/>
        <w:rPr>
          <w:rFonts w:ascii="Arial" w:hAnsi="Arial" w:cs="Arial"/>
          <w:noProof/>
          <w:sz w:val="20"/>
          <w:lang w:val="ro-RO"/>
        </w:rPr>
      </w:pPr>
      <w:r w:rsidRPr="0059532F">
        <w:rPr>
          <w:rFonts w:ascii="Arial" w:hAnsi="Arial" w:cs="Arial"/>
          <w:sz w:val="20"/>
          <w:lang w:val="ro-RO"/>
        </w:rPr>
        <w:t>1</w:t>
      </w:r>
      <w:r w:rsidR="00526E73" w:rsidRPr="0059532F">
        <w:rPr>
          <w:rFonts w:ascii="Arial" w:hAnsi="Arial" w:cs="Arial"/>
          <w:sz w:val="20"/>
          <w:lang w:val="ro-RO"/>
        </w:rPr>
        <w:t>9</w:t>
      </w:r>
      <w:r w:rsidRPr="0059532F">
        <w:rPr>
          <w:rFonts w:ascii="Arial" w:hAnsi="Arial" w:cs="Arial"/>
          <w:sz w:val="20"/>
          <w:lang w:val="ro-RO"/>
        </w:rPr>
        <w:t>.1.4</w:t>
      </w:r>
      <w:r w:rsidR="00526E73" w:rsidRPr="0059532F">
        <w:rPr>
          <w:rFonts w:ascii="Arial" w:hAnsi="Arial" w:cs="Arial"/>
          <w:sz w:val="20"/>
          <w:lang w:val="ro-RO"/>
        </w:rPr>
        <w:tab/>
      </w:r>
      <w:r w:rsidR="008074EC" w:rsidRPr="0059532F">
        <w:rPr>
          <w:rFonts w:ascii="Arial" w:hAnsi="Arial" w:cs="Arial"/>
          <w:sz w:val="20"/>
          <w:lang w:val="ro-RO"/>
        </w:rPr>
        <w:t>Î</w:t>
      </w:r>
      <w:r w:rsidRPr="0059532F">
        <w:rPr>
          <w:rFonts w:ascii="Arial" w:hAnsi="Arial" w:cs="Arial"/>
          <w:sz w:val="20"/>
          <w:lang w:val="ro-RO"/>
        </w:rPr>
        <w:t xml:space="preserve">n cazul </w:t>
      </w:r>
      <w:r w:rsidR="00C66909" w:rsidRPr="0059532F">
        <w:rPr>
          <w:rFonts w:ascii="Arial" w:hAnsi="Arial" w:cs="Arial"/>
          <w:sz w:val="20"/>
          <w:lang w:val="ro-RO"/>
        </w:rPr>
        <w:t>nerespectării prevederilor art.</w:t>
      </w:r>
      <w:r w:rsidR="00526E73" w:rsidRPr="0059532F">
        <w:rPr>
          <w:rFonts w:ascii="Arial" w:hAnsi="Arial" w:cs="Arial"/>
          <w:sz w:val="20"/>
          <w:lang w:val="ro-RO"/>
        </w:rPr>
        <w:t xml:space="preserve"> </w:t>
      </w:r>
      <w:r w:rsidR="00873682" w:rsidRPr="0059532F">
        <w:rPr>
          <w:rFonts w:ascii="Arial" w:hAnsi="Arial" w:cs="Arial"/>
          <w:sz w:val="20"/>
          <w:lang w:val="ro-RO"/>
        </w:rPr>
        <w:t>13.2</w:t>
      </w:r>
      <w:r w:rsidR="006122F6" w:rsidRPr="0059532F">
        <w:rPr>
          <w:rFonts w:ascii="Arial" w:hAnsi="Arial" w:cs="Arial"/>
          <w:sz w:val="20"/>
          <w:lang w:val="ro-RO"/>
        </w:rPr>
        <w:t>, cu notificare prealabilă de 15 zile;</w:t>
      </w:r>
    </w:p>
    <w:p w14:paraId="1A0C9C11" w14:textId="77777777" w:rsidR="003A2E2A" w:rsidRPr="0059532F" w:rsidRDefault="003A2E2A" w:rsidP="00751E19">
      <w:pPr>
        <w:pStyle w:val="Para0-2"/>
        <w:ind w:left="1701" w:hanging="992"/>
        <w:rPr>
          <w:rFonts w:ascii="Arial" w:hAnsi="Arial" w:cs="Arial"/>
          <w:sz w:val="20"/>
          <w:lang w:val="ro-RO"/>
        </w:rPr>
      </w:pPr>
    </w:p>
    <w:p w14:paraId="70CBF9E3" w14:textId="77777777" w:rsidR="00C66909" w:rsidRPr="0059532F" w:rsidRDefault="003A2E2A" w:rsidP="00751E19">
      <w:pPr>
        <w:pStyle w:val="Para0-2"/>
        <w:ind w:left="1701" w:hanging="992"/>
        <w:rPr>
          <w:rFonts w:ascii="Arial" w:hAnsi="Arial" w:cs="Arial"/>
          <w:sz w:val="20"/>
          <w:lang w:val="ro-RO"/>
        </w:rPr>
      </w:pPr>
      <w:r w:rsidRPr="0059532F">
        <w:rPr>
          <w:rFonts w:ascii="Arial" w:hAnsi="Arial" w:cs="Arial"/>
          <w:sz w:val="20"/>
          <w:lang w:val="ro-RO"/>
        </w:rPr>
        <w:t>1</w:t>
      </w:r>
      <w:r w:rsidR="00526E73" w:rsidRPr="0059532F">
        <w:rPr>
          <w:rFonts w:ascii="Arial" w:hAnsi="Arial" w:cs="Arial"/>
          <w:sz w:val="20"/>
          <w:lang w:val="ro-RO"/>
        </w:rPr>
        <w:t>9</w:t>
      </w:r>
      <w:r w:rsidRPr="0059532F">
        <w:rPr>
          <w:rFonts w:ascii="Arial" w:hAnsi="Arial" w:cs="Arial"/>
          <w:sz w:val="20"/>
          <w:lang w:val="ro-RO"/>
        </w:rPr>
        <w:t>.1.5</w:t>
      </w:r>
      <w:r w:rsidR="00526E73" w:rsidRPr="0059532F">
        <w:rPr>
          <w:rFonts w:ascii="Arial" w:hAnsi="Arial" w:cs="Arial"/>
          <w:sz w:val="20"/>
          <w:lang w:val="ro-RO"/>
        </w:rPr>
        <w:tab/>
      </w:r>
      <w:r w:rsidR="006122F6" w:rsidRPr="0059532F">
        <w:rPr>
          <w:rFonts w:ascii="Arial" w:hAnsi="Arial" w:cs="Arial"/>
          <w:sz w:val="20"/>
          <w:lang w:val="ro-RO"/>
        </w:rPr>
        <w:t>În</w:t>
      </w:r>
      <w:r w:rsidR="00C66909" w:rsidRPr="0059532F">
        <w:rPr>
          <w:rFonts w:ascii="Arial" w:hAnsi="Arial" w:cs="Arial"/>
          <w:sz w:val="20"/>
          <w:lang w:val="ro-RO"/>
        </w:rPr>
        <w:t xml:space="preserve"> caz de utilizare abuziva a Acordului, in conformitate cu</w:t>
      </w:r>
      <w:r w:rsidR="002C14B2" w:rsidRPr="0059532F">
        <w:rPr>
          <w:rFonts w:ascii="Arial" w:hAnsi="Arial" w:cs="Arial"/>
          <w:sz w:val="20"/>
          <w:lang w:val="ro-RO"/>
        </w:rPr>
        <w:t xml:space="preserve"> </w:t>
      </w:r>
      <w:r w:rsidR="00C66909" w:rsidRPr="0059532F">
        <w:rPr>
          <w:rFonts w:ascii="Arial" w:hAnsi="Arial" w:cs="Arial"/>
          <w:sz w:val="20"/>
          <w:lang w:val="ro-RO"/>
        </w:rPr>
        <w:t xml:space="preserve">prevederile art. </w:t>
      </w:r>
      <w:r w:rsidR="00F07C25" w:rsidRPr="0059532F">
        <w:rPr>
          <w:rFonts w:ascii="Arial" w:hAnsi="Arial" w:cs="Arial"/>
          <w:sz w:val="20"/>
          <w:lang w:val="ro-RO"/>
        </w:rPr>
        <w:t xml:space="preserve">13.3, 13.4, 13.5, 13.6, </w:t>
      </w:r>
      <w:r w:rsidR="00277705" w:rsidRPr="0059532F">
        <w:rPr>
          <w:rFonts w:ascii="Arial" w:hAnsi="Arial" w:cs="Arial"/>
          <w:sz w:val="20"/>
          <w:lang w:val="ro-RO"/>
        </w:rPr>
        <w:t>13.7</w:t>
      </w:r>
      <w:r w:rsidR="00C66909" w:rsidRPr="0059532F">
        <w:rPr>
          <w:rFonts w:ascii="Arial" w:hAnsi="Arial" w:cs="Arial"/>
          <w:sz w:val="20"/>
          <w:lang w:val="ro-RO"/>
        </w:rPr>
        <w:t xml:space="preserve"> si </w:t>
      </w:r>
      <w:r w:rsidR="00F07C25" w:rsidRPr="0059532F">
        <w:rPr>
          <w:rFonts w:ascii="Arial" w:hAnsi="Arial" w:cs="Arial"/>
          <w:sz w:val="20"/>
          <w:lang w:val="ro-RO"/>
        </w:rPr>
        <w:t xml:space="preserve">13.8, </w:t>
      </w:r>
      <w:r w:rsidR="006122F6" w:rsidRPr="0059532F">
        <w:rPr>
          <w:rFonts w:ascii="Arial" w:hAnsi="Arial" w:cs="Arial"/>
          <w:sz w:val="20"/>
          <w:lang w:val="ro-RO"/>
        </w:rPr>
        <w:t>cu notificare prealabilă de 15 zile;</w:t>
      </w:r>
    </w:p>
    <w:p w14:paraId="5C3E5EC4" w14:textId="77777777" w:rsidR="00277705" w:rsidRPr="0059532F" w:rsidRDefault="00277705" w:rsidP="00751E19">
      <w:pPr>
        <w:pStyle w:val="Para0-2"/>
        <w:ind w:left="1701" w:hanging="992"/>
        <w:rPr>
          <w:rFonts w:ascii="Arial" w:hAnsi="Arial" w:cs="Arial"/>
          <w:sz w:val="20"/>
          <w:lang w:val="ro-RO"/>
        </w:rPr>
      </w:pPr>
    </w:p>
    <w:p w14:paraId="5FC67538" w14:textId="77777777" w:rsidR="003A2E2A" w:rsidRPr="0059532F" w:rsidRDefault="00277705" w:rsidP="00751E19">
      <w:pPr>
        <w:pStyle w:val="Para0-2"/>
        <w:ind w:left="1701" w:hanging="992"/>
        <w:rPr>
          <w:rFonts w:ascii="Arial" w:hAnsi="Arial" w:cs="Arial"/>
          <w:sz w:val="20"/>
          <w:lang w:val="ro-RO"/>
        </w:rPr>
      </w:pPr>
      <w:r w:rsidRPr="0059532F">
        <w:rPr>
          <w:rFonts w:ascii="Arial" w:hAnsi="Arial" w:cs="Arial"/>
          <w:sz w:val="20"/>
          <w:lang w:val="ro-RO"/>
        </w:rPr>
        <w:t>19.1.6</w:t>
      </w:r>
      <w:r w:rsidRPr="0059532F">
        <w:rPr>
          <w:rFonts w:ascii="Arial" w:hAnsi="Arial" w:cs="Arial"/>
          <w:sz w:val="20"/>
          <w:lang w:val="ro-RO"/>
        </w:rPr>
        <w:tab/>
        <w:t>In cazul in care cealalta Parte produce Trafic artificial;</w:t>
      </w:r>
    </w:p>
    <w:p w14:paraId="5B8BD463" w14:textId="77777777" w:rsidR="00277705" w:rsidRPr="0059532F" w:rsidRDefault="00277705" w:rsidP="00751E19">
      <w:pPr>
        <w:pStyle w:val="Para0-2"/>
        <w:ind w:left="1701" w:hanging="992"/>
        <w:rPr>
          <w:rFonts w:ascii="Arial" w:hAnsi="Arial" w:cs="Arial"/>
          <w:sz w:val="20"/>
          <w:lang w:val="ro-RO"/>
        </w:rPr>
      </w:pPr>
    </w:p>
    <w:p w14:paraId="1E5FBB26" w14:textId="77777777" w:rsidR="00D5306F" w:rsidRPr="0059532F" w:rsidRDefault="00D5306F" w:rsidP="00751E19">
      <w:pPr>
        <w:pStyle w:val="Para0-2"/>
        <w:ind w:left="1701" w:hanging="992"/>
        <w:rPr>
          <w:rFonts w:ascii="Arial" w:hAnsi="Arial" w:cs="Arial"/>
          <w:sz w:val="20"/>
          <w:lang w:val="ro-RO"/>
        </w:rPr>
      </w:pPr>
      <w:r w:rsidRPr="0059532F">
        <w:rPr>
          <w:rFonts w:ascii="Arial" w:hAnsi="Arial" w:cs="Arial"/>
          <w:sz w:val="20"/>
          <w:lang w:val="ro-RO"/>
        </w:rPr>
        <w:t>1</w:t>
      </w:r>
      <w:r w:rsidR="00526E73" w:rsidRPr="0059532F">
        <w:rPr>
          <w:rFonts w:ascii="Arial" w:hAnsi="Arial" w:cs="Arial"/>
          <w:sz w:val="20"/>
          <w:lang w:val="ro-RO"/>
        </w:rPr>
        <w:t>9</w:t>
      </w:r>
      <w:r w:rsidRPr="0059532F">
        <w:rPr>
          <w:rFonts w:ascii="Arial" w:hAnsi="Arial" w:cs="Arial"/>
          <w:sz w:val="20"/>
          <w:lang w:val="ro-RO"/>
        </w:rPr>
        <w:t>.1.</w:t>
      </w:r>
      <w:r w:rsidR="00277705" w:rsidRPr="0059532F">
        <w:rPr>
          <w:rFonts w:ascii="Arial" w:hAnsi="Arial" w:cs="Arial"/>
          <w:sz w:val="20"/>
          <w:lang w:val="ro-RO"/>
        </w:rPr>
        <w:t>7</w:t>
      </w:r>
      <w:r w:rsidR="00526E73" w:rsidRPr="0059532F">
        <w:rPr>
          <w:rFonts w:ascii="Arial" w:hAnsi="Arial" w:cs="Arial"/>
          <w:sz w:val="20"/>
          <w:lang w:val="ro-RO"/>
        </w:rPr>
        <w:tab/>
      </w:r>
      <w:r w:rsidRPr="0059532F">
        <w:rPr>
          <w:rFonts w:ascii="Arial" w:hAnsi="Arial" w:cs="Arial"/>
          <w:sz w:val="20"/>
          <w:lang w:val="ro-RO"/>
        </w:rPr>
        <w:t xml:space="preserve">În cazul în care descoperă nerespectarea de către </w:t>
      </w:r>
      <w:r w:rsidR="0079205A" w:rsidRPr="0059532F">
        <w:rPr>
          <w:rFonts w:ascii="Arial" w:hAnsi="Arial" w:cs="Arial"/>
          <w:sz w:val="20"/>
          <w:lang w:val="ro-RO"/>
        </w:rPr>
        <w:t>Operator</w:t>
      </w:r>
      <w:r w:rsidRPr="0059532F">
        <w:rPr>
          <w:rFonts w:ascii="Arial" w:hAnsi="Arial" w:cs="Arial"/>
          <w:sz w:val="20"/>
          <w:lang w:val="ro-RO"/>
        </w:rPr>
        <w:t xml:space="preserve"> a declaraţiilor şi garanţiilor prevăzute la art. 2</w:t>
      </w:r>
      <w:r w:rsidR="00526E73" w:rsidRPr="0059532F">
        <w:rPr>
          <w:rFonts w:ascii="Arial" w:hAnsi="Arial" w:cs="Arial"/>
          <w:sz w:val="20"/>
          <w:lang w:val="ro-RO"/>
        </w:rPr>
        <w:t>6</w:t>
      </w:r>
      <w:r w:rsidR="00277705" w:rsidRPr="0059532F">
        <w:rPr>
          <w:rFonts w:ascii="Arial" w:hAnsi="Arial" w:cs="Arial"/>
          <w:sz w:val="20"/>
          <w:lang w:val="ro-RO"/>
        </w:rPr>
        <w:t>;</w:t>
      </w:r>
    </w:p>
    <w:p w14:paraId="599B6AD5" w14:textId="77777777" w:rsidR="003A2E2A" w:rsidRPr="0059532F" w:rsidRDefault="003A2E2A" w:rsidP="00751E19">
      <w:pPr>
        <w:pStyle w:val="Para0-2"/>
        <w:ind w:left="1701" w:hanging="992"/>
        <w:rPr>
          <w:rFonts w:ascii="Arial" w:hAnsi="Arial" w:cs="Arial"/>
          <w:sz w:val="20"/>
          <w:lang w:val="ro-RO"/>
        </w:rPr>
      </w:pPr>
    </w:p>
    <w:p w14:paraId="3A5E58E7" w14:textId="77777777" w:rsidR="00C66909" w:rsidRPr="0059532F" w:rsidRDefault="00C66909" w:rsidP="00751E19">
      <w:pPr>
        <w:pStyle w:val="Para0-2"/>
        <w:ind w:left="1701" w:hanging="992"/>
        <w:rPr>
          <w:rFonts w:ascii="Arial" w:hAnsi="Arial" w:cs="Arial"/>
          <w:sz w:val="20"/>
          <w:lang w:val="ro-RO"/>
        </w:rPr>
      </w:pPr>
      <w:r w:rsidRPr="0059532F">
        <w:rPr>
          <w:rFonts w:ascii="Arial" w:hAnsi="Arial" w:cs="Arial"/>
          <w:sz w:val="20"/>
          <w:lang w:val="ro-RO"/>
        </w:rPr>
        <w:t>1</w:t>
      </w:r>
      <w:r w:rsidR="00526E73" w:rsidRPr="0059532F">
        <w:rPr>
          <w:rFonts w:ascii="Arial" w:hAnsi="Arial" w:cs="Arial"/>
          <w:sz w:val="20"/>
          <w:lang w:val="ro-RO"/>
        </w:rPr>
        <w:t>9</w:t>
      </w:r>
      <w:r w:rsidRPr="0059532F">
        <w:rPr>
          <w:rFonts w:ascii="Arial" w:hAnsi="Arial" w:cs="Arial"/>
          <w:sz w:val="20"/>
          <w:lang w:val="ro-RO"/>
        </w:rPr>
        <w:t>.1.</w:t>
      </w:r>
      <w:r w:rsidR="00277705" w:rsidRPr="0059532F">
        <w:rPr>
          <w:rFonts w:ascii="Arial" w:hAnsi="Arial" w:cs="Arial"/>
          <w:sz w:val="20"/>
          <w:lang w:val="ro-RO"/>
        </w:rPr>
        <w:t>8</w:t>
      </w:r>
      <w:r w:rsidRPr="0059532F">
        <w:rPr>
          <w:rFonts w:ascii="Arial" w:hAnsi="Arial" w:cs="Arial"/>
          <w:sz w:val="20"/>
          <w:lang w:val="ro-RO"/>
        </w:rPr>
        <w:tab/>
        <w:t>În orice alte cazuri prevăzute în mod expres de prezentul Acord</w:t>
      </w:r>
      <w:r w:rsidR="00D61406" w:rsidRPr="0059532F">
        <w:rPr>
          <w:rFonts w:ascii="Arial" w:hAnsi="Arial" w:cs="Arial"/>
          <w:sz w:val="20"/>
          <w:lang w:val="ro-RO"/>
        </w:rPr>
        <w:t xml:space="preserve"> şi în cazul oricărei încălcări </w:t>
      </w:r>
      <w:r w:rsidR="006122F6" w:rsidRPr="0059532F">
        <w:rPr>
          <w:rFonts w:ascii="Arial" w:hAnsi="Arial" w:cs="Arial"/>
          <w:sz w:val="20"/>
          <w:lang w:val="ro-RO"/>
        </w:rPr>
        <w:t xml:space="preserve">notificate în prealabil </w:t>
      </w:r>
      <w:r w:rsidR="00D61406" w:rsidRPr="0059532F">
        <w:rPr>
          <w:rFonts w:ascii="Arial" w:hAnsi="Arial" w:cs="Arial"/>
          <w:sz w:val="20"/>
          <w:lang w:val="ro-RO"/>
        </w:rPr>
        <w:t xml:space="preserve">de către </w:t>
      </w:r>
      <w:r w:rsidR="006122F6" w:rsidRPr="0059532F">
        <w:rPr>
          <w:rFonts w:ascii="Arial" w:hAnsi="Arial" w:cs="Arial"/>
          <w:sz w:val="20"/>
          <w:lang w:val="ro-RO"/>
        </w:rPr>
        <w:t>Părţi</w:t>
      </w:r>
      <w:r w:rsidR="00D61406" w:rsidRPr="0059532F">
        <w:rPr>
          <w:rFonts w:ascii="Arial" w:hAnsi="Arial" w:cs="Arial"/>
          <w:sz w:val="20"/>
          <w:lang w:val="ro-RO"/>
        </w:rPr>
        <w:t xml:space="preserve"> a uneia dintre obligaţiile ce-i revin în temeiul Acordului, până la remedierea încălcării</w:t>
      </w:r>
      <w:r w:rsidRPr="0059532F">
        <w:rPr>
          <w:rFonts w:ascii="Arial" w:hAnsi="Arial" w:cs="Arial"/>
          <w:sz w:val="20"/>
          <w:lang w:val="ro-RO"/>
        </w:rPr>
        <w:t>.</w:t>
      </w:r>
    </w:p>
    <w:p w14:paraId="5085627E" w14:textId="77777777" w:rsidR="009B26DA" w:rsidRPr="0059532F" w:rsidRDefault="009B26DA" w:rsidP="006122F6">
      <w:pPr>
        <w:pStyle w:val="Para0-2"/>
        <w:ind w:left="1701" w:hanging="992"/>
        <w:rPr>
          <w:rFonts w:ascii="Arial" w:hAnsi="Arial" w:cs="Arial"/>
          <w:sz w:val="20"/>
          <w:lang w:val="ro-RO"/>
        </w:rPr>
      </w:pPr>
    </w:p>
    <w:p w14:paraId="28206E0A" w14:textId="77777777" w:rsidR="003B340A" w:rsidRPr="0059532F" w:rsidRDefault="009B26DA" w:rsidP="006122F6">
      <w:pPr>
        <w:numPr>
          <w:ilvl w:val="1"/>
          <w:numId w:val="39"/>
        </w:numPr>
        <w:tabs>
          <w:tab w:val="clear" w:pos="720"/>
          <w:tab w:val="num" w:pos="630"/>
        </w:tabs>
        <w:ind w:left="630" w:hanging="630"/>
        <w:jc w:val="both"/>
        <w:rPr>
          <w:rFonts w:ascii="Arial" w:hAnsi="Arial" w:cs="Arial"/>
          <w:lang w:val="ro-RO"/>
        </w:rPr>
      </w:pPr>
      <w:r w:rsidRPr="0059532F">
        <w:rPr>
          <w:rFonts w:ascii="Arial" w:hAnsi="Arial" w:cs="Arial"/>
          <w:lang w:val="ro-RO"/>
        </w:rPr>
        <w:t>Suspendarea Acordului</w:t>
      </w:r>
      <w:r w:rsidR="00A85B7A" w:rsidRPr="0059532F">
        <w:rPr>
          <w:rFonts w:ascii="Arial" w:hAnsi="Arial" w:cs="Arial"/>
          <w:lang w:val="ro-RO"/>
        </w:rPr>
        <w:t xml:space="preserve"> în temeiul art. 1</w:t>
      </w:r>
      <w:r w:rsidR="00526E73" w:rsidRPr="0059532F">
        <w:rPr>
          <w:rFonts w:ascii="Arial" w:hAnsi="Arial" w:cs="Arial"/>
          <w:lang w:val="ro-RO"/>
        </w:rPr>
        <w:t>9</w:t>
      </w:r>
      <w:r w:rsidR="00A85B7A" w:rsidRPr="0059532F">
        <w:rPr>
          <w:rFonts w:ascii="Arial" w:hAnsi="Arial" w:cs="Arial"/>
          <w:lang w:val="ro-RO"/>
        </w:rPr>
        <w:t xml:space="preserve">.1 se realizează printr-o notificare </w:t>
      </w:r>
      <w:r w:rsidR="006122F6" w:rsidRPr="0059532F">
        <w:rPr>
          <w:rFonts w:ascii="Arial" w:hAnsi="Arial" w:cs="Arial"/>
          <w:lang w:val="ro-RO"/>
        </w:rPr>
        <w:t>transmisă de către una din Părţi catre Partea în culpă.</w:t>
      </w:r>
      <w:r w:rsidR="001B0111" w:rsidRPr="0059532F">
        <w:rPr>
          <w:rFonts w:ascii="Arial" w:hAnsi="Arial" w:cs="Arial"/>
          <w:lang w:val="ro-RO"/>
        </w:rPr>
        <w:t xml:space="preserve"> La expirarea perioadei pentru care poate fi luata masura suspendarii, daca Partea in culpa nu a procedat la inlaturarea motivului care a condus la suspendarea serviciilor furnizate de cealalta Parte, Partea in culpa este de drept in intarziere.</w:t>
      </w:r>
      <w:r w:rsidR="00F85F6D" w:rsidRPr="0059532F">
        <w:rPr>
          <w:rFonts w:ascii="Arial" w:hAnsi="Arial" w:cs="Arial"/>
          <w:lang w:val="ro-RO"/>
        </w:rPr>
        <w:t xml:space="preserve"> </w:t>
      </w:r>
    </w:p>
    <w:p w14:paraId="7F2A4F8B" w14:textId="77777777" w:rsidR="003B340A" w:rsidRPr="0059532F" w:rsidRDefault="003B340A" w:rsidP="003B340A">
      <w:pPr>
        <w:jc w:val="both"/>
        <w:rPr>
          <w:rFonts w:ascii="Arial" w:hAnsi="Arial" w:cs="Arial"/>
          <w:lang w:val="ro-RO"/>
        </w:rPr>
      </w:pPr>
    </w:p>
    <w:p w14:paraId="153A8681" w14:textId="5B9BB869" w:rsidR="003B340A" w:rsidRPr="0059532F" w:rsidRDefault="005C1FFD" w:rsidP="006122F6">
      <w:pPr>
        <w:numPr>
          <w:ilvl w:val="1"/>
          <w:numId w:val="39"/>
        </w:numPr>
        <w:tabs>
          <w:tab w:val="clear" w:pos="720"/>
          <w:tab w:val="num" w:pos="630"/>
        </w:tabs>
        <w:ind w:left="630" w:hanging="630"/>
        <w:jc w:val="both"/>
        <w:rPr>
          <w:rFonts w:ascii="Arial" w:hAnsi="Arial" w:cs="Arial"/>
          <w:lang w:val="ro-RO"/>
        </w:rPr>
      </w:pPr>
      <w:r w:rsidRPr="0059532F">
        <w:rPr>
          <w:rFonts w:ascii="Arial" w:hAnsi="Arial" w:cs="Arial"/>
          <w:lang w:val="ro-RO"/>
        </w:rPr>
        <w:t xml:space="preserve">Indiferent de motivul suspendarii, partiale sau totale, a serviciilor furnizate Părţii în culpă </w:t>
      </w:r>
      <w:r w:rsidR="003B340A" w:rsidRPr="0059532F">
        <w:rPr>
          <w:rFonts w:ascii="Arial" w:hAnsi="Arial" w:cs="Arial"/>
          <w:lang w:val="ro-RO"/>
        </w:rPr>
        <w:t xml:space="preserve">de catre </w:t>
      </w:r>
      <w:r w:rsidR="006122F6" w:rsidRPr="0059532F">
        <w:rPr>
          <w:rFonts w:ascii="Arial" w:hAnsi="Arial" w:cs="Arial"/>
          <w:lang w:val="ro-RO"/>
        </w:rPr>
        <w:t>Partea reclamantă</w:t>
      </w:r>
      <w:r w:rsidR="003B340A" w:rsidRPr="0059532F">
        <w:rPr>
          <w:rFonts w:ascii="Arial" w:hAnsi="Arial" w:cs="Arial"/>
          <w:lang w:val="ro-RO"/>
        </w:rPr>
        <w:t xml:space="preserve">, in conditiile in care motivul suspendarii a fost inlaturat, </w:t>
      </w:r>
      <w:r w:rsidR="006122F6" w:rsidRPr="0059532F">
        <w:rPr>
          <w:rFonts w:ascii="Arial" w:hAnsi="Arial" w:cs="Arial"/>
          <w:lang w:val="ro-RO"/>
        </w:rPr>
        <w:t>Partea în culpă</w:t>
      </w:r>
      <w:r w:rsidR="003B340A" w:rsidRPr="0059532F">
        <w:rPr>
          <w:rFonts w:ascii="Arial" w:hAnsi="Arial" w:cs="Arial"/>
          <w:lang w:val="ro-RO"/>
        </w:rPr>
        <w:t xml:space="preserve"> va trimite, la punctul de contact pentru comunicari din Anexa 6, o cerere de repunere in functiune a serviciului. In masura in care </w:t>
      </w:r>
      <w:r w:rsidR="006122F6" w:rsidRPr="0059532F">
        <w:rPr>
          <w:rFonts w:ascii="Arial" w:hAnsi="Arial" w:cs="Arial"/>
          <w:lang w:val="ro-RO"/>
        </w:rPr>
        <w:t>Partea reclamantă</w:t>
      </w:r>
      <w:r w:rsidR="003B340A" w:rsidRPr="0059532F">
        <w:rPr>
          <w:rFonts w:ascii="Arial" w:hAnsi="Arial" w:cs="Arial"/>
          <w:lang w:val="ro-RO"/>
        </w:rPr>
        <w:t xml:space="preserve"> constata ca motivul suspendarii serviciilor sau serviciului a fost eliminat, </w:t>
      </w:r>
      <w:r w:rsidR="006122F6" w:rsidRPr="0059532F">
        <w:rPr>
          <w:rFonts w:ascii="Arial" w:hAnsi="Arial" w:cs="Arial"/>
          <w:lang w:val="ro-RO"/>
        </w:rPr>
        <w:t>aceasta</w:t>
      </w:r>
      <w:r w:rsidR="00271DB4" w:rsidRPr="0059532F">
        <w:rPr>
          <w:rFonts w:ascii="Arial" w:hAnsi="Arial" w:cs="Arial"/>
          <w:lang w:val="ro-RO"/>
        </w:rPr>
        <w:t xml:space="preserve"> va repune in functiune serviciul sau serviciile si va factura suplimentar </w:t>
      </w:r>
      <w:r w:rsidR="006122F6" w:rsidRPr="0059532F">
        <w:rPr>
          <w:rFonts w:ascii="Arial" w:hAnsi="Arial" w:cs="Arial"/>
          <w:lang w:val="ro-RO"/>
        </w:rPr>
        <w:t>Partea în culpă</w:t>
      </w:r>
      <w:r w:rsidR="00271DB4" w:rsidRPr="0059532F">
        <w:rPr>
          <w:rFonts w:ascii="Arial" w:hAnsi="Arial" w:cs="Arial"/>
          <w:lang w:val="ro-RO"/>
        </w:rPr>
        <w:t xml:space="preserve"> cu tariful corespunzator prevazut in Anexa 2.</w:t>
      </w:r>
      <w:r w:rsidR="005B2EE6" w:rsidRPr="0059532F">
        <w:rPr>
          <w:rFonts w:ascii="Arial" w:hAnsi="Arial" w:cs="Arial"/>
          <w:lang w:val="ro-RO"/>
        </w:rPr>
        <w:t xml:space="preserve"> Pentru repunerea in functiune a serviciului, dupa remedierea cauzelor care au generat suspendarea serviciului, </w:t>
      </w:r>
      <w:r w:rsidR="006122F6" w:rsidRPr="0059532F">
        <w:rPr>
          <w:rFonts w:ascii="Arial" w:hAnsi="Arial" w:cs="Arial"/>
          <w:lang w:val="ro-RO"/>
        </w:rPr>
        <w:t>Partea în culpă</w:t>
      </w:r>
      <w:r w:rsidR="005B2EE6" w:rsidRPr="0059532F">
        <w:rPr>
          <w:rFonts w:ascii="Arial" w:hAnsi="Arial" w:cs="Arial"/>
          <w:lang w:val="ro-RO"/>
        </w:rPr>
        <w:t xml:space="preserve"> va transmite </w:t>
      </w:r>
      <w:r w:rsidR="006122F6" w:rsidRPr="0059532F">
        <w:rPr>
          <w:rFonts w:ascii="Arial" w:hAnsi="Arial" w:cs="Arial"/>
          <w:lang w:val="ro-RO"/>
        </w:rPr>
        <w:t>Parţii reclamante</w:t>
      </w:r>
      <w:r w:rsidR="005B2EE6" w:rsidRPr="0059532F">
        <w:rPr>
          <w:rFonts w:ascii="Arial" w:hAnsi="Arial" w:cs="Arial"/>
          <w:lang w:val="ro-RO"/>
        </w:rPr>
        <w:t xml:space="preserve"> cererea de repunere in functiune a serviciului prezentata in Anexa 1</w:t>
      </w:r>
      <w:r w:rsidR="004F5F78" w:rsidRPr="0059532F">
        <w:rPr>
          <w:rFonts w:ascii="Arial" w:hAnsi="Arial" w:cs="Arial"/>
          <w:lang w:val="ro-RO"/>
        </w:rPr>
        <w:t xml:space="preserve">4 </w:t>
      </w:r>
      <w:r w:rsidR="005B2EE6" w:rsidRPr="0059532F">
        <w:rPr>
          <w:rFonts w:ascii="Arial" w:hAnsi="Arial" w:cs="Arial"/>
          <w:lang w:val="ro-RO"/>
        </w:rPr>
        <w:t>a Acordului.</w:t>
      </w:r>
    </w:p>
    <w:p w14:paraId="0146B1D9" w14:textId="77777777" w:rsidR="001B0111" w:rsidRPr="0059532F" w:rsidRDefault="001B0111">
      <w:pPr>
        <w:pStyle w:val="ListParagraph"/>
        <w:rPr>
          <w:rFonts w:ascii="Arial" w:hAnsi="Arial" w:cs="Arial"/>
          <w:lang w:val="ro-RO"/>
        </w:rPr>
      </w:pPr>
    </w:p>
    <w:p w14:paraId="1021810A" w14:textId="77777777" w:rsidR="00F85F6D" w:rsidRPr="0059532F" w:rsidRDefault="001B0111" w:rsidP="006122F6">
      <w:pPr>
        <w:numPr>
          <w:ilvl w:val="1"/>
          <w:numId w:val="39"/>
        </w:numPr>
        <w:tabs>
          <w:tab w:val="clear" w:pos="720"/>
          <w:tab w:val="num" w:pos="630"/>
        </w:tabs>
        <w:ind w:left="630" w:hanging="630"/>
        <w:jc w:val="both"/>
        <w:rPr>
          <w:rFonts w:ascii="Arial" w:hAnsi="Arial" w:cs="Arial"/>
          <w:lang w:val="ro-RO"/>
        </w:rPr>
      </w:pPr>
      <w:r w:rsidRPr="0059532F">
        <w:rPr>
          <w:rFonts w:ascii="Arial" w:hAnsi="Arial" w:cs="Arial"/>
          <w:lang w:val="ro-RO"/>
        </w:rPr>
        <w:t xml:space="preserve">Indiferent de motivul suspendarii, partiale sau totale, a serviciilor furnizate Părţii în culpă de catre Partea reclamantă, in conditiile in care motivul suspendarii nu a fost inlaturat in termenul contractual in care Partea reclamanta poate suspenda serviciile furnizate celeilalte Parti, Partea reclamanta poate declara rezilierea unilaterala a prezentului Acord, fara nici o alta formalitate sau interventie a instantelor de judecata sau arbitrale, incepand cu ziua imediat urmatoare celei in care expira termenul contractual aferent suspendarii dispuse, printr-o notificare de reziliere transmisa in acest sens celeilalte Parti. </w:t>
      </w:r>
      <w:r w:rsidR="00F85F6D" w:rsidRPr="0059532F">
        <w:rPr>
          <w:rFonts w:ascii="Arial" w:hAnsi="Arial" w:cs="Arial"/>
          <w:lang w:val="ro-RO"/>
        </w:rPr>
        <w:t xml:space="preserve">  </w:t>
      </w:r>
    </w:p>
    <w:p w14:paraId="706020BE" w14:textId="77777777" w:rsidR="00271DB4" w:rsidRPr="0059532F" w:rsidRDefault="00271DB4" w:rsidP="003B340A">
      <w:pPr>
        <w:jc w:val="both"/>
        <w:rPr>
          <w:rFonts w:ascii="Arial" w:hAnsi="Arial" w:cs="Arial"/>
          <w:lang w:val="ro-RO"/>
        </w:rPr>
      </w:pPr>
    </w:p>
    <w:p w14:paraId="32D502A3" w14:textId="77777777" w:rsidR="00F76A89" w:rsidRPr="0059532F" w:rsidRDefault="00F76A89" w:rsidP="00854D3E">
      <w:pPr>
        <w:pStyle w:val="Para0-2"/>
        <w:ind w:left="0" w:firstLine="0"/>
        <w:rPr>
          <w:rFonts w:ascii="Arial" w:hAnsi="Arial" w:cs="Arial"/>
          <w:b/>
          <w:sz w:val="20"/>
          <w:lang w:val="ro-RO"/>
        </w:rPr>
      </w:pPr>
    </w:p>
    <w:p w14:paraId="30D2EEC6" w14:textId="77777777" w:rsidR="003A2E2A" w:rsidRPr="0059532F" w:rsidRDefault="003A2E2A" w:rsidP="00854D3E">
      <w:pPr>
        <w:pStyle w:val="Para0-2"/>
        <w:ind w:left="0" w:firstLine="0"/>
        <w:rPr>
          <w:rFonts w:ascii="Arial" w:hAnsi="Arial" w:cs="Arial"/>
          <w:b/>
          <w:sz w:val="20"/>
          <w:lang w:val="ro-RO"/>
        </w:rPr>
      </w:pPr>
      <w:r w:rsidRPr="0059532F">
        <w:rPr>
          <w:rFonts w:ascii="Arial" w:hAnsi="Arial" w:cs="Arial"/>
          <w:b/>
          <w:sz w:val="20"/>
          <w:lang w:val="ro-RO"/>
        </w:rPr>
        <w:t xml:space="preserve">Articolul </w:t>
      </w:r>
      <w:r w:rsidR="00526E73" w:rsidRPr="0059532F">
        <w:rPr>
          <w:rFonts w:ascii="Arial" w:hAnsi="Arial" w:cs="Arial"/>
          <w:b/>
          <w:sz w:val="20"/>
          <w:lang w:val="ro-RO"/>
        </w:rPr>
        <w:t>20</w:t>
      </w:r>
      <w:r w:rsidR="00526E73" w:rsidRPr="0059532F">
        <w:rPr>
          <w:rFonts w:ascii="Arial" w:hAnsi="Arial" w:cs="Arial"/>
          <w:b/>
          <w:sz w:val="20"/>
          <w:lang w:val="ro-RO"/>
        </w:rPr>
        <w:tab/>
      </w:r>
      <w:r w:rsidR="00D45E48" w:rsidRPr="0059532F">
        <w:rPr>
          <w:rFonts w:ascii="Arial" w:hAnsi="Arial" w:cs="Arial"/>
          <w:b/>
          <w:sz w:val="20"/>
          <w:lang w:val="ro-RO"/>
        </w:rPr>
        <w:tab/>
      </w:r>
      <w:r w:rsidRPr="0059532F">
        <w:rPr>
          <w:rFonts w:ascii="Arial" w:hAnsi="Arial" w:cs="Arial"/>
          <w:b/>
          <w:sz w:val="20"/>
          <w:lang w:val="ro-RO"/>
        </w:rPr>
        <w:t xml:space="preserve">REZILIEREA </w:t>
      </w:r>
    </w:p>
    <w:p w14:paraId="271EE751" w14:textId="77777777" w:rsidR="003A2E2A" w:rsidRPr="0059532F" w:rsidRDefault="003A2E2A" w:rsidP="00D27514">
      <w:pPr>
        <w:pStyle w:val="Para0-2"/>
        <w:ind w:left="0" w:firstLine="0"/>
        <w:rPr>
          <w:rFonts w:ascii="Arial" w:hAnsi="Arial" w:cs="Arial"/>
          <w:sz w:val="20"/>
          <w:lang w:val="ro-RO"/>
        </w:rPr>
      </w:pPr>
      <w:r w:rsidRPr="0059532F">
        <w:rPr>
          <w:rFonts w:ascii="Arial" w:hAnsi="Arial" w:cs="Arial"/>
          <w:sz w:val="20"/>
          <w:lang w:val="ro-RO"/>
        </w:rPr>
        <w:t xml:space="preserve"> </w:t>
      </w:r>
    </w:p>
    <w:p w14:paraId="679CC98B" w14:textId="7FFE8DE6" w:rsidR="003A2E2A" w:rsidRPr="0059532F" w:rsidRDefault="00526E73" w:rsidP="00D27514">
      <w:pPr>
        <w:pStyle w:val="Para0-2"/>
        <w:ind w:left="567" w:hanging="567"/>
        <w:rPr>
          <w:rFonts w:ascii="Arial" w:hAnsi="Arial" w:cs="Arial"/>
          <w:sz w:val="20"/>
          <w:lang w:val="ro-RO"/>
        </w:rPr>
      </w:pPr>
      <w:r w:rsidRPr="0059532F">
        <w:rPr>
          <w:rFonts w:ascii="Arial" w:hAnsi="Arial" w:cs="Arial"/>
          <w:sz w:val="20"/>
          <w:lang w:val="ro-RO"/>
        </w:rPr>
        <w:t>20</w:t>
      </w:r>
      <w:r w:rsidR="003A2E2A" w:rsidRPr="0059532F">
        <w:rPr>
          <w:rFonts w:ascii="Arial" w:hAnsi="Arial" w:cs="Arial"/>
          <w:sz w:val="20"/>
          <w:lang w:val="ro-RO"/>
        </w:rPr>
        <w:t>.1</w:t>
      </w:r>
      <w:r w:rsidR="00CA6A78" w:rsidRPr="0059532F">
        <w:rPr>
          <w:rFonts w:ascii="Arial" w:hAnsi="Arial" w:cs="Arial"/>
          <w:sz w:val="20"/>
          <w:lang w:val="ro-RO"/>
        </w:rPr>
        <w:tab/>
      </w:r>
      <w:r w:rsidR="007E52C7" w:rsidRPr="0059532F">
        <w:rPr>
          <w:rFonts w:ascii="Arial" w:hAnsi="Arial" w:cs="Arial"/>
          <w:sz w:val="20"/>
          <w:lang w:val="ro-RO"/>
        </w:rPr>
        <w:t xml:space="preserve">Oricare dintre Părţi poate </w:t>
      </w:r>
      <w:r w:rsidR="00277705" w:rsidRPr="0059532F">
        <w:rPr>
          <w:rFonts w:ascii="Arial" w:hAnsi="Arial" w:cs="Arial"/>
          <w:sz w:val="20"/>
          <w:lang w:val="ro-RO"/>
        </w:rPr>
        <w:t xml:space="preserve">declara rezilierea unilaterala a </w:t>
      </w:r>
      <w:r w:rsidR="00EC55EE" w:rsidRPr="0059532F">
        <w:rPr>
          <w:rFonts w:ascii="Arial" w:hAnsi="Arial" w:cs="Arial"/>
          <w:sz w:val="20"/>
          <w:lang w:val="ro-RO"/>
        </w:rPr>
        <w:t>prezentul</w:t>
      </w:r>
      <w:r w:rsidR="00277705" w:rsidRPr="0059532F">
        <w:rPr>
          <w:rFonts w:ascii="Arial" w:hAnsi="Arial" w:cs="Arial"/>
          <w:sz w:val="20"/>
          <w:lang w:val="ro-RO"/>
        </w:rPr>
        <w:t>ui</w:t>
      </w:r>
      <w:r w:rsidR="00EC55EE" w:rsidRPr="0059532F">
        <w:rPr>
          <w:rFonts w:ascii="Arial" w:hAnsi="Arial" w:cs="Arial"/>
          <w:sz w:val="20"/>
          <w:lang w:val="ro-RO"/>
        </w:rPr>
        <w:t xml:space="preserve"> Acord</w:t>
      </w:r>
      <w:r w:rsidR="007E52C7" w:rsidRPr="0059532F">
        <w:rPr>
          <w:rFonts w:ascii="Arial" w:hAnsi="Arial" w:cs="Arial"/>
          <w:sz w:val="20"/>
          <w:lang w:val="ro-RO"/>
        </w:rPr>
        <w:t xml:space="preserve">, fără intervenţia instanţei de judecată sau vreo altă formalitate, în cazul în care cealaltă Parte îşi încalcă / nu-şi îndeplineşte, în totalitate sau parţial, </w:t>
      </w:r>
      <w:r w:rsidR="00277705" w:rsidRPr="0059532F">
        <w:rPr>
          <w:rFonts w:ascii="Arial" w:hAnsi="Arial" w:cs="Arial"/>
          <w:sz w:val="20"/>
          <w:lang w:val="ro-RO"/>
        </w:rPr>
        <w:t xml:space="preserve">(i) o obligatie contractuala pentru care s-a prevazut in mod expres dreptul Partii de a declara rezilierea de drept a prezentului Acord sau (ii) in mod repetat, </w:t>
      </w:r>
      <w:r w:rsidR="007E52C7" w:rsidRPr="0059532F">
        <w:rPr>
          <w:rFonts w:ascii="Arial" w:hAnsi="Arial" w:cs="Arial"/>
          <w:sz w:val="20"/>
          <w:lang w:val="ro-RO"/>
        </w:rPr>
        <w:t>oricare dintre obligaţiile asumate prin acest Acord</w:t>
      </w:r>
      <w:r w:rsidR="00277705" w:rsidRPr="0059532F">
        <w:rPr>
          <w:rFonts w:ascii="Arial" w:hAnsi="Arial" w:cs="Arial"/>
          <w:sz w:val="20"/>
          <w:lang w:val="ro-RO"/>
        </w:rPr>
        <w:t xml:space="preserve"> altele decat cele care intra sub incidenta lit. (i) </w:t>
      </w:r>
      <w:r w:rsidR="00277705" w:rsidRPr="0059532F">
        <w:rPr>
          <w:rFonts w:ascii="Arial" w:hAnsi="Arial" w:cs="Arial"/>
          <w:sz w:val="20"/>
          <w:lang w:val="ro-RO"/>
        </w:rPr>
        <w:lastRenderedPageBreak/>
        <w:t>de mai sus</w:t>
      </w:r>
      <w:r w:rsidR="007E52C7" w:rsidRPr="0059532F">
        <w:rPr>
          <w:rFonts w:ascii="Arial" w:hAnsi="Arial" w:cs="Arial"/>
          <w:sz w:val="20"/>
          <w:lang w:val="ro-RO"/>
        </w:rPr>
        <w:t>. În caz</w:t>
      </w:r>
      <w:r w:rsidR="001B0111" w:rsidRPr="0059532F">
        <w:rPr>
          <w:rFonts w:ascii="Arial" w:hAnsi="Arial" w:cs="Arial"/>
          <w:sz w:val="20"/>
          <w:lang w:val="ro-RO"/>
        </w:rPr>
        <w:t>urile indicate mai sus,</w:t>
      </w:r>
      <w:r w:rsidR="007E52C7" w:rsidRPr="0059532F">
        <w:rPr>
          <w:rFonts w:ascii="Arial" w:hAnsi="Arial" w:cs="Arial"/>
          <w:sz w:val="20"/>
          <w:lang w:val="ro-RO"/>
        </w:rPr>
        <w:t xml:space="preserve"> Partea</w:t>
      </w:r>
      <w:r w:rsidR="001B0111" w:rsidRPr="0059532F">
        <w:rPr>
          <w:rFonts w:ascii="Arial" w:hAnsi="Arial" w:cs="Arial"/>
          <w:sz w:val="20"/>
          <w:lang w:val="ro-RO"/>
        </w:rPr>
        <w:t xml:space="preserve"> afectata va transmite Partii in culpa declaratia de reziliere unilaterala a prezentului Acord prin care va fi acordat un termen de executie de maxim 30 de zile si care va produce si punerea in intarziere a celeilalte Parti cu </w:t>
      </w:r>
      <w:r w:rsidR="00AC1F3A" w:rsidRPr="0059532F">
        <w:rPr>
          <w:rFonts w:ascii="Arial" w:hAnsi="Arial" w:cs="Arial"/>
          <w:sz w:val="20"/>
          <w:lang w:val="ro-RO"/>
        </w:rPr>
        <w:t>privire la obligatia incalcata/n</w:t>
      </w:r>
      <w:r w:rsidR="001B0111" w:rsidRPr="0059532F">
        <w:rPr>
          <w:rFonts w:ascii="Arial" w:hAnsi="Arial" w:cs="Arial"/>
          <w:sz w:val="20"/>
          <w:lang w:val="ro-RO"/>
        </w:rPr>
        <w:t>eindeplinita, in tot sau in parte, daca pentru respectiva obligatie Partea in culpa nu este de drept in intarziere</w:t>
      </w:r>
      <w:r w:rsidR="007E52C7" w:rsidRPr="0059532F">
        <w:rPr>
          <w:rFonts w:ascii="Arial" w:hAnsi="Arial" w:cs="Arial"/>
          <w:sz w:val="20"/>
          <w:lang w:val="ro-RO"/>
        </w:rPr>
        <w:t>.</w:t>
      </w:r>
      <w:r w:rsidR="003A2E2A" w:rsidRPr="0059532F">
        <w:rPr>
          <w:rFonts w:ascii="Arial" w:hAnsi="Arial" w:cs="Arial"/>
          <w:sz w:val="20"/>
          <w:lang w:val="ro-RO"/>
        </w:rPr>
        <w:t xml:space="preserve"> Executarea integrală</w:t>
      </w:r>
      <w:r w:rsidR="007A373E" w:rsidRPr="0059532F">
        <w:rPr>
          <w:rFonts w:ascii="Arial" w:hAnsi="Arial" w:cs="Arial"/>
          <w:sz w:val="20"/>
          <w:lang w:val="ro-RO"/>
        </w:rPr>
        <w:t xml:space="preserve"> de catre Partea in culpa</w:t>
      </w:r>
      <w:r w:rsidR="001B0111" w:rsidRPr="0059532F">
        <w:rPr>
          <w:rFonts w:ascii="Arial" w:hAnsi="Arial" w:cs="Arial"/>
          <w:sz w:val="20"/>
          <w:lang w:val="ro-RO"/>
        </w:rPr>
        <w:t xml:space="preserve"> a obligatiei/obligatiilor notificate</w:t>
      </w:r>
      <w:r w:rsidR="003A2E2A" w:rsidRPr="0059532F">
        <w:rPr>
          <w:rFonts w:ascii="Arial" w:hAnsi="Arial" w:cs="Arial"/>
          <w:sz w:val="20"/>
          <w:lang w:val="ro-RO"/>
        </w:rPr>
        <w:t xml:space="preserve">, în termenul de </w:t>
      </w:r>
      <w:r w:rsidR="001B0111" w:rsidRPr="0059532F">
        <w:rPr>
          <w:rFonts w:ascii="Arial" w:hAnsi="Arial" w:cs="Arial"/>
          <w:sz w:val="20"/>
          <w:lang w:val="ro-RO"/>
        </w:rPr>
        <w:t>executie indicat in declaratia de reziliere unilaterala a prezentului Acord</w:t>
      </w:r>
      <w:r w:rsidR="003A2E2A" w:rsidRPr="0059532F">
        <w:rPr>
          <w:rFonts w:ascii="Arial" w:hAnsi="Arial" w:cs="Arial"/>
          <w:sz w:val="20"/>
          <w:lang w:val="ro-RO"/>
        </w:rPr>
        <w:t>, înlătură efectul rezilierii</w:t>
      </w:r>
      <w:r w:rsidR="001B0111" w:rsidRPr="0059532F">
        <w:rPr>
          <w:rFonts w:ascii="Arial" w:hAnsi="Arial" w:cs="Arial"/>
          <w:sz w:val="20"/>
          <w:lang w:val="ro-RO"/>
        </w:rPr>
        <w:t xml:space="preserve">, Acordul continuand sa ramana in vigoare. In situatia in care in termenul de executie mentionat in declaratia de reziliere unilaterala a prezentului Acord, partea in culpa nu remediaza obligatia/obligatiile notificate, prezentul Acord va inceta de drept la expirarea termenului de executie mentionat in respectiva declaratie de reziliere unilaterala. </w:t>
      </w:r>
    </w:p>
    <w:p w14:paraId="04ECBF67" w14:textId="77777777" w:rsidR="003A2E2A" w:rsidRPr="0059532F" w:rsidRDefault="003A2E2A" w:rsidP="00D27514">
      <w:pPr>
        <w:pStyle w:val="Para0-2"/>
        <w:ind w:left="0" w:firstLine="0"/>
        <w:rPr>
          <w:rFonts w:ascii="Arial" w:hAnsi="Arial" w:cs="Arial"/>
          <w:sz w:val="20"/>
          <w:lang w:val="ro-RO"/>
        </w:rPr>
      </w:pPr>
    </w:p>
    <w:p w14:paraId="09778719" w14:textId="77777777" w:rsidR="003A2E2A" w:rsidRPr="0059532F" w:rsidRDefault="00526E73" w:rsidP="001904D3">
      <w:pPr>
        <w:pStyle w:val="Para0-2"/>
        <w:ind w:left="567" w:hanging="567"/>
        <w:rPr>
          <w:rFonts w:ascii="Arial" w:hAnsi="Arial" w:cs="Arial"/>
          <w:sz w:val="20"/>
          <w:lang w:val="ro-RO"/>
        </w:rPr>
      </w:pPr>
      <w:r w:rsidRPr="0059532F">
        <w:rPr>
          <w:rFonts w:ascii="Arial" w:hAnsi="Arial" w:cs="Arial"/>
          <w:sz w:val="20"/>
          <w:lang w:val="ro-RO"/>
        </w:rPr>
        <w:t>20</w:t>
      </w:r>
      <w:r w:rsidR="003A2E2A" w:rsidRPr="0059532F">
        <w:rPr>
          <w:rFonts w:ascii="Arial" w:hAnsi="Arial" w:cs="Arial"/>
          <w:sz w:val="20"/>
          <w:lang w:val="ro-RO"/>
        </w:rPr>
        <w:t>.</w:t>
      </w:r>
      <w:r w:rsidR="001904D3" w:rsidRPr="0059532F">
        <w:rPr>
          <w:rFonts w:ascii="Arial" w:hAnsi="Arial" w:cs="Arial"/>
          <w:sz w:val="20"/>
          <w:lang w:val="ro-RO"/>
        </w:rPr>
        <w:t>2</w:t>
      </w:r>
      <w:r w:rsidR="003A2E2A" w:rsidRPr="0059532F">
        <w:rPr>
          <w:rFonts w:ascii="Arial" w:hAnsi="Arial" w:cs="Arial"/>
          <w:sz w:val="20"/>
          <w:lang w:val="ro-RO"/>
        </w:rPr>
        <w:t xml:space="preserve"> </w:t>
      </w:r>
      <w:r w:rsidR="003648BF" w:rsidRPr="0059532F">
        <w:rPr>
          <w:rFonts w:ascii="Arial" w:hAnsi="Arial" w:cs="Arial"/>
          <w:sz w:val="20"/>
          <w:lang w:val="ro-RO"/>
        </w:rPr>
        <w:tab/>
      </w:r>
      <w:r w:rsidR="006A4508" w:rsidRPr="0059532F">
        <w:rPr>
          <w:rFonts w:ascii="Arial" w:hAnsi="Arial" w:cs="Arial"/>
          <w:sz w:val="20"/>
          <w:lang w:val="ro-RO"/>
        </w:rPr>
        <w:t xml:space="preserve">Prezentul Acord inceteaza </w:t>
      </w:r>
      <w:r w:rsidR="003A2E2A" w:rsidRPr="0059532F">
        <w:rPr>
          <w:rFonts w:ascii="Arial" w:hAnsi="Arial" w:cs="Arial"/>
          <w:sz w:val="20"/>
          <w:lang w:val="ro-RO"/>
        </w:rPr>
        <w:t>de drept, fără punere în întârziere</w:t>
      </w:r>
      <w:r w:rsidR="003C5547" w:rsidRPr="0059532F">
        <w:rPr>
          <w:rFonts w:ascii="Arial" w:hAnsi="Arial" w:cs="Arial"/>
          <w:sz w:val="20"/>
          <w:lang w:val="ro-RO"/>
        </w:rPr>
        <w:t>, fara interventia instantei</w:t>
      </w:r>
      <w:r w:rsidR="003A2E2A" w:rsidRPr="0059532F">
        <w:rPr>
          <w:rFonts w:ascii="Arial" w:hAnsi="Arial" w:cs="Arial"/>
          <w:sz w:val="20"/>
          <w:lang w:val="ro-RO"/>
        </w:rPr>
        <w:t xml:space="preserve"> şi fără îndeplinirea unei alte formalităţi prealabile </w:t>
      </w:r>
      <w:r w:rsidR="00856010" w:rsidRPr="0059532F">
        <w:rPr>
          <w:rFonts w:ascii="Arial" w:hAnsi="Arial" w:cs="Arial"/>
          <w:sz w:val="20"/>
          <w:lang w:val="ro-RO"/>
        </w:rPr>
        <w:t>î</w:t>
      </w:r>
      <w:r w:rsidR="003A2E2A" w:rsidRPr="0059532F">
        <w:rPr>
          <w:rFonts w:ascii="Arial" w:hAnsi="Arial" w:cs="Arial"/>
          <w:sz w:val="20"/>
          <w:lang w:val="ro-RO"/>
        </w:rPr>
        <w:t>n cazul expir</w:t>
      </w:r>
      <w:r w:rsidR="00856010" w:rsidRPr="0059532F">
        <w:rPr>
          <w:rFonts w:ascii="Arial" w:hAnsi="Arial" w:cs="Arial"/>
          <w:sz w:val="20"/>
          <w:lang w:val="ro-RO"/>
        </w:rPr>
        <w:t>ă</w:t>
      </w:r>
      <w:r w:rsidR="003A2E2A" w:rsidRPr="0059532F">
        <w:rPr>
          <w:rFonts w:ascii="Arial" w:hAnsi="Arial" w:cs="Arial"/>
          <w:sz w:val="20"/>
          <w:lang w:val="ro-RO"/>
        </w:rPr>
        <w:t xml:space="preserve">rii, </w:t>
      </w:r>
      <w:r w:rsidR="00F25622" w:rsidRPr="0059532F">
        <w:rPr>
          <w:rFonts w:ascii="Arial" w:hAnsi="Arial" w:cs="Arial"/>
          <w:sz w:val="20"/>
          <w:lang w:val="ro-RO"/>
        </w:rPr>
        <w:t xml:space="preserve">suspendării, </w:t>
      </w:r>
      <w:r w:rsidR="003A2E2A" w:rsidRPr="0059532F">
        <w:rPr>
          <w:rFonts w:ascii="Arial" w:hAnsi="Arial" w:cs="Arial"/>
          <w:sz w:val="20"/>
          <w:lang w:val="ro-RO"/>
        </w:rPr>
        <w:t>revoc</w:t>
      </w:r>
      <w:r w:rsidR="00856010" w:rsidRPr="0059532F">
        <w:rPr>
          <w:rFonts w:ascii="Arial" w:hAnsi="Arial" w:cs="Arial"/>
          <w:sz w:val="20"/>
          <w:lang w:val="ro-RO"/>
        </w:rPr>
        <w:t>ă</w:t>
      </w:r>
      <w:r w:rsidR="003A2E2A" w:rsidRPr="0059532F">
        <w:rPr>
          <w:rFonts w:ascii="Arial" w:hAnsi="Arial" w:cs="Arial"/>
          <w:sz w:val="20"/>
          <w:lang w:val="ro-RO"/>
        </w:rPr>
        <w:t xml:space="preserve">rii, </w:t>
      </w:r>
      <w:r w:rsidR="00856010" w:rsidRPr="0059532F">
        <w:rPr>
          <w:rFonts w:ascii="Arial" w:hAnsi="Arial" w:cs="Arial"/>
          <w:sz w:val="20"/>
          <w:lang w:val="ro-RO"/>
        </w:rPr>
        <w:t>î</w:t>
      </w:r>
      <w:r w:rsidR="003A2E2A" w:rsidRPr="0059532F">
        <w:rPr>
          <w:rFonts w:ascii="Arial" w:hAnsi="Arial" w:cs="Arial"/>
          <w:sz w:val="20"/>
          <w:lang w:val="ro-RO"/>
        </w:rPr>
        <w:t>ncet</w:t>
      </w:r>
      <w:r w:rsidR="00856010" w:rsidRPr="0059532F">
        <w:rPr>
          <w:rFonts w:ascii="Arial" w:hAnsi="Arial" w:cs="Arial"/>
          <w:sz w:val="20"/>
          <w:lang w:val="ro-RO"/>
        </w:rPr>
        <w:t>ă</w:t>
      </w:r>
      <w:r w:rsidR="003A2E2A" w:rsidRPr="0059532F">
        <w:rPr>
          <w:rFonts w:ascii="Arial" w:hAnsi="Arial" w:cs="Arial"/>
          <w:sz w:val="20"/>
          <w:lang w:val="ro-RO"/>
        </w:rPr>
        <w:t xml:space="preserve">rii, pierderii, retragerii </w:t>
      </w:r>
      <w:r w:rsidR="00F25622" w:rsidRPr="0059532F">
        <w:rPr>
          <w:rFonts w:ascii="Arial" w:hAnsi="Arial" w:cs="Arial"/>
          <w:sz w:val="20"/>
          <w:lang w:val="ro-RO"/>
        </w:rPr>
        <w:t xml:space="preserve">dreptului </w:t>
      </w:r>
      <w:r w:rsidR="004070E1" w:rsidRPr="0059532F">
        <w:rPr>
          <w:rFonts w:ascii="Arial" w:hAnsi="Arial" w:cs="Arial"/>
          <w:sz w:val="20"/>
          <w:lang w:val="ro-RO"/>
        </w:rPr>
        <w:t>celeilalte Parti</w:t>
      </w:r>
      <w:r w:rsidR="00F25622" w:rsidRPr="0059532F">
        <w:rPr>
          <w:rFonts w:ascii="Arial" w:hAnsi="Arial" w:cs="Arial"/>
          <w:sz w:val="20"/>
          <w:lang w:val="ro-RO"/>
        </w:rPr>
        <w:t xml:space="preserve"> de a furniza reţele şi servicii de comunicaţii electronice pe baza autorizaţiei generale sau a oricărui alt drept </w:t>
      </w:r>
      <w:r w:rsidR="00C85A10" w:rsidRPr="0059532F">
        <w:rPr>
          <w:rFonts w:ascii="Arial" w:hAnsi="Arial" w:cs="Arial"/>
          <w:sz w:val="20"/>
          <w:lang w:val="ro-RO"/>
        </w:rPr>
        <w:t xml:space="preserve">ori calitate </w:t>
      </w:r>
      <w:r w:rsidR="00F25622" w:rsidRPr="0059532F">
        <w:rPr>
          <w:rFonts w:ascii="Arial" w:hAnsi="Arial" w:cs="Arial"/>
          <w:sz w:val="20"/>
          <w:lang w:val="ro-RO"/>
        </w:rPr>
        <w:t>acordat</w:t>
      </w:r>
      <w:r w:rsidR="00C85A10" w:rsidRPr="0059532F">
        <w:rPr>
          <w:rFonts w:ascii="Arial" w:hAnsi="Arial" w:cs="Arial"/>
          <w:sz w:val="20"/>
          <w:lang w:val="ro-RO"/>
        </w:rPr>
        <w:t>ă</w:t>
      </w:r>
      <w:r w:rsidR="00F25622" w:rsidRPr="0059532F">
        <w:rPr>
          <w:rFonts w:ascii="Arial" w:hAnsi="Arial" w:cs="Arial"/>
          <w:sz w:val="20"/>
          <w:lang w:val="ro-RO"/>
        </w:rPr>
        <w:t xml:space="preserve"> de Autoritatea de Reglementare sau altă Autoritate Relevantă prin </w:t>
      </w:r>
      <w:r w:rsidR="003A2E2A" w:rsidRPr="0059532F">
        <w:rPr>
          <w:rFonts w:ascii="Arial" w:hAnsi="Arial" w:cs="Arial"/>
          <w:sz w:val="20"/>
          <w:lang w:val="ro-RO"/>
        </w:rPr>
        <w:t>licen</w:t>
      </w:r>
      <w:r w:rsidR="00856010" w:rsidRPr="0059532F">
        <w:rPr>
          <w:rFonts w:ascii="Arial" w:hAnsi="Arial" w:cs="Arial"/>
          <w:sz w:val="20"/>
          <w:lang w:val="ro-RO"/>
        </w:rPr>
        <w:t>ţ</w:t>
      </w:r>
      <w:r w:rsidR="003A2E2A" w:rsidRPr="0059532F">
        <w:rPr>
          <w:rFonts w:ascii="Arial" w:hAnsi="Arial" w:cs="Arial"/>
          <w:sz w:val="20"/>
          <w:lang w:val="ro-RO"/>
        </w:rPr>
        <w:t>e</w:t>
      </w:r>
      <w:r w:rsidR="00F25622" w:rsidRPr="0059532F">
        <w:rPr>
          <w:rFonts w:ascii="Arial" w:hAnsi="Arial" w:cs="Arial"/>
          <w:sz w:val="20"/>
          <w:lang w:val="ro-RO"/>
        </w:rPr>
        <w:t xml:space="preserve"> sau alte acte administrative</w:t>
      </w:r>
      <w:r w:rsidR="003A2E2A" w:rsidRPr="0059532F">
        <w:rPr>
          <w:rFonts w:ascii="Arial" w:hAnsi="Arial" w:cs="Arial"/>
          <w:sz w:val="20"/>
          <w:lang w:val="ro-RO"/>
        </w:rPr>
        <w:t xml:space="preserve"> </w:t>
      </w:r>
      <w:r w:rsidR="00F25622" w:rsidRPr="0059532F">
        <w:rPr>
          <w:rFonts w:ascii="Arial" w:hAnsi="Arial" w:cs="Arial"/>
          <w:sz w:val="20"/>
          <w:lang w:val="ro-RO"/>
        </w:rPr>
        <w:t xml:space="preserve">(sau în cazul imposibilităţii de utilizare a acestor acte) </w:t>
      </w:r>
      <w:r w:rsidR="003A2E2A" w:rsidRPr="0059532F">
        <w:rPr>
          <w:rFonts w:ascii="Arial" w:hAnsi="Arial" w:cs="Arial"/>
          <w:sz w:val="20"/>
          <w:lang w:val="ro-RO"/>
        </w:rPr>
        <w:t xml:space="preserve">sau </w:t>
      </w:r>
      <w:r w:rsidR="00856010" w:rsidRPr="0059532F">
        <w:rPr>
          <w:rFonts w:ascii="Arial" w:hAnsi="Arial" w:cs="Arial"/>
          <w:sz w:val="20"/>
          <w:lang w:val="ro-RO"/>
        </w:rPr>
        <w:t>î</w:t>
      </w:r>
      <w:r w:rsidR="003A2E2A" w:rsidRPr="0059532F">
        <w:rPr>
          <w:rFonts w:ascii="Arial" w:hAnsi="Arial" w:cs="Arial"/>
          <w:sz w:val="20"/>
          <w:lang w:val="ro-RO"/>
        </w:rPr>
        <w:t xml:space="preserve">n cazul </w:t>
      </w:r>
      <w:r w:rsidR="00856010" w:rsidRPr="0059532F">
        <w:rPr>
          <w:rFonts w:ascii="Arial" w:hAnsi="Arial" w:cs="Arial"/>
          <w:sz w:val="20"/>
          <w:lang w:val="ro-RO"/>
        </w:rPr>
        <w:t>î</w:t>
      </w:r>
      <w:r w:rsidR="003A2E2A" w:rsidRPr="0059532F">
        <w:rPr>
          <w:rFonts w:ascii="Arial" w:hAnsi="Arial" w:cs="Arial"/>
          <w:sz w:val="20"/>
          <w:lang w:val="ro-RO"/>
        </w:rPr>
        <w:t xml:space="preserve">n care </w:t>
      </w:r>
      <w:r w:rsidR="00F25622" w:rsidRPr="0059532F">
        <w:rPr>
          <w:rFonts w:ascii="Arial" w:hAnsi="Arial" w:cs="Arial"/>
          <w:sz w:val="20"/>
          <w:lang w:val="ro-RO"/>
        </w:rPr>
        <w:t xml:space="preserve">oricare dintre aceste drepturi </w:t>
      </w:r>
      <w:r w:rsidR="00C85A10" w:rsidRPr="0059532F">
        <w:rPr>
          <w:rFonts w:ascii="Arial" w:hAnsi="Arial" w:cs="Arial"/>
          <w:sz w:val="20"/>
          <w:lang w:val="ro-RO"/>
        </w:rPr>
        <w:t xml:space="preserve">ori calităţi </w:t>
      </w:r>
      <w:r w:rsidR="00F25622" w:rsidRPr="0059532F">
        <w:rPr>
          <w:rFonts w:ascii="Arial" w:hAnsi="Arial" w:cs="Arial"/>
          <w:sz w:val="20"/>
          <w:lang w:val="ro-RO"/>
        </w:rPr>
        <w:t>ale</w:t>
      </w:r>
      <w:r w:rsidR="003A2E2A" w:rsidRPr="0059532F">
        <w:rPr>
          <w:rFonts w:ascii="Arial" w:hAnsi="Arial" w:cs="Arial"/>
          <w:sz w:val="20"/>
          <w:lang w:val="ro-RO"/>
        </w:rPr>
        <w:t xml:space="preserve"> </w:t>
      </w:r>
      <w:r w:rsidR="004070E1" w:rsidRPr="0059532F">
        <w:rPr>
          <w:rFonts w:ascii="Arial" w:hAnsi="Arial" w:cs="Arial"/>
          <w:sz w:val="20"/>
          <w:lang w:val="ro-RO"/>
        </w:rPr>
        <w:t>Partii respective</w:t>
      </w:r>
      <w:r w:rsidR="003A2E2A" w:rsidRPr="0059532F">
        <w:rPr>
          <w:rFonts w:ascii="Arial" w:hAnsi="Arial" w:cs="Arial"/>
          <w:sz w:val="20"/>
          <w:lang w:val="ro-RO"/>
        </w:rPr>
        <w:t xml:space="preserve"> a fost astfel restr</w:t>
      </w:r>
      <w:r w:rsidR="00856010" w:rsidRPr="0059532F">
        <w:rPr>
          <w:rFonts w:ascii="Arial" w:hAnsi="Arial" w:cs="Arial"/>
          <w:sz w:val="20"/>
          <w:lang w:val="ro-RO"/>
        </w:rPr>
        <w:t>â</w:t>
      </w:r>
      <w:r w:rsidR="003A2E2A" w:rsidRPr="0059532F">
        <w:rPr>
          <w:rFonts w:ascii="Arial" w:hAnsi="Arial" w:cs="Arial"/>
          <w:sz w:val="20"/>
          <w:lang w:val="ro-RO"/>
        </w:rPr>
        <w:t>ns</w:t>
      </w:r>
      <w:r w:rsidR="007A373E" w:rsidRPr="0059532F">
        <w:rPr>
          <w:rFonts w:ascii="Arial" w:hAnsi="Arial" w:cs="Arial"/>
          <w:sz w:val="20"/>
          <w:lang w:val="ro-RO"/>
        </w:rPr>
        <w:t>a</w:t>
      </w:r>
      <w:r w:rsidR="003A2E2A" w:rsidRPr="0059532F">
        <w:rPr>
          <w:rFonts w:ascii="Arial" w:hAnsi="Arial" w:cs="Arial"/>
          <w:sz w:val="20"/>
          <w:lang w:val="ro-RO"/>
        </w:rPr>
        <w:t xml:space="preserve"> sau modificat</w:t>
      </w:r>
      <w:r w:rsidR="007A373E" w:rsidRPr="0059532F">
        <w:rPr>
          <w:rFonts w:ascii="Arial" w:hAnsi="Arial" w:cs="Arial"/>
          <w:sz w:val="20"/>
          <w:lang w:val="ro-RO"/>
        </w:rPr>
        <w:t>a</w:t>
      </w:r>
      <w:r w:rsidR="003A2E2A" w:rsidRPr="0059532F">
        <w:rPr>
          <w:rFonts w:ascii="Arial" w:hAnsi="Arial" w:cs="Arial"/>
          <w:sz w:val="20"/>
          <w:lang w:val="ro-RO"/>
        </w:rPr>
        <w:t xml:space="preserve"> </w:t>
      </w:r>
      <w:r w:rsidR="00A85B7A" w:rsidRPr="0059532F">
        <w:rPr>
          <w:rFonts w:ascii="Arial" w:hAnsi="Arial" w:cs="Arial"/>
          <w:sz w:val="20"/>
          <w:lang w:val="ro-RO"/>
        </w:rPr>
        <w:t xml:space="preserve">ori </w:t>
      </w:r>
      <w:r w:rsidR="001D202D" w:rsidRPr="0059532F">
        <w:rPr>
          <w:rFonts w:ascii="Arial" w:hAnsi="Arial" w:cs="Arial"/>
          <w:sz w:val="20"/>
          <w:lang w:val="ro-RO"/>
        </w:rPr>
        <w:t>în situaţia în care</w:t>
      </w:r>
      <w:r w:rsidR="00A85B7A" w:rsidRPr="0059532F">
        <w:rPr>
          <w:rFonts w:ascii="Arial" w:hAnsi="Arial" w:cs="Arial"/>
          <w:sz w:val="20"/>
          <w:lang w:val="ro-RO"/>
        </w:rPr>
        <w:t xml:space="preserve">, </w:t>
      </w:r>
      <w:r w:rsidR="001D202D" w:rsidRPr="0059532F">
        <w:rPr>
          <w:rFonts w:ascii="Arial" w:hAnsi="Arial" w:cs="Arial"/>
          <w:sz w:val="20"/>
          <w:lang w:val="ro-RO"/>
        </w:rPr>
        <w:t>ca</w:t>
      </w:r>
      <w:r w:rsidR="00A85B7A" w:rsidRPr="0059532F">
        <w:rPr>
          <w:rFonts w:ascii="Arial" w:hAnsi="Arial" w:cs="Arial"/>
          <w:sz w:val="20"/>
          <w:lang w:val="ro-RO"/>
        </w:rPr>
        <w:t xml:space="preserve"> urmare a emiterii oricărui act de către Autoritatea de Reglementare sau altă Autoritate Relevantă ori din orice alt motiv</w:t>
      </w:r>
      <w:r w:rsidR="003A2E2A" w:rsidRPr="0059532F">
        <w:rPr>
          <w:rFonts w:ascii="Arial" w:hAnsi="Arial" w:cs="Arial"/>
          <w:sz w:val="20"/>
          <w:lang w:val="ro-RO"/>
        </w:rPr>
        <w:t xml:space="preserve"> </w:t>
      </w:r>
      <w:r w:rsidR="004070E1" w:rsidRPr="0059532F">
        <w:rPr>
          <w:rFonts w:ascii="Arial" w:hAnsi="Arial" w:cs="Arial"/>
          <w:sz w:val="20"/>
          <w:lang w:val="ro-RO"/>
        </w:rPr>
        <w:t>una dintre Parti</w:t>
      </w:r>
      <w:r w:rsidR="003A2E2A" w:rsidRPr="0059532F">
        <w:rPr>
          <w:rFonts w:ascii="Arial" w:hAnsi="Arial" w:cs="Arial"/>
          <w:sz w:val="20"/>
          <w:lang w:val="ro-RO"/>
        </w:rPr>
        <w:t xml:space="preserve"> nu-</w:t>
      </w:r>
      <w:r w:rsidR="00856010" w:rsidRPr="0059532F">
        <w:rPr>
          <w:rFonts w:ascii="Arial" w:hAnsi="Arial" w:cs="Arial"/>
          <w:sz w:val="20"/>
          <w:lang w:val="ro-RO"/>
        </w:rPr>
        <w:t>ş</w:t>
      </w:r>
      <w:r w:rsidR="003A2E2A" w:rsidRPr="0059532F">
        <w:rPr>
          <w:rFonts w:ascii="Arial" w:hAnsi="Arial" w:cs="Arial"/>
          <w:sz w:val="20"/>
          <w:lang w:val="ro-RO"/>
        </w:rPr>
        <w:t xml:space="preserve">i mai poate </w:t>
      </w:r>
      <w:r w:rsidR="00856010" w:rsidRPr="0059532F">
        <w:rPr>
          <w:rFonts w:ascii="Arial" w:hAnsi="Arial" w:cs="Arial"/>
          <w:sz w:val="20"/>
          <w:lang w:val="ro-RO"/>
        </w:rPr>
        <w:t>î</w:t>
      </w:r>
      <w:r w:rsidR="003A2E2A" w:rsidRPr="0059532F">
        <w:rPr>
          <w:rFonts w:ascii="Arial" w:hAnsi="Arial" w:cs="Arial"/>
          <w:sz w:val="20"/>
          <w:lang w:val="ro-RO"/>
        </w:rPr>
        <w:t xml:space="preserve">ndeplini </w:t>
      </w:r>
      <w:r w:rsidR="00856010" w:rsidRPr="0059532F">
        <w:rPr>
          <w:rFonts w:ascii="Arial" w:hAnsi="Arial" w:cs="Arial"/>
          <w:sz w:val="20"/>
          <w:lang w:val="ro-RO"/>
        </w:rPr>
        <w:t>î</w:t>
      </w:r>
      <w:r w:rsidR="003A2E2A" w:rsidRPr="0059532F">
        <w:rPr>
          <w:rFonts w:ascii="Arial" w:hAnsi="Arial" w:cs="Arial"/>
          <w:sz w:val="20"/>
          <w:lang w:val="ro-RO"/>
        </w:rPr>
        <w:t xml:space="preserve">n totalitate </w:t>
      </w:r>
      <w:r w:rsidR="00856010" w:rsidRPr="0059532F">
        <w:rPr>
          <w:rFonts w:ascii="Arial" w:hAnsi="Arial" w:cs="Arial"/>
          <w:sz w:val="20"/>
          <w:lang w:val="ro-RO"/>
        </w:rPr>
        <w:t>ş</w:t>
      </w:r>
      <w:r w:rsidR="003A2E2A" w:rsidRPr="0059532F">
        <w:rPr>
          <w:rFonts w:ascii="Arial" w:hAnsi="Arial" w:cs="Arial"/>
          <w:sz w:val="20"/>
          <w:lang w:val="ro-RO"/>
        </w:rPr>
        <w:t xml:space="preserve">i </w:t>
      </w:r>
      <w:r w:rsidR="00856010" w:rsidRPr="0059532F">
        <w:rPr>
          <w:rFonts w:ascii="Arial" w:hAnsi="Arial" w:cs="Arial"/>
          <w:sz w:val="20"/>
          <w:lang w:val="ro-RO"/>
        </w:rPr>
        <w:t>î</w:t>
      </w:r>
      <w:r w:rsidR="003A2E2A" w:rsidRPr="0059532F">
        <w:rPr>
          <w:rFonts w:ascii="Arial" w:hAnsi="Arial" w:cs="Arial"/>
          <w:sz w:val="20"/>
          <w:lang w:val="ro-RO"/>
        </w:rPr>
        <w:t>n mod corespunzator obligaţiile prevăzute în prezentul Acord sau de reglementările legale în vigoare.</w:t>
      </w:r>
    </w:p>
    <w:p w14:paraId="498671CB" w14:textId="77777777" w:rsidR="003A2E2A" w:rsidRPr="0059532F" w:rsidRDefault="003A2E2A" w:rsidP="00D27514">
      <w:pPr>
        <w:pStyle w:val="Para0-2"/>
        <w:ind w:left="0" w:firstLine="0"/>
        <w:rPr>
          <w:rFonts w:ascii="Arial" w:hAnsi="Arial" w:cs="Arial"/>
          <w:sz w:val="20"/>
          <w:lang w:val="ro-RO"/>
        </w:rPr>
      </w:pPr>
    </w:p>
    <w:p w14:paraId="45C85CED" w14:textId="77777777" w:rsidR="003A2E2A" w:rsidRPr="0059532F" w:rsidRDefault="007A645C" w:rsidP="00D27514">
      <w:pPr>
        <w:pStyle w:val="Para0-2"/>
        <w:ind w:left="567" w:hanging="567"/>
        <w:rPr>
          <w:rFonts w:ascii="Arial" w:hAnsi="Arial" w:cs="Arial"/>
          <w:sz w:val="20"/>
          <w:lang w:val="ro-RO"/>
        </w:rPr>
      </w:pPr>
      <w:r w:rsidRPr="0059532F">
        <w:rPr>
          <w:rFonts w:ascii="Arial" w:hAnsi="Arial" w:cs="Arial"/>
          <w:sz w:val="20"/>
          <w:lang w:val="ro-RO"/>
        </w:rPr>
        <w:t>20</w:t>
      </w:r>
      <w:r w:rsidR="003A2E2A" w:rsidRPr="0059532F">
        <w:rPr>
          <w:rFonts w:ascii="Arial" w:hAnsi="Arial" w:cs="Arial"/>
          <w:sz w:val="20"/>
          <w:lang w:val="ro-RO"/>
        </w:rPr>
        <w:t>.</w:t>
      </w:r>
      <w:r w:rsidR="00B648A3" w:rsidRPr="0059532F">
        <w:rPr>
          <w:rFonts w:ascii="Arial" w:hAnsi="Arial" w:cs="Arial"/>
          <w:sz w:val="20"/>
          <w:lang w:val="ro-RO"/>
        </w:rPr>
        <w:t>3</w:t>
      </w:r>
      <w:r w:rsidR="003A2E2A" w:rsidRPr="0059532F">
        <w:rPr>
          <w:rFonts w:ascii="Arial" w:hAnsi="Arial" w:cs="Arial"/>
          <w:sz w:val="20"/>
          <w:lang w:val="ro-RO"/>
        </w:rPr>
        <w:t xml:space="preserve"> </w:t>
      </w:r>
      <w:r w:rsidR="001A55EF" w:rsidRPr="0059532F">
        <w:rPr>
          <w:rFonts w:ascii="Arial" w:hAnsi="Arial" w:cs="Arial"/>
          <w:sz w:val="20"/>
          <w:lang w:val="ro-RO"/>
        </w:rPr>
        <w:tab/>
      </w:r>
      <w:r w:rsidR="001D202D" w:rsidRPr="0059532F">
        <w:rPr>
          <w:rFonts w:ascii="Arial" w:hAnsi="Arial" w:cs="Arial"/>
          <w:sz w:val="20"/>
          <w:lang w:val="ro-RO"/>
        </w:rPr>
        <w:t xml:space="preserve">Încetarea Acordului, indiferent de motivul încetării, nu are niciun efect cu privire la drepturile şi obligaţiile </w:t>
      </w:r>
      <w:r w:rsidR="000F0BFD" w:rsidRPr="0059532F">
        <w:rPr>
          <w:rFonts w:ascii="Arial" w:hAnsi="Arial" w:cs="Arial"/>
          <w:sz w:val="20"/>
          <w:lang w:val="ro-RO"/>
        </w:rPr>
        <w:t>Părţilor</w:t>
      </w:r>
      <w:r w:rsidR="001D202D" w:rsidRPr="0059532F">
        <w:rPr>
          <w:rFonts w:ascii="Arial" w:hAnsi="Arial" w:cs="Arial"/>
          <w:sz w:val="20"/>
          <w:lang w:val="ro-RO"/>
        </w:rPr>
        <w:t>, născute anterior datei încetării Acordului</w:t>
      </w:r>
      <w:r w:rsidR="003A2E2A" w:rsidRPr="0059532F">
        <w:rPr>
          <w:rFonts w:ascii="Arial" w:hAnsi="Arial" w:cs="Arial"/>
          <w:sz w:val="20"/>
          <w:lang w:val="ro-RO"/>
        </w:rPr>
        <w:t>.</w:t>
      </w:r>
    </w:p>
    <w:p w14:paraId="32A1C451" w14:textId="77777777" w:rsidR="000D5FFE" w:rsidRPr="0059532F" w:rsidRDefault="000D5FFE" w:rsidP="00854D3E">
      <w:pPr>
        <w:pStyle w:val="Para0-2"/>
        <w:ind w:left="0" w:firstLine="0"/>
        <w:rPr>
          <w:rFonts w:ascii="Arial" w:hAnsi="Arial" w:cs="Arial"/>
          <w:b/>
          <w:sz w:val="20"/>
          <w:lang w:val="ro-RO"/>
        </w:rPr>
      </w:pPr>
    </w:p>
    <w:p w14:paraId="02F53790" w14:textId="77777777" w:rsidR="003A2E2A" w:rsidRPr="0059532F" w:rsidRDefault="003A2E2A" w:rsidP="00854D3E">
      <w:pPr>
        <w:pStyle w:val="Para0-2"/>
        <w:ind w:left="0" w:firstLine="0"/>
        <w:rPr>
          <w:rFonts w:ascii="Arial" w:hAnsi="Arial" w:cs="Arial"/>
          <w:b/>
          <w:sz w:val="20"/>
          <w:lang w:val="ro-RO"/>
        </w:rPr>
      </w:pPr>
      <w:r w:rsidRPr="0059532F">
        <w:rPr>
          <w:rFonts w:ascii="Arial" w:hAnsi="Arial" w:cs="Arial"/>
          <w:b/>
          <w:sz w:val="20"/>
          <w:lang w:val="ro-RO"/>
        </w:rPr>
        <w:t xml:space="preserve">Articolul </w:t>
      </w:r>
      <w:r w:rsidR="007A645C" w:rsidRPr="0059532F">
        <w:rPr>
          <w:rFonts w:ascii="Arial" w:hAnsi="Arial" w:cs="Arial"/>
          <w:b/>
          <w:sz w:val="20"/>
          <w:lang w:val="ro-RO"/>
        </w:rPr>
        <w:t>2</w:t>
      </w:r>
      <w:r w:rsidRPr="0059532F">
        <w:rPr>
          <w:rFonts w:ascii="Arial" w:hAnsi="Arial" w:cs="Arial"/>
          <w:b/>
          <w:sz w:val="20"/>
          <w:lang w:val="ro-RO"/>
        </w:rPr>
        <w:t>1</w:t>
      </w:r>
      <w:r w:rsidRPr="0059532F">
        <w:rPr>
          <w:rFonts w:ascii="Arial" w:hAnsi="Arial" w:cs="Arial"/>
          <w:b/>
          <w:sz w:val="20"/>
          <w:lang w:val="ro-RO"/>
        </w:rPr>
        <w:tab/>
      </w:r>
      <w:r w:rsidR="00D45E48" w:rsidRPr="0059532F">
        <w:rPr>
          <w:rFonts w:ascii="Arial" w:hAnsi="Arial" w:cs="Arial"/>
          <w:b/>
          <w:sz w:val="20"/>
          <w:lang w:val="ro-RO"/>
        </w:rPr>
        <w:tab/>
      </w:r>
      <w:r w:rsidRPr="0059532F">
        <w:rPr>
          <w:rFonts w:ascii="Arial" w:hAnsi="Arial" w:cs="Arial"/>
          <w:b/>
          <w:sz w:val="20"/>
          <w:lang w:val="ro-RO"/>
        </w:rPr>
        <w:t>AMENDAMENTE</w:t>
      </w:r>
    </w:p>
    <w:p w14:paraId="14614484" w14:textId="77777777" w:rsidR="003A2E2A" w:rsidRPr="0059532F" w:rsidRDefault="003A2E2A" w:rsidP="00D27514">
      <w:pPr>
        <w:rPr>
          <w:rFonts w:ascii="Arial" w:hAnsi="Arial" w:cs="Arial"/>
          <w:lang w:val="ro-RO"/>
        </w:rPr>
      </w:pPr>
    </w:p>
    <w:p w14:paraId="728E2E14" w14:textId="77777777" w:rsidR="003A2E2A" w:rsidRPr="0059532F" w:rsidRDefault="007A645C" w:rsidP="00D27514">
      <w:pPr>
        <w:pStyle w:val="Para0-2"/>
        <w:ind w:left="567" w:hanging="567"/>
        <w:rPr>
          <w:rFonts w:ascii="Arial" w:hAnsi="Arial" w:cs="Arial"/>
          <w:sz w:val="20"/>
          <w:lang w:val="ro-RO"/>
        </w:rPr>
      </w:pPr>
      <w:r w:rsidRPr="0059532F">
        <w:rPr>
          <w:rFonts w:ascii="Arial" w:hAnsi="Arial" w:cs="Arial"/>
          <w:sz w:val="20"/>
          <w:lang w:val="ro-RO"/>
        </w:rPr>
        <w:t>2</w:t>
      </w:r>
      <w:r w:rsidR="003A2E2A" w:rsidRPr="0059532F">
        <w:rPr>
          <w:rFonts w:ascii="Arial" w:hAnsi="Arial" w:cs="Arial"/>
          <w:sz w:val="20"/>
          <w:lang w:val="ro-RO"/>
        </w:rPr>
        <w:t xml:space="preserve">1.1 </w:t>
      </w:r>
      <w:r w:rsidR="001A55EF" w:rsidRPr="0059532F">
        <w:rPr>
          <w:rFonts w:ascii="Arial" w:hAnsi="Arial" w:cs="Arial"/>
          <w:sz w:val="20"/>
          <w:lang w:val="ro-RO"/>
        </w:rPr>
        <w:tab/>
      </w:r>
      <w:r w:rsidR="003A2E2A" w:rsidRPr="0059532F">
        <w:rPr>
          <w:rFonts w:ascii="Arial" w:hAnsi="Arial" w:cs="Arial"/>
          <w:sz w:val="20"/>
          <w:lang w:val="ro-RO"/>
        </w:rPr>
        <w:t xml:space="preserve">Prezentul Acord poate fi modificat/ amendat </w:t>
      </w:r>
      <w:r w:rsidR="00856010" w:rsidRPr="0059532F">
        <w:rPr>
          <w:rFonts w:ascii="Arial" w:hAnsi="Arial" w:cs="Arial"/>
          <w:sz w:val="20"/>
          <w:lang w:val="ro-RO"/>
        </w:rPr>
        <w:t>î</w:t>
      </w:r>
      <w:r w:rsidR="003A2E2A" w:rsidRPr="0059532F">
        <w:rPr>
          <w:rFonts w:ascii="Arial" w:hAnsi="Arial" w:cs="Arial"/>
          <w:sz w:val="20"/>
          <w:lang w:val="ro-RO"/>
        </w:rPr>
        <w:t xml:space="preserve">n cazul </w:t>
      </w:r>
      <w:r w:rsidR="00856010" w:rsidRPr="0059532F">
        <w:rPr>
          <w:rFonts w:ascii="Arial" w:hAnsi="Arial" w:cs="Arial"/>
          <w:sz w:val="20"/>
          <w:lang w:val="ro-RO"/>
        </w:rPr>
        <w:t>î</w:t>
      </w:r>
      <w:r w:rsidR="003A2E2A" w:rsidRPr="0059532F">
        <w:rPr>
          <w:rFonts w:ascii="Arial" w:hAnsi="Arial" w:cs="Arial"/>
          <w:sz w:val="20"/>
          <w:lang w:val="ro-RO"/>
        </w:rPr>
        <w:t xml:space="preserve">n care survin elemente ulterioare </w:t>
      </w:r>
      <w:r w:rsidR="00856010" w:rsidRPr="0059532F">
        <w:rPr>
          <w:rFonts w:ascii="Arial" w:hAnsi="Arial" w:cs="Arial"/>
          <w:sz w:val="20"/>
          <w:lang w:val="ro-RO"/>
        </w:rPr>
        <w:t>ţ</w:t>
      </w:r>
      <w:r w:rsidR="003A2E2A" w:rsidRPr="0059532F">
        <w:rPr>
          <w:rFonts w:ascii="Arial" w:hAnsi="Arial" w:cs="Arial"/>
          <w:sz w:val="20"/>
          <w:lang w:val="ro-RO"/>
        </w:rPr>
        <w:t>in</w:t>
      </w:r>
      <w:r w:rsidR="00856010" w:rsidRPr="0059532F">
        <w:rPr>
          <w:rFonts w:ascii="Arial" w:hAnsi="Arial" w:cs="Arial"/>
          <w:sz w:val="20"/>
          <w:lang w:val="ro-RO"/>
        </w:rPr>
        <w:t>â</w:t>
      </w:r>
      <w:r w:rsidR="003A2E2A" w:rsidRPr="0059532F">
        <w:rPr>
          <w:rFonts w:ascii="Arial" w:hAnsi="Arial" w:cs="Arial"/>
          <w:sz w:val="20"/>
          <w:lang w:val="ro-RO"/>
        </w:rPr>
        <w:t>nd de condi</w:t>
      </w:r>
      <w:r w:rsidR="00856010" w:rsidRPr="0059532F">
        <w:rPr>
          <w:rFonts w:ascii="Arial" w:hAnsi="Arial" w:cs="Arial"/>
          <w:sz w:val="20"/>
          <w:lang w:val="ro-RO"/>
        </w:rPr>
        <w:t>ţ</w:t>
      </w:r>
      <w:r w:rsidR="003A2E2A" w:rsidRPr="0059532F">
        <w:rPr>
          <w:rFonts w:ascii="Arial" w:hAnsi="Arial" w:cs="Arial"/>
          <w:sz w:val="20"/>
          <w:lang w:val="ro-RO"/>
        </w:rPr>
        <w:t xml:space="preserve">iile tehnice </w:t>
      </w:r>
      <w:r w:rsidR="00856010" w:rsidRPr="0059532F">
        <w:rPr>
          <w:rFonts w:ascii="Arial" w:hAnsi="Arial" w:cs="Arial"/>
          <w:sz w:val="20"/>
          <w:lang w:val="ro-RO"/>
        </w:rPr>
        <w:t>ş</w:t>
      </w:r>
      <w:r w:rsidR="003A2E2A" w:rsidRPr="0059532F">
        <w:rPr>
          <w:rFonts w:ascii="Arial" w:hAnsi="Arial" w:cs="Arial"/>
          <w:sz w:val="20"/>
          <w:lang w:val="ro-RO"/>
        </w:rPr>
        <w:t>i financiare ale interconect</w:t>
      </w:r>
      <w:r w:rsidR="00856010" w:rsidRPr="0059532F">
        <w:rPr>
          <w:rFonts w:ascii="Arial" w:hAnsi="Arial" w:cs="Arial"/>
          <w:sz w:val="20"/>
          <w:lang w:val="ro-RO"/>
        </w:rPr>
        <w:t>ă</w:t>
      </w:r>
      <w:r w:rsidR="003A2E2A" w:rsidRPr="0059532F">
        <w:rPr>
          <w:rFonts w:ascii="Arial" w:hAnsi="Arial" w:cs="Arial"/>
          <w:sz w:val="20"/>
          <w:lang w:val="ro-RO"/>
        </w:rPr>
        <w:t xml:space="preserve">rii </w:t>
      </w:r>
      <w:r w:rsidR="00856010" w:rsidRPr="0059532F">
        <w:rPr>
          <w:rFonts w:ascii="Arial" w:hAnsi="Arial" w:cs="Arial"/>
          <w:sz w:val="20"/>
          <w:lang w:val="ro-RO"/>
        </w:rPr>
        <w:t>ş</w:t>
      </w:r>
      <w:r w:rsidR="003A2E2A" w:rsidRPr="0059532F">
        <w:rPr>
          <w:rFonts w:ascii="Arial" w:hAnsi="Arial" w:cs="Arial"/>
          <w:sz w:val="20"/>
          <w:lang w:val="ro-RO"/>
        </w:rPr>
        <w:t xml:space="preserve">i diferite de cele incluse </w:t>
      </w:r>
      <w:r w:rsidR="00856010" w:rsidRPr="0059532F">
        <w:rPr>
          <w:rFonts w:ascii="Arial" w:hAnsi="Arial" w:cs="Arial"/>
          <w:sz w:val="20"/>
          <w:lang w:val="ro-RO"/>
        </w:rPr>
        <w:t>î</w:t>
      </w:r>
      <w:r w:rsidR="003A2E2A" w:rsidRPr="0059532F">
        <w:rPr>
          <w:rFonts w:ascii="Arial" w:hAnsi="Arial" w:cs="Arial"/>
          <w:sz w:val="20"/>
          <w:lang w:val="ro-RO"/>
        </w:rPr>
        <w:t xml:space="preserve">n Acord, care ar putea afecta aplicarea sa, precum </w:t>
      </w:r>
      <w:r w:rsidR="00856010" w:rsidRPr="0059532F">
        <w:rPr>
          <w:rFonts w:ascii="Arial" w:hAnsi="Arial" w:cs="Arial"/>
          <w:sz w:val="20"/>
          <w:lang w:val="ro-RO"/>
        </w:rPr>
        <w:t>ş</w:t>
      </w:r>
      <w:r w:rsidR="003A2E2A" w:rsidRPr="0059532F">
        <w:rPr>
          <w:rFonts w:ascii="Arial" w:hAnsi="Arial" w:cs="Arial"/>
          <w:sz w:val="20"/>
          <w:lang w:val="ro-RO"/>
        </w:rPr>
        <w:t xml:space="preserve">i </w:t>
      </w:r>
      <w:r w:rsidR="00856010" w:rsidRPr="0059532F">
        <w:rPr>
          <w:rFonts w:ascii="Arial" w:hAnsi="Arial" w:cs="Arial"/>
          <w:sz w:val="20"/>
          <w:lang w:val="ro-RO"/>
        </w:rPr>
        <w:t>î</w:t>
      </w:r>
      <w:r w:rsidR="003A2E2A" w:rsidRPr="0059532F">
        <w:rPr>
          <w:rFonts w:ascii="Arial" w:hAnsi="Arial" w:cs="Arial"/>
          <w:sz w:val="20"/>
          <w:lang w:val="ro-RO"/>
        </w:rPr>
        <w:t xml:space="preserve">n orice alte cazuri </w:t>
      </w:r>
      <w:r w:rsidR="00856010" w:rsidRPr="0059532F">
        <w:rPr>
          <w:rFonts w:ascii="Arial" w:hAnsi="Arial" w:cs="Arial"/>
          <w:sz w:val="20"/>
          <w:lang w:val="ro-RO"/>
        </w:rPr>
        <w:t>î</w:t>
      </w:r>
      <w:r w:rsidR="003A2E2A" w:rsidRPr="0059532F">
        <w:rPr>
          <w:rFonts w:ascii="Arial" w:hAnsi="Arial" w:cs="Arial"/>
          <w:sz w:val="20"/>
          <w:lang w:val="ro-RO"/>
        </w:rPr>
        <w:t xml:space="preserve">n care </w:t>
      </w:r>
      <w:r w:rsidR="00FE6DB4" w:rsidRPr="0059532F">
        <w:rPr>
          <w:rFonts w:ascii="Arial" w:hAnsi="Arial" w:cs="Arial"/>
          <w:sz w:val="20"/>
          <w:lang w:val="ro-RO"/>
        </w:rPr>
        <w:t>Părţile</w:t>
      </w:r>
      <w:r w:rsidR="003A2E2A" w:rsidRPr="0059532F">
        <w:rPr>
          <w:rFonts w:ascii="Arial" w:hAnsi="Arial" w:cs="Arial"/>
          <w:sz w:val="20"/>
          <w:lang w:val="ro-RO"/>
        </w:rPr>
        <w:t xml:space="preserve"> sunt de acord </w:t>
      </w:r>
      <w:r w:rsidR="00856010" w:rsidRPr="0059532F">
        <w:rPr>
          <w:rFonts w:ascii="Arial" w:hAnsi="Arial" w:cs="Arial"/>
          <w:sz w:val="20"/>
          <w:lang w:val="ro-RO"/>
        </w:rPr>
        <w:t>î</w:t>
      </w:r>
      <w:r w:rsidR="003A2E2A" w:rsidRPr="0059532F">
        <w:rPr>
          <w:rFonts w:ascii="Arial" w:hAnsi="Arial" w:cs="Arial"/>
          <w:sz w:val="20"/>
          <w:lang w:val="ro-RO"/>
        </w:rPr>
        <w:t>n acest sens. O asemenea modificare/amendare necesit</w:t>
      </w:r>
      <w:r w:rsidR="00856010" w:rsidRPr="0059532F">
        <w:rPr>
          <w:rFonts w:ascii="Arial" w:hAnsi="Arial" w:cs="Arial"/>
          <w:sz w:val="20"/>
          <w:lang w:val="ro-RO"/>
        </w:rPr>
        <w:t>ă</w:t>
      </w:r>
      <w:r w:rsidR="003A2E2A" w:rsidRPr="0059532F">
        <w:rPr>
          <w:rFonts w:ascii="Arial" w:hAnsi="Arial" w:cs="Arial"/>
          <w:sz w:val="20"/>
          <w:lang w:val="ro-RO"/>
        </w:rPr>
        <w:t xml:space="preserve"> acordul scris al ambelor </w:t>
      </w:r>
      <w:r w:rsidR="00004106" w:rsidRPr="0059532F">
        <w:rPr>
          <w:rFonts w:ascii="Arial" w:hAnsi="Arial" w:cs="Arial"/>
          <w:sz w:val="20"/>
          <w:lang w:val="ro-RO"/>
        </w:rPr>
        <w:t>Părţi</w:t>
      </w:r>
      <w:r w:rsidR="003A2E2A" w:rsidRPr="0059532F">
        <w:rPr>
          <w:rFonts w:ascii="Arial" w:hAnsi="Arial" w:cs="Arial"/>
          <w:sz w:val="20"/>
          <w:lang w:val="ro-RO"/>
        </w:rPr>
        <w:t>.</w:t>
      </w:r>
    </w:p>
    <w:p w14:paraId="538AB9F6" w14:textId="77777777" w:rsidR="003A2E2A" w:rsidRPr="0059532F" w:rsidRDefault="003A2E2A" w:rsidP="00D27514">
      <w:pPr>
        <w:pStyle w:val="Para0-2"/>
        <w:ind w:left="0" w:firstLine="0"/>
        <w:rPr>
          <w:rFonts w:ascii="Arial" w:hAnsi="Arial" w:cs="Arial"/>
          <w:sz w:val="20"/>
          <w:lang w:val="ro-RO"/>
        </w:rPr>
      </w:pPr>
    </w:p>
    <w:p w14:paraId="0C0D0696" w14:textId="77777777" w:rsidR="0059422E" w:rsidRPr="0059532F" w:rsidRDefault="007A645C" w:rsidP="00D27514">
      <w:pPr>
        <w:pStyle w:val="Para0-2"/>
        <w:ind w:left="567" w:hanging="567"/>
        <w:rPr>
          <w:rFonts w:ascii="Arial" w:hAnsi="Arial" w:cs="Arial"/>
          <w:sz w:val="20"/>
          <w:lang w:val="ro-RO"/>
        </w:rPr>
      </w:pPr>
      <w:r w:rsidRPr="0059532F">
        <w:rPr>
          <w:rFonts w:ascii="Arial" w:hAnsi="Arial" w:cs="Arial"/>
          <w:sz w:val="20"/>
          <w:lang w:val="ro-RO"/>
        </w:rPr>
        <w:t>2</w:t>
      </w:r>
      <w:r w:rsidR="003A2E2A" w:rsidRPr="0059532F">
        <w:rPr>
          <w:rFonts w:ascii="Arial" w:hAnsi="Arial" w:cs="Arial"/>
          <w:sz w:val="20"/>
          <w:lang w:val="ro-RO"/>
        </w:rPr>
        <w:t xml:space="preserve">1.2 </w:t>
      </w:r>
      <w:r w:rsidR="00CA6A78" w:rsidRPr="0059532F">
        <w:rPr>
          <w:rFonts w:ascii="Arial" w:hAnsi="Arial" w:cs="Arial"/>
          <w:sz w:val="20"/>
          <w:lang w:val="ro-RO"/>
        </w:rPr>
        <w:tab/>
      </w:r>
      <w:r w:rsidR="00C925D5" w:rsidRPr="0059532F">
        <w:rPr>
          <w:rFonts w:ascii="Arial" w:hAnsi="Arial" w:cs="Arial"/>
          <w:sz w:val="20"/>
          <w:lang w:val="ro-RO"/>
        </w:rPr>
        <w:t xml:space="preserve">Operatorul poate solicita </w:t>
      </w:r>
      <w:r w:rsidR="00C752D9" w:rsidRPr="0059532F">
        <w:rPr>
          <w:rFonts w:ascii="Arial" w:hAnsi="Arial" w:cs="Arial"/>
          <w:sz w:val="20"/>
          <w:lang w:val="ro-RO"/>
        </w:rPr>
        <w:t>Telekom Romania Mobile</w:t>
      </w:r>
      <w:r w:rsidR="003A2E2A" w:rsidRPr="0059532F">
        <w:rPr>
          <w:rFonts w:ascii="Arial" w:hAnsi="Arial" w:cs="Arial"/>
          <w:sz w:val="20"/>
          <w:lang w:val="ro-RO"/>
        </w:rPr>
        <w:t xml:space="preserve"> modificarea/amendarea </w:t>
      </w:r>
      <w:r w:rsidR="00C925D5" w:rsidRPr="0059532F">
        <w:rPr>
          <w:rFonts w:ascii="Arial" w:hAnsi="Arial" w:cs="Arial"/>
          <w:sz w:val="20"/>
          <w:lang w:val="ro-RO"/>
        </w:rPr>
        <w:t xml:space="preserve">Acordului printr-o notificare transmisa </w:t>
      </w:r>
      <w:r w:rsidR="007C43C0" w:rsidRPr="0059532F">
        <w:rPr>
          <w:rFonts w:ascii="Arial" w:hAnsi="Arial" w:cs="Arial"/>
          <w:sz w:val="20"/>
          <w:lang w:val="ro-RO"/>
        </w:rPr>
        <w:t xml:space="preserve">catre </w:t>
      </w:r>
      <w:r w:rsidR="00C752D9" w:rsidRPr="0059532F">
        <w:rPr>
          <w:rFonts w:ascii="Arial" w:hAnsi="Arial" w:cs="Arial"/>
          <w:sz w:val="20"/>
          <w:lang w:val="ro-RO"/>
        </w:rPr>
        <w:t>Telekom Romania Mobile</w:t>
      </w:r>
      <w:r w:rsidR="007C43C0" w:rsidRPr="0059532F">
        <w:rPr>
          <w:rFonts w:ascii="Arial" w:hAnsi="Arial" w:cs="Arial"/>
          <w:sz w:val="20"/>
          <w:lang w:val="ro-RO"/>
        </w:rPr>
        <w:t xml:space="preserve"> in conformitate</w:t>
      </w:r>
      <w:r w:rsidR="00C925D5" w:rsidRPr="0059532F">
        <w:rPr>
          <w:rFonts w:ascii="Arial" w:hAnsi="Arial" w:cs="Arial"/>
          <w:sz w:val="20"/>
          <w:lang w:val="ro-RO"/>
        </w:rPr>
        <w:t xml:space="preserve"> cu preved</w:t>
      </w:r>
      <w:r w:rsidR="007C43C0" w:rsidRPr="0059532F">
        <w:rPr>
          <w:rFonts w:ascii="Arial" w:hAnsi="Arial" w:cs="Arial"/>
          <w:sz w:val="20"/>
          <w:lang w:val="ro-RO"/>
        </w:rPr>
        <w:t>e</w:t>
      </w:r>
      <w:r w:rsidR="00C925D5" w:rsidRPr="0059532F">
        <w:rPr>
          <w:rFonts w:ascii="Arial" w:hAnsi="Arial" w:cs="Arial"/>
          <w:sz w:val="20"/>
          <w:lang w:val="ro-RO"/>
        </w:rPr>
        <w:t>rile art. 25</w:t>
      </w:r>
      <w:r w:rsidR="003A2E2A" w:rsidRPr="0059532F">
        <w:rPr>
          <w:rFonts w:ascii="Arial" w:hAnsi="Arial" w:cs="Arial"/>
          <w:sz w:val="20"/>
          <w:lang w:val="ro-RO"/>
        </w:rPr>
        <w:t>.</w:t>
      </w:r>
      <w:r w:rsidR="00C925D5" w:rsidRPr="0059532F">
        <w:rPr>
          <w:rFonts w:ascii="Arial" w:hAnsi="Arial" w:cs="Arial"/>
          <w:sz w:val="20"/>
          <w:lang w:val="ro-RO"/>
        </w:rPr>
        <w:t xml:space="preserve"> </w:t>
      </w:r>
    </w:p>
    <w:p w14:paraId="6AC25167" w14:textId="498EBD8B" w:rsidR="0059422E" w:rsidRPr="0059532F" w:rsidRDefault="00C925D5" w:rsidP="009F0358">
      <w:pPr>
        <w:pStyle w:val="Para0-2"/>
        <w:ind w:left="567" w:firstLine="0"/>
        <w:rPr>
          <w:rFonts w:ascii="Arial" w:hAnsi="Arial" w:cs="Arial"/>
          <w:sz w:val="20"/>
          <w:lang w:val="ro-RO"/>
        </w:rPr>
      </w:pPr>
      <w:r w:rsidRPr="0059532F">
        <w:rPr>
          <w:rFonts w:ascii="Arial" w:hAnsi="Arial" w:cs="Arial"/>
          <w:sz w:val="20"/>
          <w:lang w:val="ro-RO"/>
        </w:rPr>
        <w:t xml:space="preserve">Partile </w:t>
      </w:r>
      <w:r w:rsidR="007C43C0" w:rsidRPr="0059532F">
        <w:rPr>
          <w:rFonts w:ascii="Arial" w:hAnsi="Arial" w:cs="Arial"/>
          <w:sz w:val="20"/>
          <w:lang w:val="ro-RO"/>
        </w:rPr>
        <w:t>vor face demersurile necesare pentru incheierea actului aditional la Acord</w:t>
      </w:r>
      <w:r w:rsidR="00297FF5" w:rsidRPr="0059532F">
        <w:rPr>
          <w:rFonts w:ascii="Arial" w:hAnsi="Arial" w:cs="Arial"/>
          <w:sz w:val="20"/>
          <w:lang w:val="ro-RO"/>
        </w:rPr>
        <w:t>, implementarea serviciilor aferente</w:t>
      </w:r>
      <w:r w:rsidR="007C43C0" w:rsidRPr="0059532F">
        <w:rPr>
          <w:rFonts w:ascii="Arial" w:hAnsi="Arial" w:cs="Arial"/>
          <w:sz w:val="20"/>
          <w:lang w:val="ro-RO"/>
        </w:rPr>
        <w:t xml:space="preserve"> in termen</w:t>
      </w:r>
      <w:r w:rsidR="0059422E" w:rsidRPr="0059532F">
        <w:rPr>
          <w:rFonts w:ascii="Arial" w:hAnsi="Arial" w:cs="Arial"/>
          <w:sz w:val="20"/>
          <w:lang w:val="ro-RO"/>
        </w:rPr>
        <w:t>ele mentionate mai jos</w:t>
      </w:r>
      <w:r w:rsidR="00A87FFA" w:rsidRPr="0059532F">
        <w:rPr>
          <w:rFonts w:ascii="Arial" w:hAnsi="Arial" w:cs="Arial"/>
          <w:sz w:val="20"/>
          <w:lang w:val="ro-RO"/>
        </w:rPr>
        <w:t xml:space="preserve">, conform Deciziilor ANCOM </w:t>
      </w:r>
      <w:r w:rsidR="006A6D9D" w:rsidRPr="0059532F">
        <w:rPr>
          <w:rFonts w:ascii="Arial" w:hAnsi="Arial" w:cs="Arial"/>
          <w:sz w:val="20"/>
          <w:lang w:val="ro-RO"/>
        </w:rPr>
        <w:t>nr 49/ 2018 si 1149/2018</w:t>
      </w:r>
      <w:r w:rsidR="00E01970" w:rsidRPr="0059532F">
        <w:rPr>
          <w:rFonts w:ascii="Arial" w:hAnsi="Arial" w:cs="Arial"/>
          <w:sz w:val="20"/>
          <w:lang w:val="ro-RO"/>
        </w:rPr>
        <w:t>.</w:t>
      </w:r>
    </w:p>
    <w:p w14:paraId="3BB9BD00" w14:textId="77777777" w:rsidR="0059422E" w:rsidRPr="0059532F" w:rsidRDefault="0059422E" w:rsidP="009F0358">
      <w:pPr>
        <w:pStyle w:val="Para0-2"/>
        <w:ind w:left="567" w:firstLine="0"/>
        <w:rPr>
          <w:rFonts w:ascii="Arial" w:hAnsi="Arial" w:cs="Arial"/>
          <w:sz w:val="20"/>
          <w:lang w:val="ro-RO"/>
        </w:rPr>
      </w:pPr>
    </w:p>
    <w:p w14:paraId="5F948802" w14:textId="4A9EED2F" w:rsidR="00E01970" w:rsidRPr="0059532F" w:rsidRDefault="00E01970" w:rsidP="009F0358">
      <w:pPr>
        <w:ind w:left="567"/>
        <w:jc w:val="both"/>
        <w:rPr>
          <w:rFonts w:ascii="Arial" w:hAnsi="Arial" w:cs="Arial"/>
          <w:lang w:val="ro-RO"/>
        </w:rPr>
      </w:pPr>
      <w:r w:rsidRPr="0059532F">
        <w:rPr>
          <w:rFonts w:ascii="Arial" w:hAnsi="Arial" w:cs="Arial"/>
          <w:lang w:val="ro-RO"/>
        </w:rPr>
        <w:t xml:space="preserve">Termenul de negociere pentru modificarea sau completarea unui acord de interconectare este de cel mult 25 de zile de la data primirii </w:t>
      </w:r>
      <w:r w:rsidR="009F0358" w:rsidRPr="0059532F">
        <w:rPr>
          <w:rFonts w:ascii="Arial" w:hAnsi="Arial" w:cs="Arial"/>
          <w:lang w:val="ro-RO"/>
        </w:rPr>
        <w:t xml:space="preserve">solicitarii </w:t>
      </w:r>
      <w:r w:rsidR="002F49CC" w:rsidRPr="0059532F">
        <w:rPr>
          <w:rFonts w:ascii="Arial" w:hAnsi="Arial" w:cs="Arial"/>
          <w:lang w:val="ro-RO"/>
        </w:rPr>
        <w:t>de modificare/amendare a Acordului</w:t>
      </w:r>
      <w:r w:rsidR="009F0358" w:rsidRPr="0059532F">
        <w:rPr>
          <w:rFonts w:ascii="Arial" w:hAnsi="Arial" w:cs="Arial"/>
          <w:lang w:val="ro-RO"/>
        </w:rPr>
        <w:t>.</w:t>
      </w:r>
    </w:p>
    <w:p w14:paraId="41D91F44" w14:textId="77777777" w:rsidR="00A7444D" w:rsidRPr="0059532F" w:rsidRDefault="00A7444D" w:rsidP="009F0358">
      <w:pPr>
        <w:ind w:left="567"/>
        <w:jc w:val="both"/>
        <w:rPr>
          <w:rFonts w:ascii="Arial" w:hAnsi="Arial" w:cs="Arial"/>
          <w:lang w:val="ro-RO"/>
        </w:rPr>
      </w:pPr>
    </w:p>
    <w:p w14:paraId="005B2806" w14:textId="53C71E77" w:rsidR="00A7444D" w:rsidRPr="0059532F" w:rsidRDefault="00A7444D" w:rsidP="00A7444D">
      <w:pPr>
        <w:pStyle w:val="BodyText"/>
        <w:ind w:left="567"/>
        <w:rPr>
          <w:rFonts w:cs="Arial"/>
          <w:sz w:val="20"/>
          <w:lang w:val="ro-RO"/>
        </w:rPr>
      </w:pPr>
      <w:r w:rsidRPr="0059532F">
        <w:rPr>
          <w:rFonts w:cs="Arial"/>
          <w:sz w:val="20"/>
          <w:lang w:val="ro-RO"/>
        </w:rPr>
        <w:t>Telekom Romania Mobile va întreprinde demersurile necesare pentru implementarea prevederilor acordului de interconectare, astfel incât furnizarea serviciilor de interconectare să poată începe în termen de cel mult 65 de zile lucrătoare de la data incheierii (semnării) acordului de interconectare sau de la data modificării prevederilor acordului de interconectare, pe baza unei cereri de interconectare la noi puncte de acces</w:t>
      </w:r>
      <w:r w:rsidR="003E3DCF" w:rsidRPr="0059532F">
        <w:rPr>
          <w:rFonts w:cs="Arial"/>
          <w:sz w:val="20"/>
          <w:lang w:val="ro-RO"/>
        </w:rPr>
        <w:t>, respectiv în termen de 25 de zile lucrătoare de la data modificării prevederilor acordului de interconectare, dacă nu se solicită interconectarea la noi puncte de acces</w:t>
      </w:r>
      <w:r w:rsidRPr="0059532F">
        <w:rPr>
          <w:rFonts w:cs="Arial"/>
          <w:sz w:val="20"/>
          <w:lang w:val="ro-RO"/>
        </w:rPr>
        <w:t xml:space="preserve">. </w:t>
      </w:r>
    </w:p>
    <w:p w14:paraId="41915AF4" w14:textId="77777777" w:rsidR="00A7444D" w:rsidRPr="0059532F" w:rsidRDefault="00A7444D" w:rsidP="009F0358">
      <w:pPr>
        <w:ind w:left="567"/>
        <w:jc w:val="both"/>
        <w:rPr>
          <w:rFonts w:ascii="Arial" w:hAnsi="Arial" w:cs="Arial"/>
          <w:lang w:val="ro-RO"/>
        </w:rPr>
      </w:pPr>
    </w:p>
    <w:p w14:paraId="25ED49E7" w14:textId="1194ED1B" w:rsidR="00E01970" w:rsidRPr="0059532F" w:rsidRDefault="00E01970" w:rsidP="00E01970">
      <w:pPr>
        <w:pStyle w:val="ListParagraph"/>
        <w:autoSpaceDE w:val="0"/>
        <w:autoSpaceDN w:val="0"/>
        <w:adjustRightInd w:val="0"/>
        <w:ind w:left="1080"/>
        <w:jc w:val="both"/>
        <w:rPr>
          <w:rFonts w:ascii="Arial" w:hAnsi="Arial" w:cs="Arial"/>
          <w:lang w:val="ro-RO"/>
        </w:rPr>
      </w:pPr>
    </w:p>
    <w:p w14:paraId="1B38DDE4" w14:textId="77777777" w:rsidR="0059422E" w:rsidRPr="0059532F" w:rsidRDefault="0059422E" w:rsidP="009F0358">
      <w:pPr>
        <w:pStyle w:val="Para0-2"/>
        <w:ind w:left="567" w:firstLine="0"/>
        <w:rPr>
          <w:rFonts w:ascii="Arial" w:hAnsi="Arial" w:cs="Arial"/>
          <w:sz w:val="20"/>
          <w:lang w:val="ro-RO"/>
        </w:rPr>
      </w:pPr>
    </w:p>
    <w:p w14:paraId="78727338" w14:textId="1FD5B866" w:rsidR="003A2E2A" w:rsidRPr="0059532F" w:rsidRDefault="003A2E2A" w:rsidP="00EA3F59">
      <w:pPr>
        <w:pStyle w:val="Para0-2"/>
        <w:rPr>
          <w:rFonts w:ascii="Arial" w:hAnsi="Arial" w:cs="Arial"/>
          <w:sz w:val="20"/>
          <w:lang w:val="ro-RO"/>
        </w:rPr>
      </w:pPr>
    </w:p>
    <w:p w14:paraId="59BB1E95" w14:textId="77777777" w:rsidR="007C43C0" w:rsidRPr="0059532F" w:rsidRDefault="007C43C0" w:rsidP="00D27514">
      <w:pPr>
        <w:pStyle w:val="Para0-2"/>
        <w:ind w:left="567" w:hanging="567"/>
        <w:rPr>
          <w:rFonts w:ascii="Arial" w:hAnsi="Arial" w:cs="Arial"/>
          <w:sz w:val="20"/>
          <w:lang w:val="ro-RO"/>
        </w:rPr>
      </w:pPr>
    </w:p>
    <w:p w14:paraId="7A91220D" w14:textId="2B845524" w:rsidR="007C43C0" w:rsidRPr="0059532F" w:rsidRDefault="007C43C0" w:rsidP="007C43C0">
      <w:pPr>
        <w:pStyle w:val="Para0-2"/>
        <w:ind w:left="567" w:hanging="567"/>
        <w:rPr>
          <w:rFonts w:ascii="Arial" w:hAnsi="Arial" w:cs="Arial"/>
          <w:sz w:val="20"/>
          <w:lang w:val="ro-RO"/>
        </w:rPr>
      </w:pPr>
      <w:r w:rsidRPr="0059532F">
        <w:rPr>
          <w:rFonts w:ascii="Arial" w:hAnsi="Arial" w:cs="Arial"/>
          <w:sz w:val="20"/>
          <w:lang w:val="ro-RO"/>
        </w:rPr>
        <w:t>21.3</w:t>
      </w:r>
      <w:r w:rsidRPr="0059532F">
        <w:rPr>
          <w:rFonts w:ascii="Arial" w:hAnsi="Arial" w:cs="Arial"/>
          <w:sz w:val="20"/>
          <w:lang w:val="ro-RO"/>
        </w:rPr>
        <w:tab/>
      </w:r>
      <w:r w:rsidR="00C752D9" w:rsidRPr="0059532F">
        <w:rPr>
          <w:rFonts w:ascii="Arial" w:hAnsi="Arial" w:cs="Arial"/>
          <w:sz w:val="20"/>
          <w:lang w:val="ro-RO"/>
        </w:rPr>
        <w:t>Telekom Romania Mobile</w:t>
      </w:r>
      <w:r w:rsidRPr="0059532F">
        <w:rPr>
          <w:rFonts w:ascii="Arial" w:hAnsi="Arial" w:cs="Arial"/>
          <w:sz w:val="20"/>
          <w:lang w:val="ro-RO"/>
        </w:rPr>
        <w:t xml:space="preserve"> poate solicita Operatorului modificarea/amendarea Acordului printr-o notificare transmisa catre Operator in conformitate cu prevederile art. 25. Partile vor face demersurile necesare pentru incheierea actului aditional la Acord </w:t>
      </w:r>
      <w:r w:rsidR="002F49CC" w:rsidRPr="0059532F">
        <w:rPr>
          <w:rFonts w:ascii="Arial" w:hAnsi="Arial" w:cs="Arial"/>
          <w:sz w:val="20"/>
          <w:lang w:val="ro-RO"/>
        </w:rPr>
        <w:t>si implementarea serviciilor aferente</w:t>
      </w:r>
      <w:r w:rsidR="008E7916" w:rsidRPr="0059532F">
        <w:rPr>
          <w:rFonts w:ascii="Arial" w:hAnsi="Arial" w:cs="Arial"/>
          <w:sz w:val="20"/>
          <w:lang w:val="ro-RO"/>
        </w:rPr>
        <w:t>.</w:t>
      </w:r>
      <w:r w:rsidR="002F49CC" w:rsidRPr="0059532F">
        <w:rPr>
          <w:rFonts w:ascii="Arial" w:hAnsi="Arial" w:cs="Arial"/>
          <w:sz w:val="20"/>
          <w:lang w:val="ro-RO"/>
        </w:rPr>
        <w:t xml:space="preserve"> </w:t>
      </w:r>
      <w:r w:rsidRPr="0059532F">
        <w:rPr>
          <w:rFonts w:ascii="Arial" w:hAnsi="Arial" w:cs="Arial"/>
          <w:sz w:val="20"/>
          <w:lang w:val="ro-RO"/>
        </w:rPr>
        <w:t xml:space="preserve">in cel mai scurt timp, fara a depasi </w:t>
      </w:r>
      <w:r w:rsidR="008E7916" w:rsidRPr="0059532F">
        <w:rPr>
          <w:rFonts w:ascii="Arial" w:hAnsi="Arial" w:cs="Arial"/>
          <w:sz w:val="20"/>
          <w:lang w:val="ro-RO"/>
        </w:rPr>
        <w:t>termenele mentionate in art. 21.</w:t>
      </w:r>
      <w:r w:rsidR="007E79FA" w:rsidRPr="0059532F">
        <w:rPr>
          <w:rFonts w:ascii="Arial" w:hAnsi="Arial" w:cs="Arial"/>
          <w:sz w:val="20"/>
          <w:lang w:val="ro-RO"/>
        </w:rPr>
        <w:t>2</w:t>
      </w:r>
      <w:r w:rsidR="008E7916" w:rsidRPr="0059532F">
        <w:rPr>
          <w:rFonts w:ascii="Arial" w:hAnsi="Arial" w:cs="Arial"/>
          <w:sz w:val="20"/>
          <w:lang w:val="ro-RO"/>
        </w:rPr>
        <w:t xml:space="preserve"> de mai sus</w:t>
      </w:r>
      <w:r w:rsidRPr="0059532F">
        <w:rPr>
          <w:rFonts w:ascii="Arial" w:hAnsi="Arial" w:cs="Arial"/>
          <w:sz w:val="20"/>
          <w:lang w:val="ro-RO"/>
        </w:rPr>
        <w:t>.</w:t>
      </w:r>
      <w:r w:rsidR="002F49CC" w:rsidRPr="0059532F">
        <w:rPr>
          <w:rFonts w:ascii="Arial" w:hAnsi="Arial" w:cs="Arial"/>
          <w:sz w:val="20"/>
          <w:lang w:val="ro-RO"/>
        </w:rPr>
        <w:t xml:space="preserve"> </w:t>
      </w:r>
    </w:p>
    <w:p w14:paraId="2CD44A74" w14:textId="77777777" w:rsidR="003A2E2A" w:rsidRPr="0059532F" w:rsidRDefault="007C43C0" w:rsidP="007C43C0">
      <w:pPr>
        <w:pStyle w:val="Para0-2"/>
        <w:ind w:left="567" w:hanging="567"/>
        <w:rPr>
          <w:rFonts w:ascii="Arial" w:hAnsi="Arial" w:cs="Arial"/>
          <w:sz w:val="20"/>
          <w:lang w:val="ro-RO"/>
        </w:rPr>
      </w:pPr>
      <w:r w:rsidRPr="0059532F">
        <w:rPr>
          <w:rFonts w:ascii="Arial" w:hAnsi="Arial" w:cs="Arial"/>
          <w:sz w:val="20"/>
          <w:lang w:val="ro-RO"/>
        </w:rPr>
        <w:t xml:space="preserve"> </w:t>
      </w:r>
    </w:p>
    <w:p w14:paraId="6739162F" w14:textId="77777777" w:rsidR="003A2E2A" w:rsidRPr="0059532F" w:rsidRDefault="007A645C" w:rsidP="00BC622C">
      <w:pPr>
        <w:ind w:left="567" w:hanging="567"/>
        <w:jc w:val="both"/>
        <w:rPr>
          <w:rFonts w:ascii="Arial" w:hAnsi="Arial" w:cs="Arial"/>
          <w:lang w:val="ro-RO"/>
        </w:rPr>
      </w:pPr>
      <w:r w:rsidRPr="0059532F">
        <w:rPr>
          <w:rFonts w:ascii="Arial" w:hAnsi="Arial" w:cs="Arial"/>
          <w:lang w:val="ro-RO"/>
        </w:rPr>
        <w:t>2</w:t>
      </w:r>
      <w:r w:rsidR="003A2E2A" w:rsidRPr="0059532F">
        <w:rPr>
          <w:rFonts w:ascii="Arial" w:hAnsi="Arial" w:cs="Arial"/>
          <w:lang w:val="ro-RO"/>
        </w:rPr>
        <w:t>1.</w:t>
      </w:r>
      <w:r w:rsidR="007C43C0" w:rsidRPr="0059532F">
        <w:rPr>
          <w:rFonts w:ascii="Arial" w:hAnsi="Arial" w:cs="Arial"/>
          <w:lang w:val="ro-RO"/>
        </w:rPr>
        <w:t>4</w:t>
      </w:r>
      <w:r w:rsidR="003A2E2A" w:rsidRPr="0059532F">
        <w:rPr>
          <w:rFonts w:ascii="Arial" w:hAnsi="Arial" w:cs="Arial"/>
          <w:lang w:val="ro-RO"/>
        </w:rPr>
        <w:t xml:space="preserve"> </w:t>
      </w:r>
      <w:r w:rsidR="001A55EF" w:rsidRPr="0059532F">
        <w:rPr>
          <w:rFonts w:ascii="Arial" w:hAnsi="Arial" w:cs="Arial"/>
          <w:lang w:val="ro-RO"/>
        </w:rPr>
        <w:tab/>
      </w:r>
      <w:r w:rsidR="00856010" w:rsidRPr="0059532F">
        <w:rPr>
          <w:rFonts w:ascii="Arial" w:hAnsi="Arial" w:cs="Arial"/>
          <w:lang w:val="ro-RO"/>
        </w:rPr>
        <w:t>Î</w:t>
      </w:r>
      <w:r w:rsidR="003A2E2A" w:rsidRPr="0059532F">
        <w:rPr>
          <w:rFonts w:ascii="Arial" w:hAnsi="Arial" w:cs="Arial"/>
          <w:lang w:val="ro-RO"/>
        </w:rPr>
        <w:t>n cazul unei modific</w:t>
      </w:r>
      <w:r w:rsidR="00856010" w:rsidRPr="0059532F">
        <w:rPr>
          <w:rFonts w:ascii="Arial" w:hAnsi="Arial" w:cs="Arial"/>
          <w:lang w:val="ro-RO"/>
        </w:rPr>
        <w:t>ă</w:t>
      </w:r>
      <w:r w:rsidR="003A2E2A" w:rsidRPr="0059532F">
        <w:rPr>
          <w:rFonts w:ascii="Arial" w:hAnsi="Arial" w:cs="Arial"/>
          <w:lang w:val="ro-RO"/>
        </w:rPr>
        <w:t xml:space="preserve">ri a cadrului tehnic </w:t>
      </w:r>
      <w:r w:rsidR="00856010" w:rsidRPr="0059532F">
        <w:rPr>
          <w:rFonts w:ascii="Arial" w:hAnsi="Arial" w:cs="Arial"/>
          <w:lang w:val="ro-RO"/>
        </w:rPr>
        <w:t>ş</w:t>
      </w:r>
      <w:r w:rsidR="003A2E2A" w:rsidRPr="0059532F">
        <w:rPr>
          <w:rFonts w:ascii="Arial" w:hAnsi="Arial" w:cs="Arial"/>
          <w:lang w:val="ro-RO"/>
        </w:rPr>
        <w:t>i de reglementare, sau al altor modific</w:t>
      </w:r>
      <w:r w:rsidR="00856010" w:rsidRPr="0059532F">
        <w:rPr>
          <w:rFonts w:ascii="Arial" w:hAnsi="Arial" w:cs="Arial"/>
          <w:lang w:val="ro-RO"/>
        </w:rPr>
        <w:t>ă</w:t>
      </w:r>
      <w:r w:rsidR="003A2E2A" w:rsidRPr="0059532F">
        <w:rPr>
          <w:rFonts w:ascii="Arial" w:hAnsi="Arial" w:cs="Arial"/>
          <w:lang w:val="ro-RO"/>
        </w:rPr>
        <w:t>ri substan</w:t>
      </w:r>
      <w:r w:rsidR="00856010" w:rsidRPr="0059532F">
        <w:rPr>
          <w:rFonts w:ascii="Arial" w:hAnsi="Arial" w:cs="Arial"/>
          <w:lang w:val="ro-RO"/>
        </w:rPr>
        <w:t>ţ</w:t>
      </w:r>
      <w:r w:rsidR="003A2E2A" w:rsidRPr="0059532F">
        <w:rPr>
          <w:rFonts w:ascii="Arial" w:hAnsi="Arial" w:cs="Arial"/>
          <w:lang w:val="ro-RO"/>
        </w:rPr>
        <w:t>iale ale tarifelor sau tehnologiei,</w:t>
      </w:r>
      <w:r w:rsidR="00243B11" w:rsidRPr="0059532F">
        <w:rPr>
          <w:rFonts w:ascii="Arial" w:hAnsi="Arial" w:cs="Arial"/>
          <w:lang w:val="ro-RO"/>
        </w:rPr>
        <w:t xml:space="preserve"> ca urmare a unui act al Autorităţii de Reglementare ori al altei </w:t>
      </w:r>
      <w:r w:rsidR="00243B11" w:rsidRPr="0059532F">
        <w:rPr>
          <w:rFonts w:ascii="Arial" w:hAnsi="Arial" w:cs="Arial"/>
          <w:lang w:val="ro-RO"/>
        </w:rPr>
        <w:lastRenderedPageBreak/>
        <w:t>Autorităţi Relevante</w:t>
      </w:r>
      <w:r w:rsidR="00C551C1" w:rsidRPr="0059532F">
        <w:rPr>
          <w:rFonts w:ascii="Arial" w:hAnsi="Arial" w:cs="Arial"/>
          <w:lang w:val="ro-RO"/>
        </w:rPr>
        <w:t xml:space="preserve"> ori din alte motive</w:t>
      </w:r>
      <w:r w:rsidR="008C03B3" w:rsidRPr="0059532F">
        <w:rPr>
          <w:rFonts w:ascii="Arial" w:hAnsi="Arial" w:cs="Arial"/>
          <w:lang w:val="ro-RO"/>
        </w:rPr>
        <w:t xml:space="preserve"> </w:t>
      </w:r>
      <w:r w:rsidR="0055374A" w:rsidRPr="0059532F">
        <w:rPr>
          <w:rFonts w:ascii="Arial" w:hAnsi="Arial" w:cs="Arial"/>
          <w:lang w:val="ro-RO"/>
        </w:rPr>
        <w:t xml:space="preserve">independente de vointa </w:t>
      </w:r>
      <w:r w:rsidR="00C752D9" w:rsidRPr="0059532F">
        <w:rPr>
          <w:rFonts w:ascii="Arial" w:hAnsi="Arial" w:cs="Arial"/>
          <w:lang w:val="ro-RO"/>
        </w:rPr>
        <w:t>Telekom Romania Mobile</w:t>
      </w:r>
      <w:r w:rsidR="0055374A" w:rsidRPr="0059532F">
        <w:rPr>
          <w:rFonts w:ascii="Arial" w:hAnsi="Arial" w:cs="Arial"/>
          <w:lang w:val="ro-RO"/>
        </w:rPr>
        <w:t xml:space="preserve"> care impun modificarile mai sus amintite</w:t>
      </w:r>
      <w:r w:rsidR="00243B11" w:rsidRPr="0059532F">
        <w:rPr>
          <w:rFonts w:ascii="Arial" w:hAnsi="Arial" w:cs="Arial"/>
          <w:lang w:val="ro-RO"/>
        </w:rPr>
        <w:t>,</w:t>
      </w:r>
      <w:r w:rsidR="003A2E2A" w:rsidRPr="0059532F">
        <w:rPr>
          <w:rFonts w:ascii="Arial" w:hAnsi="Arial" w:cs="Arial"/>
          <w:lang w:val="ro-RO"/>
        </w:rPr>
        <w:t xml:space="preserve"> </w:t>
      </w:r>
      <w:r w:rsidR="00FE6DB4" w:rsidRPr="0059532F">
        <w:rPr>
          <w:rFonts w:ascii="Arial" w:hAnsi="Arial" w:cs="Arial"/>
          <w:lang w:val="ro-RO"/>
        </w:rPr>
        <w:t>Părţile</w:t>
      </w:r>
      <w:r w:rsidR="003A2E2A" w:rsidRPr="0059532F">
        <w:rPr>
          <w:rFonts w:ascii="Arial" w:hAnsi="Arial" w:cs="Arial"/>
          <w:lang w:val="ro-RO"/>
        </w:rPr>
        <w:t xml:space="preserve"> convin s</w:t>
      </w:r>
      <w:r w:rsidR="00856010" w:rsidRPr="0059532F">
        <w:rPr>
          <w:rFonts w:ascii="Arial" w:hAnsi="Arial" w:cs="Arial"/>
          <w:lang w:val="ro-RO"/>
        </w:rPr>
        <w:t>ă</w:t>
      </w:r>
      <w:r w:rsidR="003A2E2A" w:rsidRPr="0059532F">
        <w:rPr>
          <w:rFonts w:ascii="Arial" w:hAnsi="Arial" w:cs="Arial"/>
          <w:lang w:val="ro-RO"/>
        </w:rPr>
        <w:t xml:space="preserve"> introduc</w:t>
      </w:r>
      <w:r w:rsidR="00856010" w:rsidRPr="0059532F">
        <w:rPr>
          <w:rFonts w:ascii="Arial" w:hAnsi="Arial" w:cs="Arial"/>
          <w:lang w:val="ro-RO"/>
        </w:rPr>
        <w:t>ă</w:t>
      </w:r>
      <w:r w:rsidR="003A2E2A" w:rsidRPr="0059532F">
        <w:rPr>
          <w:rFonts w:ascii="Arial" w:hAnsi="Arial" w:cs="Arial"/>
          <w:lang w:val="ro-RO"/>
        </w:rPr>
        <w:t xml:space="preserve">, la timp, modificarile necesare </w:t>
      </w:r>
      <w:r w:rsidR="00856010" w:rsidRPr="0059532F">
        <w:rPr>
          <w:rFonts w:ascii="Arial" w:hAnsi="Arial" w:cs="Arial"/>
          <w:lang w:val="ro-RO"/>
        </w:rPr>
        <w:t>î</w:t>
      </w:r>
      <w:r w:rsidR="003A2E2A" w:rsidRPr="0059532F">
        <w:rPr>
          <w:rFonts w:ascii="Arial" w:hAnsi="Arial" w:cs="Arial"/>
          <w:lang w:val="ro-RO"/>
        </w:rPr>
        <w:t>n Acord.</w:t>
      </w:r>
      <w:r w:rsidR="00D61406" w:rsidRPr="0059532F">
        <w:rPr>
          <w:rFonts w:ascii="Arial" w:hAnsi="Arial" w:cs="Arial"/>
          <w:lang w:val="ro-RO"/>
        </w:rPr>
        <w:t xml:space="preserve"> În cazul în care modificările vizează eliminarea sau micşorarea domeniului de aplicare a obligaţiilor care-i revin </w:t>
      </w:r>
      <w:r w:rsidR="00C752D9" w:rsidRPr="0059532F">
        <w:rPr>
          <w:rFonts w:ascii="Arial" w:hAnsi="Arial" w:cs="Arial"/>
          <w:lang w:val="ro-RO"/>
        </w:rPr>
        <w:t>Telekom Romania Mobile</w:t>
      </w:r>
      <w:r w:rsidR="00D61406" w:rsidRPr="0059532F">
        <w:rPr>
          <w:rFonts w:ascii="Arial" w:hAnsi="Arial" w:cs="Arial"/>
          <w:lang w:val="ro-RO"/>
        </w:rPr>
        <w:t xml:space="preserve">, </w:t>
      </w:r>
      <w:r w:rsidR="00C752D9" w:rsidRPr="0059532F">
        <w:rPr>
          <w:rFonts w:ascii="Arial" w:hAnsi="Arial" w:cs="Arial"/>
          <w:lang w:val="ro-RO"/>
        </w:rPr>
        <w:t>Telekom Romania Mobile</w:t>
      </w:r>
      <w:r w:rsidR="00D61406" w:rsidRPr="0059532F">
        <w:rPr>
          <w:rFonts w:ascii="Arial" w:hAnsi="Arial" w:cs="Arial"/>
          <w:lang w:val="ro-RO"/>
        </w:rPr>
        <w:t xml:space="preserve"> este îndreptăţită să solicite Operatorului renegocierea </w:t>
      </w:r>
      <w:r w:rsidR="00AB04FD" w:rsidRPr="0059532F">
        <w:rPr>
          <w:rFonts w:ascii="Arial" w:hAnsi="Arial" w:cs="Arial"/>
          <w:lang w:val="ro-RO"/>
        </w:rPr>
        <w:t>Acordului</w:t>
      </w:r>
      <w:r w:rsidR="00D61406" w:rsidRPr="0059532F">
        <w:rPr>
          <w:rFonts w:ascii="Arial" w:hAnsi="Arial" w:cs="Arial"/>
          <w:lang w:val="ro-RO"/>
        </w:rPr>
        <w:t xml:space="preserve">. </w:t>
      </w:r>
      <w:r w:rsidR="005B64A5" w:rsidRPr="0059532F">
        <w:rPr>
          <w:rFonts w:ascii="Arial" w:hAnsi="Arial" w:cs="Arial"/>
          <w:lang w:val="ro-RO"/>
        </w:rPr>
        <w:t xml:space="preserve">Ori de câte ori o modificare de către Autoritatea de Reglementare a obligaţiilor impuse </w:t>
      </w:r>
      <w:r w:rsidR="00C752D9" w:rsidRPr="0059532F">
        <w:rPr>
          <w:rFonts w:ascii="Arial" w:hAnsi="Arial" w:cs="Arial"/>
          <w:lang w:val="ro-RO"/>
        </w:rPr>
        <w:t>Telekom Romania Mobile</w:t>
      </w:r>
      <w:r w:rsidR="005B64A5" w:rsidRPr="0059532F">
        <w:rPr>
          <w:rFonts w:ascii="Arial" w:hAnsi="Arial" w:cs="Arial"/>
          <w:lang w:val="ro-RO"/>
        </w:rPr>
        <w:t xml:space="preserve"> va determina modificarea prevederilor ORI, respectiv ale </w:t>
      </w:r>
      <w:r w:rsidR="0055355D" w:rsidRPr="0059532F">
        <w:rPr>
          <w:rFonts w:ascii="Arial" w:hAnsi="Arial" w:cs="Arial"/>
          <w:lang w:val="ro-RO"/>
        </w:rPr>
        <w:t>Acordului</w:t>
      </w:r>
      <w:r w:rsidR="005B64A5" w:rsidRPr="0059532F">
        <w:rPr>
          <w:rFonts w:ascii="Arial" w:hAnsi="Arial" w:cs="Arial"/>
          <w:lang w:val="ro-RO"/>
        </w:rPr>
        <w:t xml:space="preserve">, </w:t>
      </w:r>
      <w:r w:rsidR="00C752D9" w:rsidRPr="0059532F">
        <w:rPr>
          <w:rFonts w:ascii="Arial" w:hAnsi="Arial" w:cs="Arial"/>
          <w:lang w:val="ro-RO"/>
        </w:rPr>
        <w:t>Telekom Romania Mobile</w:t>
      </w:r>
      <w:r w:rsidR="005B64A5" w:rsidRPr="0059532F">
        <w:rPr>
          <w:rFonts w:ascii="Arial" w:hAnsi="Arial" w:cs="Arial"/>
          <w:lang w:val="ro-RO"/>
        </w:rPr>
        <w:t xml:space="preserve"> va transmite Operatorului o informare privind clauzele contractuale care urmează să facă obiectul modificării contractului dintre Părţi.</w:t>
      </w:r>
      <w:r w:rsidR="001A4068" w:rsidRPr="0059532F">
        <w:rPr>
          <w:rFonts w:ascii="Arial" w:hAnsi="Arial" w:cs="Arial"/>
          <w:lang w:val="ro-RO"/>
        </w:rPr>
        <w:t xml:space="preserve"> </w:t>
      </w:r>
      <w:r w:rsidR="005B64A5" w:rsidRPr="0059532F">
        <w:rPr>
          <w:rFonts w:ascii="Arial" w:hAnsi="Arial" w:cs="Arial"/>
          <w:lang w:val="ro-RO"/>
        </w:rPr>
        <w:t xml:space="preserve">Dacă în termen de 60 de zile de la primirea notificării, cu excepţia cazului în care Operatorul a solicitat expres încetarea contractului, </w:t>
      </w:r>
      <w:r w:rsidR="001A4068" w:rsidRPr="0059532F">
        <w:rPr>
          <w:rFonts w:ascii="Arial" w:hAnsi="Arial" w:cs="Arial"/>
          <w:lang w:val="ro-RO"/>
        </w:rPr>
        <w:t>P</w:t>
      </w:r>
      <w:r w:rsidR="005B64A5" w:rsidRPr="0059532F">
        <w:rPr>
          <w:rFonts w:ascii="Arial" w:hAnsi="Arial" w:cs="Arial"/>
          <w:lang w:val="ro-RO"/>
        </w:rPr>
        <w:t>ărţile nu ajung la un acord, acestea se pot adresa Autorităţii de Reglementare în vederea soluţionării diferendului</w:t>
      </w:r>
      <w:r w:rsidR="00E62A72" w:rsidRPr="0059532F">
        <w:rPr>
          <w:rFonts w:ascii="Arial" w:hAnsi="Arial" w:cs="Arial"/>
          <w:lang w:val="ro-RO"/>
        </w:rPr>
        <w:t>.</w:t>
      </w:r>
      <w:r w:rsidR="00D61406" w:rsidRPr="0059532F">
        <w:rPr>
          <w:rFonts w:ascii="Arial" w:hAnsi="Arial" w:cs="Arial"/>
          <w:lang w:val="ro-RO"/>
        </w:rPr>
        <w:t xml:space="preserve"> </w:t>
      </w:r>
    </w:p>
    <w:p w14:paraId="1415054F" w14:textId="77777777" w:rsidR="003A2E2A" w:rsidRPr="0059532F" w:rsidRDefault="003A2E2A" w:rsidP="00D27514">
      <w:pPr>
        <w:pStyle w:val="Para0-2"/>
        <w:ind w:left="0" w:firstLine="0"/>
        <w:rPr>
          <w:rFonts w:ascii="Arial" w:hAnsi="Arial" w:cs="Arial"/>
          <w:sz w:val="20"/>
          <w:lang w:val="ro-RO"/>
        </w:rPr>
      </w:pPr>
    </w:p>
    <w:p w14:paraId="05796153" w14:textId="77777777" w:rsidR="003A2E2A" w:rsidRPr="0059532F" w:rsidRDefault="00A830D1" w:rsidP="00A830D1">
      <w:pPr>
        <w:pStyle w:val="Para0-2"/>
        <w:ind w:left="567" w:hanging="567"/>
        <w:rPr>
          <w:rFonts w:ascii="Arial" w:hAnsi="Arial" w:cs="Arial"/>
          <w:sz w:val="20"/>
          <w:lang w:val="ro-RO"/>
        </w:rPr>
      </w:pPr>
      <w:r w:rsidRPr="0059532F">
        <w:rPr>
          <w:rFonts w:ascii="Arial" w:hAnsi="Arial" w:cs="Arial"/>
          <w:sz w:val="20"/>
          <w:lang w:val="ro-RO"/>
        </w:rPr>
        <w:t>21.5</w:t>
      </w:r>
      <w:r w:rsidRPr="0059532F">
        <w:rPr>
          <w:rFonts w:ascii="Arial" w:hAnsi="Arial" w:cs="Arial"/>
          <w:sz w:val="20"/>
          <w:lang w:val="ro-RO"/>
        </w:rPr>
        <w:tab/>
      </w:r>
      <w:r w:rsidR="003A2E2A" w:rsidRPr="0059532F">
        <w:rPr>
          <w:rFonts w:ascii="Arial" w:hAnsi="Arial" w:cs="Arial"/>
          <w:sz w:val="20"/>
          <w:lang w:val="ro-RO"/>
        </w:rPr>
        <w:t>Toate modificarile/amendamentele la acest Acord vor face obiectul unor Acte Adi</w:t>
      </w:r>
      <w:r w:rsidR="00856010" w:rsidRPr="0059532F">
        <w:rPr>
          <w:rFonts w:ascii="Arial" w:hAnsi="Arial" w:cs="Arial"/>
          <w:sz w:val="20"/>
          <w:lang w:val="ro-RO"/>
        </w:rPr>
        <w:t>ţ</w:t>
      </w:r>
      <w:r w:rsidR="003A2E2A" w:rsidRPr="0059532F">
        <w:rPr>
          <w:rFonts w:ascii="Arial" w:hAnsi="Arial" w:cs="Arial"/>
          <w:sz w:val="20"/>
          <w:lang w:val="ro-RO"/>
        </w:rPr>
        <w:t xml:space="preserve">ionale semnate de ambele </w:t>
      </w:r>
      <w:r w:rsidR="00004106" w:rsidRPr="0059532F">
        <w:rPr>
          <w:rFonts w:ascii="Arial" w:hAnsi="Arial" w:cs="Arial"/>
          <w:sz w:val="20"/>
          <w:lang w:val="ro-RO"/>
        </w:rPr>
        <w:t>Părţi</w:t>
      </w:r>
      <w:r w:rsidR="003A2E2A" w:rsidRPr="0059532F">
        <w:rPr>
          <w:rFonts w:ascii="Arial" w:hAnsi="Arial" w:cs="Arial"/>
          <w:sz w:val="20"/>
          <w:lang w:val="ro-RO"/>
        </w:rPr>
        <w:t>, ce vor fi considerate ca fac</w:t>
      </w:r>
      <w:r w:rsidR="00856010" w:rsidRPr="0059532F">
        <w:rPr>
          <w:rFonts w:ascii="Arial" w:hAnsi="Arial" w:cs="Arial"/>
          <w:sz w:val="20"/>
          <w:lang w:val="ro-RO"/>
        </w:rPr>
        <w:t>â</w:t>
      </w:r>
      <w:r w:rsidR="003A2E2A" w:rsidRPr="0059532F">
        <w:rPr>
          <w:rFonts w:ascii="Arial" w:hAnsi="Arial" w:cs="Arial"/>
          <w:sz w:val="20"/>
          <w:lang w:val="ro-RO"/>
        </w:rPr>
        <w:t>nd parte din Acord din momentul semn</w:t>
      </w:r>
      <w:r w:rsidR="00856010" w:rsidRPr="0059532F">
        <w:rPr>
          <w:rFonts w:ascii="Arial" w:hAnsi="Arial" w:cs="Arial"/>
          <w:sz w:val="20"/>
          <w:lang w:val="ro-RO"/>
        </w:rPr>
        <w:t>ă</w:t>
      </w:r>
      <w:r w:rsidR="003A2E2A" w:rsidRPr="0059532F">
        <w:rPr>
          <w:rFonts w:ascii="Arial" w:hAnsi="Arial" w:cs="Arial"/>
          <w:sz w:val="20"/>
          <w:lang w:val="ro-RO"/>
        </w:rPr>
        <w:t xml:space="preserve">rii lor, </w:t>
      </w:r>
      <w:r w:rsidR="00FE6DB4" w:rsidRPr="0059532F">
        <w:rPr>
          <w:rFonts w:ascii="Arial" w:hAnsi="Arial" w:cs="Arial"/>
          <w:sz w:val="20"/>
          <w:lang w:val="ro-RO"/>
        </w:rPr>
        <w:t>dacă</w:t>
      </w:r>
      <w:r w:rsidR="003A2E2A" w:rsidRPr="0059532F">
        <w:rPr>
          <w:rFonts w:ascii="Arial" w:hAnsi="Arial" w:cs="Arial"/>
          <w:sz w:val="20"/>
          <w:lang w:val="ro-RO"/>
        </w:rPr>
        <w:t xml:space="preserve"> nu se prevede altfel </w:t>
      </w:r>
      <w:r w:rsidR="00856010" w:rsidRPr="0059532F">
        <w:rPr>
          <w:rFonts w:ascii="Arial" w:hAnsi="Arial" w:cs="Arial"/>
          <w:sz w:val="20"/>
          <w:lang w:val="ro-RO"/>
        </w:rPr>
        <w:t>î</w:t>
      </w:r>
      <w:r w:rsidR="003A2E2A" w:rsidRPr="0059532F">
        <w:rPr>
          <w:rFonts w:ascii="Arial" w:hAnsi="Arial" w:cs="Arial"/>
          <w:sz w:val="20"/>
          <w:lang w:val="ro-RO"/>
        </w:rPr>
        <w:t>n respectivul document.</w:t>
      </w:r>
    </w:p>
    <w:p w14:paraId="1C97546B" w14:textId="77777777" w:rsidR="000D5FFE" w:rsidRPr="0059532F" w:rsidRDefault="000D5FFE" w:rsidP="00911CA4">
      <w:pPr>
        <w:pStyle w:val="Para0-2"/>
        <w:ind w:left="0" w:firstLine="0"/>
        <w:rPr>
          <w:rFonts w:ascii="Arial" w:hAnsi="Arial" w:cs="Arial"/>
          <w:sz w:val="20"/>
          <w:lang w:val="ro-RO"/>
        </w:rPr>
      </w:pPr>
    </w:p>
    <w:p w14:paraId="748E473D" w14:textId="77777777" w:rsidR="003A2E2A" w:rsidRPr="0059532F" w:rsidRDefault="003A2E2A" w:rsidP="00911CA4">
      <w:pPr>
        <w:pStyle w:val="Para0-2"/>
        <w:ind w:left="0" w:firstLine="0"/>
        <w:rPr>
          <w:rFonts w:ascii="Arial" w:hAnsi="Arial" w:cs="Arial"/>
          <w:b/>
          <w:sz w:val="20"/>
          <w:lang w:val="ro-RO"/>
        </w:rPr>
      </w:pPr>
      <w:r w:rsidRPr="0059532F">
        <w:rPr>
          <w:rFonts w:ascii="Arial" w:hAnsi="Arial" w:cs="Arial"/>
          <w:b/>
          <w:sz w:val="20"/>
          <w:lang w:val="ro-RO"/>
        </w:rPr>
        <w:t>Articolul 2</w:t>
      </w:r>
      <w:r w:rsidR="007A645C" w:rsidRPr="0059532F">
        <w:rPr>
          <w:rFonts w:ascii="Arial" w:hAnsi="Arial" w:cs="Arial"/>
          <w:b/>
          <w:sz w:val="20"/>
          <w:lang w:val="ro-RO"/>
        </w:rPr>
        <w:t>2</w:t>
      </w:r>
      <w:r w:rsidRPr="0059532F">
        <w:rPr>
          <w:rFonts w:ascii="Arial" w:hAnsi="Arial" w:cs="Arial"/>
          <w:b/>
          <w:sz w:val="20"/>
          <w:lang w:val="ro-RO"/>
        </w:rPr>
        <w:t xml:space="preserve"> </w:t>
      </w:r>
      <w:r w:rsidRPr="0059532F">
        <w:rPr>
          <w:rFonts w:ascii="Arial" w:hAnsi="Arial" w:cs="Arial"/>
          <w:b/>
          <w:sz w:val="20"/>
          <w:lang w:val="ro-RO"/>
        </w:rPr>
        <w:tab/>
      </w:r>
      <w:r w:rsidR="00D45E48" w:rsidRPr="0059532F">
        <w:rPr>
          <w:rFonts w:ascii="Arial" w:hAnsi="Arial" w:cs="Arial"/>
          <w:b/>
          <w:sz w:val="20"/>
          <w:lang w:val="ro-RO"/>
        </w:rPr>
        <w:tab/>
      </w:r>
      <w:r w:rsidRPr="0059532F">
        <w:rPr>
          <w:rFonts w:ascii="Arial" w:hAnsi="Arial" w:cs="Arial"/>
          <w:b/>
          <w:sz w:val="20"/>
          <w:lang w:val="ro-RO"/>
        </w:rPr>
        <w:t>SCRISOAREA DE GARAN</w:t>
      </w:r>
      <w:r w:rsidR="00856010" w:rsidRPr="0059532F">
        <w:rPr>
          <w:rFonts w:ascii="Arial" w:hAnsi="Arial" w:cs="Arial"/>
          <w:b/>
          <w:sz w:val="20"/>
          <w:lang w:val="ro-RO"/>
        </w:rPr>
        <w:t>Ţ</w:t>
      </w:r>
      <w:r w:rsidRPr="0059532F">
        <w:rPr>
          <w:rFonts w:ascii="Arial" w:hAnsi="Arial" w:cs="Arial"/>
          <w:b/>
          <w:sz w:val="20"/>
          <w:lang w:val="ro-RO"/>
        </w:rPr>
        <w:t>IE</w:t>
      </w:r>
    </w:p>
    <w:p w14:paraId="114FDC1C" w14:textId="77777777" w:rsidR="003A2E2A" w:rsidRPr="0059532F" w:rsidRDefault="003A2E2A" w:rsidP="00D27514">
      <w:pPr>
        <w:pStyle w:val="Para0-2"/>
        <w:ind w:left="0" w:firstLine="0"/>
        <w:rPr>
          <w:rFonts w:ascii="Arial" w:hAnsi="Arial" w:cs="Arial"/>
          <w:sz w:val="20"/>
          <w:lang w:val="ro-RO"/>
        </w:rPr>
      </w:pPr>
    </w:p>
    <w:p w14:paraId="3FBBD5D8" w14:textId="77777777" w:rsidR="00751E19" w:rsidRPr="0059532F" w:rsidRDefault="003A2E2A" w:rsidP="00751E19">
      <w:pPr>
        <w:pStyle w:val="Para0-2"/>
        <w:ind w:left="567" w:hanging="567"/>
        <w:rPr>
          <w:rFonts w:ascii="Arial" w:hAnsi="Arial" w:cs="Arial"/>
          <w:sz w:val="20"/>
          <w:lang w:val="ro-RO"/>
        </w:rPr>
      </w:pPr>
      <w:r w:rsidRPr="0059532F">
        <w:rPr>
          <w:rFonts w:ascii="Arial" w:hAnsi="Arial" w:cs="Arial"/>
          <w:sz w:val="20"/>
          <w:lang w:val="ro-RO"/>
        </w:rPr>
        <w:t>2</w:t>
      </w:r>
      <w:r w:rsidR="007A645C" w:rsidRPr="0059532F">
        <w:rPr>
          <w:rFonts w:ascii="Arial" w:hAnsi="Arial" w:cs="Arial"/>
          <w:sz w:val="20"/>
          <w:lang w:val="ro-RO"/>
        </w:rPr>
        <w:t>2</w:t>
      </w:r>
      <w:r w:rsidRPr="0059532F">
        <w:rPr>
          <w:rFonts w:ascii="Arial" w:hAnsi="Arial" w:cs="Arial"/>
          <w:sz w:val="20"/>
          <w:lang w:val="ro-RO"/>
        </w:rPr>
        <w:t xml:space="preserve">.1 </w:t>
      </w:r>
      <w:r w:rsidR="001A55EF" w:rsidRPr="0059532F">
        <w:rPr>
          <w:rFonts w:ascii="Arial" w:hAnsi="Arial" w:cs="Arial"/>
          <w:sz w:val="20"/>
          <w:lang w:val="ro-RO"/>
        </w:rPr>
        <w:tab/>
      </w:r>
      <w:r w:rsidR="000F0423" w:rsidRPr="0059532F">
        <w:rPr>
          <w:rFonts w:ascii="Arial" w:hAnsi="Arial" w:cs="Arial"/>
          <w:sz w:val="20"/>
          <w:lang w:val="ro-RO"/>
        </w:rPr>
        <w:t>Atat l</w:t>
      </w:r>
      <w:r w:rsidRPr="0059532F">
        <w:rPr>
          <w:rFonts w:ascii="Arial" w:hAnsi="Arial" w:cs="Arial"/>
          <w:sz w:val="20"/>
          <w:lang w:val="ro-RO"/>
        </w:rPr>
        <w:t>a incheierea prezentului Acord</w:t>
      </w:r>
      <w:r w:rsidR="000F0423" w:rsidRPr="0059532F">
        <w:rPr>
          <w:rFonts w:ascii="Arial" w:hAnsi="Arial" w:cs="Arial"/>
          <w:sz w:val="20"/>
          <w:lang w:val="ro-RO"/>
        </w:rPr>
        <w:t>, cat si oricand pe durata valabilitatii acestuia</w:t>
      </w:r>
      <w:r w:rsidRPr="0059532F">
        <w:rPr>
          <w:rFonts w:ascii="Arial" w:hAnsi="Arial" w:cs="Arial"/>
          <w:sz w:val="20"/>
          <w:lang w:val="ro-RO"/>
        </w:rPr>
        <w:t xml:space="preserve">, </w:t>
      </w:r>
      <w:r w:rsidR="00C752D9" w:rsidRPr="0059532F">
        <w:rPr>
          <w:rFonts w:ascii="Arial" w:hAnsi="Arial" w:cs="Arial"/>
          <w:sz w:val="20"/>
          <w:lang w:val="ro-RO"/>
        </w:rPr>
        <w:t>Telekom Romania Mobile</w:t>
      </w:r>
      <w:r w:rsidR="001A55EF" w:rsidRPr="0059532F">
        <w:rPr>
          <w:rFonts w:ascii="Arial" w:hAnsi="Arial" w:cs="Arial"/>
          <w:sz w:val="20"/>
          <w:lang w:val="ro-RO"/>
        </w:rPr>
        <w:t xml:space="preserve">, </w:t>
      </w:r>
      <w:r w:rsidRPr="0059532F">
        <w:rPr>
          <w:rFonts w:ascii="Arial" w:hAnsi="Arial" w:cs="Arial"/>
          <w:sz w:val="20"/>
          <w:lang w:val="ro-RO"/>
        </w:rPr>
        <w:t xml:space="preserve">este </w:t>
      </w:r>
      <w:r w:rsidR="00856010" w:rsidRPr="0059532F">
        <w:rPr>
          <w:rFonts w:ascii="Arial" w:hAnsi="Arial" w:cs="Arial"/>
          <w:sz w:val="20"/>
          <w:lang w:val="ro-RO"/>
        </w:rPr>
        <w:t>î</w:t>
      </w:r>
      <w:r w:rsidRPr="0059532F">
        <w:rPr>
          <w:rFonts w:ascii="Arial" w:hAnsi="Arial" w:cs="Arial"/>
          <w:sz w:val="20"/>
          <w:lang w:val="ro-RO"/>
        </w:rPr>
        <w:t>ndrept</w:t>
      </w:r>
      <w:r w:rsidR="00856010" w:rsidRPr="0059532F">
        <w:rPr>
          <w:rFonts w:ascii="Arial" w:hAnsi="Arial" w:cs="Arial"/>
          <w:sz w:val="20"/>
          <w:lang w:val="ro-RO"/>
        </w:rPr>
        <w:t>ăţ</w:t>
      </w:r>
      <w:r w:rsidRPr="0059532F">
        <w:rPr>
          <w:rFonts w:ascii="Arial" w:hAnsi="Arial" w:cs="Arial"/>
          <w:sz w:val="20"/>
          <w:lang w:val="ro-RO"/>
        </w:rPr>
        <w:t>it s</w:t>
      </w:r>
      <w:r w:rsidR="00856010" w:rsidRPr="0059532F">
        <w:rPr>
          <w:rFonts w:ascii="Arial" w:hAnsi="Arial" w:cs="Arial"/>
          <w:sz w:val="20"/>
          <w:lang w:val="ro-RO"/>
        </w:rPr>
        <w:t>ă</w:t>
      </w:r>
      <w:r w:rsidRPr="0059532F">
        <w:rPr>
          <w:rFonts w:ascii="Arial" w:hAnsi="Arial" w:cs="Arial"/>
          <w:sz w:val="20"/>
          <w:lang w:val="ro-RO"/>
        </w:rPr>
        <w:t xml:space="preserve"> solicite Operator</w:t>
      </w:r>
      <w:r w:rsidR="00227131" w:rsidRPr="0059532F">
        <w:rPr>
          <w:rFonts w:ascii="Arial" w:hAnsi="Arial" w:cs="Arial"/>
          <w:sz w:val="20"/>
          <w:lang w:val="ro-RO"/>
        </w:rPr>
        <w:t>ului</w:t>
      </w:r>
      <w:r w:rsidR="001A55EF" w:rsidRPr="0059532F">
        <w:rPr>
          <w:rFonts w:ascii="Arial" w:hAnsi="Arial" w:cs="Arial"/>
          <w:sz w:val="20"/>
          <w:lang w:val="ro-RO"/>
        </w:rPr>
        <w:t xml:space="preserve">, </w:t>
      </w:r>
      <w:r w:rsidRPr="0059532F">
        <w:rPr>
          <w:rFonts w:ascii="Arial" w:hAnsi="Arial" w:cs="Arial"/>
          <w:sz w:val="20"/>
          <w:lang w:val="ro-RO"/>
        </w:rPr>
        <w:t xml:space="preserve">constituirea unei </w:t>
      </w:r>
      <w:r w:rsidR="00407ED3" w:rsidRPr="0059532F">
        <w:rPr>
          <w:rFonts w:ascii="Arial" w:hAnsi="Arial" w:cs="Arial"/>
          <w:sz w:val="20"/>
          <w:lang w:val="ro-RO"/>
        </w:rPr>
        <w:t>S</w:t>
      </w:r>
      <w:r w:rsidRPr="0059532F">
        <w:rPr>
          <w:rFonts w:ascii="Arial" w:hAnsi="Arial" w:cs="Arial"/>
          <w:sz w:val="20"/>
          <w:lang w:val="ro-RO"/>
        </w:rPr>
        <w:t xml:space="preserve">crisori de </w:t>
      </w:r>
      <w:r w:rsidR="00407ED3" w:rsidRPr="0059532F">
        <w:rPr>
          <w:rFonts w:ascii="Arial" w:hAnsi="Arial" w:cs="Arial"/>
          <w:sz w:val="20"/>
          <w:lang w:val="ro-RO"/>
        </w:rPr>
        <w:t>G</w:t>
      </w:r>
      <w:r w:rsidRPr="0059532F">
        <w:rPr>
          <w:rFonts w:ascii="Arial" w:hAnsi="Arial" w:cs="Arial"/>
          <w:sz w:val="20"/>
          <w:lang w:val="ro-RO"/>
        </w:rPr>
        <w:t>aran</w:t>
      </w:r>
      <w:r w:rsidR="00856010" w:rsidRPr="0059532F">
        <w:rPr>
          <w:rFonts w:ascii="Arial" w:hAnsi="Arial" w:cs="Arial"/>
          <w:sz w:val="20"/>
          <w:lang w:val="ro-RO"/>
        </w:rPr>
        <w:t>ţ</w:t>
      </w:r>
      <w:r w:rsidRPr="0059532F">
        <w:rPr>
          <w:rFonts w:ascii="Arial" w:hAnsi="Arial" w:cs="Arial"/>
          <w:sz w:val="20"/>
          <w:lang w:val="ro-RO"/>
        </w:rPr>
        <w:t>ie bancar</w:t>
      </w:r>
      <w:r w:rsidR="00856010" w:rsidRPr="0059532F">
        <w:rPr>
          <w:rFonts w:ascii="Arial" w:hAnsi="Arial" w:cs="Arial"/>
          <w:sz w:val="20"/>
          <w:lang w:val="ro-RO"/>
        </w:rPr>
        <w:t>ă</w:t>
      </w:r>
      <w:r w:rsidR="00B97AEE" w:rsidRPr="0059532F">
        <w:rPr>
          <w:rFonts w:ascii="Arial" w:hAnsi="Arial" w:cs="Arial"/>
          <w:sz w:val="20"/>
          <w:lang w:val="ro-RO"/>
        </w:rPr>
        <w:t xml:space="preserve"> emisa de catre o societate bancara din Romania</w:t>
      </w:r>
      <w:r w:rsidR="0054590B" w:rsidRPr="0059532F">
        <w:rPr>
          <w:rFonts w:ascii="Arial" w:hAnsi="Arial" w:cs="Arial"/>
          <w:sz w:val="20"/>
          <w:lang w:val="ro-RO"/>
        </w:rPr>
        <w:t>,</w:t>
      </w:r>
      <w:r w:rsidR="000F0423" w:rsidRPr="0059532F">
        <w:rPr>
          <w:rFonts w:ascii="Arial" w:hAnsi="Arial" w:cs="Arial"/>
          <w:sz w:val="20"/>
          <w:lang w:val="ro-RO"/>
        </w:rPr>
        <w:t xml:space="preserve"> avand ca perioada de valabilitate un an de zile</w:t>
      </w:r>
      <w:r w:rsidR="000F0BFD" w:rsidRPr="0059532F">
        <w:rPr>
          <w:rFonts w:ascii="Arial" w:hAnsi="Arial" w:cs="Arial"/>
          <w:sz w:val="20"/>
          <w:lang w:val="ro-RO"/>
        </w:rPr>
        <w:t>,</w:t>
      </w:r>
      <w:r w:rsidR="009C4B7B" w:rsidRPr="0059532F">
        <w:rPr>
          <w:rFonts w:ascii="Arial" w:hAnsi="Arial" w:cs="Arial"/>
          <w:sz w:val="20"/>
          <w:lang w:val="ro-RO"/>
        </w:rPr>
        <w:t xml:space="preserve"> conform modelului prevăzut în Anexa </w:t>
      </w:r>
      <w:r w:rsidR="00C42AAB" w:rsidRPr="0059532F">
        <w:rPr>
          <w:rFonts w:ascii="Arial" w:hAnsi="Arial" w:cs="Arial"/>
          <w:sz w:val="20"/>
          <w:lang w:val="ro-RO"/>
        </w:rPr>
        <w:t>9</w:t>
      </w:r>
      <w:r w:rsidRPr="0059532F">
        <w:rPr>
          <w:rFonts w:ascii="Arial" w:hAnsi="Arial" w:cs="Arial"/>
          <w:sz w:val="20"/>
          <w:lang w:val="ro-RO"/>
        </w:rPr>
        <w:t>.</w:t>
      </w:r>
      <w:r w:rsidRPr="0059532F">
        <w:rPr>
          <w:rFonts w:ascii="Arial" w:hAnsi="Arial" w:cs="Arial"/>
          <w:b/>
          <w:sz w:val="20"/>
          <w:lang w:val="ro-RO"/>
        </w:rPr>
        <w:t xml:space="preserve"> </w:t>
      </w:r>
      <w:r w:rsidR="000F0423" w:rsidRPr="0059532F">
        <w:rPr>
          <w:rFonts w:ascii="Arial" w:hAnsi="Arial" w:cs="Arial"/>
          <w:sz w:val="20"/>
          <w:lang w:val="ro-RO"/>
        </w:rPr>
        <w:t xml:space="preserve">Operatorul are obligatia de a reinnoi Scrisoarea de Garantie cu cel putin 15 zile inainte de data expirarii acesteia sau ori de cate ori i se solicita de catre </w:t>
      </w:r>
      <w:r w:rsidR="00C752D9" w:rsidRPr="0059532F">
        <w:rPr>
          <w:rFonts w:ascii="Arial" w:hAnsi="Arial" w:cs="Arial"/>
          <w:sz w:val="20"/>
          <w:lang w:val="ro-RO"/>
        </w:rPr>
        <w:t>Telekom Romania Mobile</w:t>
      </w:r>
      <w:r w:rsidR="000F0423" w:rsidRPr="0059532F">
        <w:rPr>
          <w:rFonts w:ascii="Arial" w:hAnsi="Arial" w:cs="Arial"/>
          <w:sz w:val="20"/>
          <w:lang w:val="ro-RO"/>
        </w:rPr>
        <w:t xml:space="preserve">, in termen de 15 zile de la data solicitarii, in caz contrar, </w:t>
      </w:r>
      <w:r w:rsidR="00C752D9" w:rsidRPr="0059532F">
        <w:rPr>
          <w:rFonts w:ascii="Arial" w:hAnsi="Arial" w:cs="Arial"/>
          <w:sz w:val="20"/>
          <w:lang w:val="ro-RO"/>
        </w:rPr>
        <w:t>Telekom Romania Mobile</w:t>
      </w:r>
      <w:r w:rsidR="000F0423" w:rsidRPr="0059532F">
        <w:rPr>
          <w:rFonts w:ascii="Arial" w:hAnsi="Arial" w:cs="Arial"/>
          <w:sz w:val="20"/>
          <w:lang w:val="ro-RO"/>
        </w:rPr>
        <w:t xml:space="preserve"> avand dreptul sa suspende serviciul de interconectare. Restabilirea acestuia se va face numai dupa prezentarea noii Scrisori de Garantie. Neprezentarea unei noi Scrisori de Garantie reprezinta o incalcare a Acordului de catre Operator, </w:t>
      </w:r>
      <w:r w:rsidR="00C752D9" w:rsidRPr="0059532F">
        <w:rPr>
          <w:rFonts w:ascii="Arial" w:hAnsi="Arial" w:cs="Arial"/>
          <w:sz w:val="20"/>
          <w:lang w:val="ro-RO"/>
        </w:rPr>
        <w:t>Telekom Romania Mobile</w:t>
      </w:r>
      <w:r w:rsidR="000F0423" w:rsidRPr="0059532F">
        <w:rPr>
          <w:rFonts w:ascii="Arial" w:hAnsi="Arial" w:cs="Arial"/>
          <w:sz w:val="20"/>
          <w:lang w:val="ro-RO"/>
        </w:rPr>
        <w:t xml:space="preserve"> avand la dispozitie toate remediile precizate in Acord</w:t>
      </w:r>
      <w:r w:rsidRPr="0059532F">
        <w:rPr>
          <w:rFonts w:ascii="Arial" w:hAnsi="Arial" w:cs="Arial"/>
          <w:sz w:val="20"/>
          <w:lang w:val="ro-RO"/>
        </w:rPr>
        <w:t>.</w:t>
      </w:r>
    </w:p>
    <w:p w14:paraId="240797BC" w14:textId="77777777" w:rsidR="00751E19" w:rsidRPr="0059532F" w:rsidRDefault="00751E19" w:rsidP="00751E19">
      <w:pPr>
        <w:pStyle w:val="Para0-2"/>
        <w:ind w:left="567" w:hanging="567"/>
        <w:rPr>
          <w:rFonts w:ascii="Arial" w:hAnsi="Arial" w:cs="Arial"/>
          <w:sz w:val="20"/>
          <w:lang w:val="ro-RO"/>
        </w:rPr>
      </w:pPr>
    </w:p>
    <w:p w14:paraId="5254E016" w14:textId="77777777" w:rsidR="00052066" w:rsidRPr="0059532F" w:rsidRDefault="00983D2E" w:rsidP="00983D2E">
      <w:pPr>
        <w:pStyle w:val="Para0-2"/>
        <w:ind w:left="567" w:hanging="567"/>
        <w:rPr>
          <w:rFonts w:ascii="Arial" w:hAnsi="Arial" w:cs="Arial"/>
          <w:sz w:val="20"/>
          <w:lang w:val="ro-RO"/>
        </w:rPr>
      </w:pPr>
      <w:r w:rsidRPr="0059532F">
        <w:rPr>
          <w:rFonts w:ascii="Arial" w:hAnsi="Arial" w:cs="Arial"/>
          <w:sz w:val="20"/>
          <w:lang w:val="ro-RO"/>
        </w:rPr>
        <w:t xml:space="preserve">22.2 </w:t>
      </w:r>
      <w:r w:rsidR="00085DCA" w:rsidRPr="0059532F">
        <w:rPr>
          <w:rFonts w:ascii="Arial" w:hAnsi="Arial" w:cs="Arial"/>
          <w:sz w:val="20"/>
          <w:lang w:val="ro-RO"/>
        </w:rPr>
        <w:t xml:space="preserve">Scrisoarea de </w:t>
      </w:r>
      <w:r w:rsidR="005631FB" w:rsidRPr="0059532F">
        <w:rPr>
          <w:rFonts w:ascii="Arial" w:hAnsi="Arial" w:cs="Arial"/>
          <w:sz w:val="20"/>
          <w:lang w:val="ro-RO"/>
        </w:rPr>
        <w:t>G</w:t>
      </w:r>
      <w:r w:rsidR="00085DCA" w:rsidRPr="0059532F">
        <w:rPr>
          <w:rFonts w:ascii="Arial" w:hAnsi="Arial" w:cs="Arial"/>
          <w:sz w:val="20"/>
          <w:lang w:val="ro-RO"/>
        </w:rPr>
        <w:t xml:space="preserve">aranţie constituie pre-condiţie a </w:t>
      </w:r>
      <w:r w:rsidR="00075981" w:rsidRPr="0059532F">
        <w:rPr>
          <w:rFonts w:ascii="Arial" w:hAnsi="Arial" w:cs="Arial"/>
          <w:sz w:val="20"/>
          <w:lang w:val="ro-RO"/>
        </w:rPr>
        <w:t xml:space="preserve">semnarii </w:t>
      </w:r>
      <w:r w:rsidR="00407ED3" w:rsidRPr="0059532F">
        <w:rPr>
          <w:rFonts w:ascii="Arial" w:hAnsi="Arial" w:cs="Arial"/>
          <w:sz w:val="20"/>
          <w:lang w:val="ro-RO"/>
        </w:rPr>
        <w:t>S</w:t>
      </w:r>
      <w:r w:rsidR="00075981" w:rsidRPr="0059532F">
        <w:rPr>
          <w:rFonts w:ascii="Arial" w:hAnsi="Arial" w:cs="Arial"/>
          <w:sz w:val="20"/>
          <w:lang w:val="ro-RO"/>
        </w:rPr>
        <w:t xml:space="preserve">crisorii de lansare </w:t>
      </w:r>
      <w:r w:rsidR="00085DCA" w:rsidRPr="0059532F">
        <w:rPr>
          <w:rFonts w:ascii="Arial" w:hAnsi="Arial" w:cs="Arial"/>
          <w:sz w:val="20"/>
          <w:lang w:val="ro-RO"/>
        </w:rPr>
        <w:t xml:space="preserve"> comerciale a </w:t>
      </w:r>
      <w:r w:rsidR="00075981" w:rsidRPr="0059532F">
        <w:rPr>
          <w:rFonts w:ascii="Arial" w:hAnsi="Arial" w:cs="Arial"/>
          <w:sz w:val="20"/>
          <w:lang w:val="ro-RO"/>
        </w:rPr>
        <w:t>prezentului Acord</w:t>
      </w:r>
      <w:r w:rsidR="000F0423" w:rsidRPr="0059532F">
        <w:rPr>
          <w:rFonts w:ascii="Arial" w:hAnsi="Arial" w:cs="Arial"/>
          <w:sz w:val="20"/>
          <w:lang w:val="ro-RO"/>
        </w:rPr>
        <w:t xml:space="preserve">. </w:t>
      </w:r>
      <w:r w:rsidR="00D8362F" w:rsidRPr="0059532F">
        <w:rPr>
          <w:rFonts w:ascii="Arial" w:hAnsi="Arial" w:cs="Arial"/>
          <w:sz w:val="20"/>
          <w:lang w:val="ro-RO"/>
        </w:rPr>
        <w:t xml:space="preserve">Dupa expirarea duratei initiale, </w:t>
      </w:r>
      <w:r w:rsidR="000F0423" w:rsidRPr="0059532F">
        <w:rPr>
          <w:rFonts w:ascii="Arial" w:hAnsi="Arial" w:cs="Arial"/>
          <w:sz w:val="20"/>
          <w:lang w:val="ro-RO"/>
        </w:rPr>
        <w:t xml:space="preserve">Scrisoarea de </w:t>
      </w:r>
      <w:r w:rsidR="005631FB" w:rsidRPr="0059532F">
        <w:rPr>
          <w:rFonts w:ascii="Arial" w:hAnsi="Arial" w:cs="Arial"/>
          <w:sz w:val="20"/>
          <w:lang w:val="ro-RO"/>
        </w:rPr>
        <w:t>G</w:t>
      </w:r>
      <w:r w:rsidR="000F0423" w:rsidRPr="0059532F">
        <w:rPr>
          <w:rFonts w:ascii="Arial" w:hAnsi="Arial" w:cs="Arial"/>
          <w:sz w:val="20"/>
          <w:lang w:val="ro-RO"/>
        </w:rPr>
        <w:t xml:space="preserve">aranţie trebuie să fie reînnoită ori de cate ori este nevoie pentru a acoperi orice durată de valabilitate ulterioară a </w:t>
      </w:r>
      <w:r w:rsidR="00AB04FD" w:rsidRPr="0059532F">
        <w:rPr>
          <w:rFonts w:ascii="Arial" w:hAnsi="Arial" w:cs="Arial"/>
          <w:sz w:val="20"/>
          <w:lang w:val="ro-RO"/>
        </w:rPr>
        <w:t>Acordului</w:t>
      </w:r>
      <w:r w:rsidR="000F0423" w:rsidRPr="0059532F">
        <w:rPr>
          <w:rFonts w:ascii="Arial" w:hAnsi="Arial" w:cs="Arial"/>
          <w:sz w:val="20"/>
          <w:lang w:val="ro-RO"/>
        </w:rPr>
        <w:t>,</w:t>
      </w:r>
      <w:r w:rsidR="00D8362F" w:rsidRPr="0059532F">
        <w:rPr>
          <w:rFonts w:ascii="Arial" w:hAnsi="Arial" w:cs="Arial"/>
          <w:sz w:val="20"/>
          <w:lang w:val="ro-RO"/>
        </w:rPr>
        <w:t xml:space="preserve"> dispozitiile art.</w:t>
      </w:r>
      <w:r w:rsidR="00052066" w:rsidRPr="0059532F">
        <w:rPr>
          <w:rFonts w:ascii="Arial" w:hAnsi="Arial" w:cs="Arial"/>
          <w:sz w:val="20"/>
          <w:lang w:val="ro-RO"/>
        </w:rPr>
        <w:t xml:space="preserve"> </w:t>
      </w:r>
      <w:r w:rsidR="00D8362F" w:rsidRPr="0059532F">
        <w:rPr>
          <w:rFonts w:ascii="Arial" w:hAnsi="Arial" w:cs="Arial"/>
          <w:sz w:val="20"/>
          <w:lang w:val="ro-RO"/>
        </w:rPr>
        <w:t>22.1 fiind aplicabile in mod corespunzator</w:t>
      </w:r>
      <w:r w:rsidR="00085DCA" w:rsidRPr="0059532F">
        <w:rPr>
          <w:rFonts w:ascii="Arial" w:hAnsi="Arial" w:cs="Arial"/>
          <w:sz w:val="20"/>
          <w:lang w:val="ro-RO"/>
        </w:rPr>
        <w:t>.</w:t>
      </w:r>
    </w:p>
    <w:p w14:paraId="1D258F33" w14:textId="77777777" w:rsidR="003A2E2A" w:rsidRPr="0059532F" w:rsidRDefault="003A2E2A" w:rsidP="00052066">
      <w:pPr>
        <w:pStyle w:val="Para0-2"/>
        <w:ind w:left="0" w:firstLine="0"/>
        <w:rPr>
          <w:rFonts w:ascii="Arial" w:hAnsi="Arial" w:cs="Arial"/>
          <w:sz w:val="20"/>
          <w:lang w:val="ro-RO"/>
        </w:rPr>
      </w:pPr>
      <w:r w:rsidRPr="0059532F">
        <w:rPr>
          <w:rFonts w:ascii="Arial" w:hAnsi="Arial" w:cs="Arial"/>
          <w:sz w:val="20"/>
          <w:lang w:val="ro-RO"/>
        </w:rPr>
        <w:t xml:space="preserve"> </w:t>
      </w:r>
    </w:p>
    <w:p w14:paraId="44F35DE3" w14:textId="77777777" w:rsidR="00085DCA" w:rsidRPr="0059532F" w:rsidRDefault="00085DCA" w:rsidP="00052066">
      <w:pPr>
        <w:pStyle w:val="Para0-2"/>
        <w:numPr>
          <w:ilvl w:val="1"/>
          <w:numId w:val="26"/>
        </w:numPr>
        <w:tabs>
          <w:tab w:val="clear" w:pos="720"/>
          <w:tab w:val="left" w:pos="630"/>
        </w:tabs>
        <w:ind w:left="630" w:hanging="630"/>
        <w:rPr>
          <w:rFonts w:ascii="Arial" w:hAnsi="Arial" w:cs="Arial"/>
          <w:sz w:val="20"/>
          <w:lang w:val="ro-RO"/>
        </w:rPr>
      </w:pPr>
      <w:r w:rsidRPr="0059532F">
        <w:rPr>
          <w:rFonts w:ascii="Arial" w:hAnsi="Arial" w:cs="Arial"/>
          <w:sz w:val="20"/>
          <w:lang w:val="ro-RO"/>
        </w:rPr>
        <w:t xml:space="preserve">Valoarea Scrisorii de </w:t>
      </w:r>
      <w:r w:rsidR="00AB04FD" w:rsidRPr="0059532F">
        <w:rPr>
          <w:rFonts w:ascii="Arial" w:hAnsi="Arial" w:cs="Arial"/>
          <w:sz w:val="20"/>
          <w:lang w:val="ro-RO"/>
        </w:rPr>
        <w:t>Garantie</w:t>
      </w:r>
      <w:r w:rsidRPr="0059532F">
        <w:rPr>
          <w:rFonts w:ascii="Arial" w:hAnsi="Arial" w:cs="Arial"/>
          <w:sz w:val="20"/>
          <w:lang w:val="ro-RO"/>
        </w:rPr>
        <w:t xml:space="preserve"> se calculeaza in functie de tipul de trafic aferent perioadei de expunere si de tarifele corespunzatoare acestui tip de trafic.</w:t>
      </w:r>
      <w:r w:rsidR="00052066" w:rsidRPr="0059532F">
        <w:rPr>
          <w:rFonts w:ascii="Arial" w:hAnsi="Arial" w:cs="Arial"/>
          <w:sz w:val="20"/>
          <w:lang w:val="ro-RO"/>
        </w:rPr>
        <w:t xml:space="preserve"> </w:t>
      </w:r>
    </w:p>
    <w:p w14:paraId="47659672" w14:textId="77777777" w:rsidR="00085DCA" w:rsidRPr="0059532F" w:rsidRDefault="00085DCA" w:rsidP="00085DCA">
      <w:pPr>
        <w:pStyle w:val="Para0-2"/>
        <w:rPr>
          <w:rFonts w:ascii="Arial" w:hAnsi="Arial" w:cs="Arial"/>
          <w:sz w:val="20"/>
          <w:lang w:val="ro-RO"/>
        </w:rPr>
      </w:pPr>
    </w:p>
    <w:p w14:paraId="1F496A1C" w14:textId="77777777" w:rsidR="009C43DB" w:rsidRPr="0059532F" w:rsidRDefault="00085DCA" w:rsidP="00052066">
      <w:pPr>
        <w:pStyle w:val="Para0-2"/>
        <w:numPr>
          <w:ilvl w:val="1"/>
          <w:numId w:val="26"/>
        </w:numPr>
        <w:tabs>
          <w:tab w:val="clear" w:pos="720"/>
          <w:tab w:val="left" w:pos="630"/>
        </w:tabs>
        <w:ind w:left="630" w:hanging="630"/>
        <w:rPr>
          <w:rFonts w:ascii="Arial" w:hAnsi="Arial" w:cs="Arial"/>
          <w:sz w:val="20"/>
          <w:lang w:val="ro-RO"/>
        </w:rPr>
      </w:pPr>
      <w:r w:rsidRPr="0059532F">
        <w:rPr>
          <w:rFonts w:ascii="Arial" w:hAnsi="Arial" w:cs="Arial"/>
          <w:sz w:val="20"/>
          <w:lang w:val="ro-RO"/>
        </w:rPr>
        <w:t xml:space="preserve">Perioada de expunere este 74 de zile si reprezinta intervalul de timp cuprins intre inceputul lunii de trafic facturabil si momentul in care </w:t>
      </w:r>
      <w:r w:rsidR="00C752D9" w:rsidRPr="0059532F">
        <w:rPr>
          <w:rFonts w:ascii="Arial" w:hAnsi="Arial" w:cs="Arial"/>
          <w:sz w:val="20"/>
          <w:lang w:val="ro-RO"/>
        </w:rPr>
        <w:t>Telekom Romania Mobile</w:t>
      </w:r>
      <w:r w:rsidRPr="0059532F">
        <w:rPr>
          <w:rFonts w:ascii="Arial" w:hAnsi="Arial" w:cs="Arial"/>
          <w:sz w:val="20"/>
          <w:lang w:val="ro-RO"/>
        </w:rPr>
        <w:t xml:space="preserve"> poate suspenda serviciul, conform preverilor art.12.3</w:t>
      </w:r>
      <w:r w:rsidR="005A3878" w:rsidRPr="0059532F">
        <w:rPr>
          <w:rFonts w:ascii="Arial" w:hAnsi="Arial" w:cs="Arial"/>
          <w:sz w:val="20"/>
          <w:lang w:val="ro-RO"/>
        </w:rPr>
        <w:t>.</w:t>
      </w:r>
      <w:r w:rsidR="005512CF" w:rsidRPr="0059532F">
        <w:rPr>
          <w:rFonts w:ascii="Arial" w:hAnsi="Arial" w:cs="Arial"/>
          <w:sz w:val="20"/>
          <w:lang w:val="ro-RO"/>
        </w:rPr>
        <w:t xml:space="preserve"> Considerând 30 de zile ca durata acceptată prin convenţie a unei luni, perioada de expunere de 74 de zile este echivalentul a 2,47 luni</w:t>
      </w:r>
      <w:r w:rsidR="00D07C75" w:rsidRPr="0059532F">
        <w:rPr>
          <w:rFonts w:ascii="Arial" w:hAnsi="Arial" w:cs="Arial"/>
          <w:sz w:val="20"/>
          <w:lang w:val="ro-RO"/>
        </w:rPr>
        <w:t>.</w:t>
      </w:r>
    </w:p>
    <w:p w14:paraId="5E786DB7" w14:textId="77777777" w:rsidR="00085DCA" w:rsidRPr="0059532F" w:rsidRDefault="00085DCA" w:rsidP="00D07C75">
      <w:pPr>
        <w:pStyle w:val="Para0-2"/>
        <w:tabs>
          <w:tab w:val="left" w:pos="630"/>
        </w:tabs>
        <w:rPr>
          <w:rFonts w:ascii="Arial" w:hAnsi="Arial" w:cs="Arial"/>
          <w:sz w:val="20"/>
          <w:lang w:val="ro-RO"/>
        </w:rPr>
      </w:pPr>
    </w:p>
    <w:p w14:paraId="4D15F280" w14:textId="67F24BA8" w:rsidR="00085DCA" w:rsidRPr="0059532F" w:rsidRDefault="00085DCA" w:rsidP="00A830D1">
      <w:pPr>
        <w:pStyle w:val="Para0-2"/>
        <w:tabs>
          <w:tab w:val="left" w:pos="630"/>
        </w:tabs>
        <w:ind w:left="630" w:firstLine="0"/>
        <w:rPr>
          <w:rFonts w:ascii="Arial" w:hAnsi="Arial" w:cs="Arial"/>
          <w:sz w:val="20"/>
          <w:lang w:val="ro-RO"/>
        </w:rPr>
      </w:pPr>
      <w:r w:rsidRPr="0059532F">
        <w:rPr>
          <w:rFonts w:ascii="Arial" w:hAnsi="Arial" w:cs="Arial"/>
          <w:sz w:val="20"/>
          <w:lang w:val="ro-RO"/>
        </w:rPr>
        <w:t xml:space="preserve">Perioada de expunere = </w:t>
      </w:r>
      <w:r w:rsidR="00622CAD" w:rsidRPr="0059532F">
        <w:rPr>
          <w:rFonts w:ascii="Arial" w:hAnsi="Arial" w:cs="Arial"/>
          <w:sz w:val="20"/>
          <w:lang w:val="ro-RO"/>
        </w:rPr>
        <w:t>P</w:t>
      </w:r>
      <w:r w:rsidRPr="0059532F">
        <w:rPr>
          <w:rFonts w:ascii="Arial" w:hAnsi="Arial" w:cs="Arial"/>
          <w:sz w:val="20"/>
          <w:lang w:val="ro-RO"/>
        </w:rPr>
        <w:t xml:space="preserve">erioada de facturare de o luna calendaristica + </w:t>
      </w:r>
      <w:r w:rsidR="00622CAD" w:rsidRPr="0059532F">
        <w:rPr>
          <w:rFonts w:ascii="Arial" w:hAnsi="Arial" w:cs="Arial"/>
          <w:sz w:val="20"/>
          <w:lang w:val="ro-RO"/>
        </w:rPr>
        <w:t>T</w:t>
      </w:r>
      <w:r w:rsidRPr="0059532F">
        <w:rPr>
          <w:rFonts w:ascii="Arial" w:hAnsi="Arial" w:cs="Arial"/>
          <w:sz w:val="20"/>
          <w:lang w:val="ro-RO"/>
        </w:rPr>
        <w:t xml:space="preserve">ermenul maxim de emitere a facturii pentru respectivul serviciu aferent acestei luni + </w:t>
      </w:r>
      <w:r w:rsidR="00622CAD" w:rsidRPr="0059532F">
        <w:rPr>
          <w:rFonts w:ascii="Arial" w:hAnsi="Arial" w:cs="Arial"/>
          <w:sz w:val="20"/>
          <w:lang w:val="ro-RO"/>
        </w:rPr>
        <w:t>T</w:t>
      </w:r>
      <w:r w:rsidRPr="0059532F">
        <w:rPr>
          <w:rFonts w:ascii="Arial" w:hAnsi="Arial" w:cs="Arial"/>
          <w:sz w:val="20"/>
          <w:lang w:val="ro-RO"/>
        </w:rPr>
        <w:t xml:space="preserve">ermenul maxim de plata + </w:t>
      </w:r>
      <w:r w:rsidR="00622CAD" w:rsidRPr="0059532F">
        <w:rPr>
          <w:rFonts w:ascii="Arial" w:hAnsi="Arial" w:cs="Arial"/>
          <w:sz w:val="20"/>
          <w:lang w:val="ro-RO"/>
        </w:rPr>
        <w:t>T</w:t>
      </w:r>
      <w:r w:rsidRPr="0059532F">
        <w:rPr>
          <w:rFonts w:ascii="Arial" w:hAnsi="Arial" w:cs="Arial"/>
          <w:sz w:val="20"/>
          <w:lang w:val="ro-RO"/>
        </w:rPr>
        <w:t xml:space="preserve">ermenul </w:t>
      </w:r>
      <w:r w:rsidR="005512CF" w:rsidRPr="0059532F">
        <w:rPr>
          <w:rFonts w:ascii="Arial" w:hAnsi="Arial" w:cs="Arial"/>
          <w:sz w:val="20"/>
          <w:lang w:val="ro-RO"/>
        </w:rPr>
        <w:t>de gratie pentru</w:t>
      </w:r>
      <w:r w:rsidRPr="0059532F">
        <w:rPr>
          <w:rFonts w:ascii="Arial" w:hAnsi="Arial" w:cs="Arial"/>
          <w:sz w:val="20"/>
          <w:lang w:val="ro-RO"/>
        </w:rPr>
        <w:t xml:space="preserve"> suspendare + </w:t>
      </w:r>
      <w:r w:rsidR="00622CAD" w:rsidRPr="0059532F">
        <w:rPr>
          <w:rFonts w:ascii="Arial" w:hAnsi="Arial" w:cs="Arial"/>
          <w:sz w:val="20"/>
          <w:lang w:val="ro-RO"/>
        </w:rPr>
        <w:t>T</w:t>
      </w:r>
      <w:r w:rsidR="005512CF" w:rsidRPr="0059532F">
        <w:rPr>
          <w:rFonts w:ascii="Arial" w:hAnsi="Arial" w:cs="Arial"/>
          <w:sz w:val="20"/>
          <w:lang w:val="ro-RO"/>
        </w:rPr>
        <w:t xml:space="preserve">ermen de punere in intarziere cu privire la suspendarea serviciului de catre </w:t>
      </w:r>
      <w:r w:rsidR="00C752D9" w:rsidRPr="0059532F">
        <w:rPr>
          <w:rFonts w:ascii="Arial" w:hAnsi="Arial" w:cs="Arial"/>
          <w:sz w:val="20"/>
          <w:lang w:val="ro-RO"/>
        </w:rPr>
        <w:t>Telekom Romania Mobile</w:t>
      </w:r>
      <w:r w:rsidR="005512CF" w:rsidRPr="0059532F">
        <w:rPr>
          <w:rFonts w:ascii="Arial" w:hAnsi="Arial" w:cs="Arial"/>
          <w:sz w:val="20"/>
          <w:lang w:val="ro-RO"/>
        </w:rPr>
        <w:t>.</w:t>
      </w:r>
    </w:p>
    <w:p w14:paraId="5E04FD5A" w14:textId="77777777" w:rsidR="005512CF" w:rsidRPr="0059532F" w:rsidRDefault="005512CF" w:rsidP="00085DCA">
      <w:pPr>
        <w:pStyle w:val="Para0-2"/>
        <w:tabs>
          <w:tab w:val="left" w:pos="709"/>
        </w:tabs>
        <w:ind w:left="709" w:firstLine="0"/>
        <w:rPr>
          <w:rFonts w:ascii="Arial" w:hAnsi="Arial" w:cs="Arial"/>
          <w:sz w:val="20"/>
          <w:lang w:val="ro-RO"/>
        </w:rPr>
      </w:pPr>
    </w:p>
    <w:p w14:paraId="00785245" w14:textId="77777777" w:rsidR="00085DCA" w:rsidRPr="0059532F" w:rsidRDefault="00085DCA" w:rsidP="00085DCA">
      <w:pPr>
        <w:pStyle w:val="BodyText"/>
        <w:rPr>
          <w:rFonts w:cs="Arial"/>
          <w:sz w:val="20"/>
          <w:lang w:val="ro-RO"/>
        </w:rPr>
      </w:pPr>
      <w:r w:rsidRPr="0059532F">
        <w:rPr>
          <w:rFonts w:cs="Arial"/>
          <w:sz w:val="20"/>
          <w:lang w:val="ro-RO"/>
        </w:rPr>
        <w:t>22.5</w:t>
      </w:r>
      <w:r w:rsidRPr="0059532F">
        <w:rPr>
          <w:rFonts w:cs="Arial"/>
          <w:sz w:val="20"/>
          <w:lang w:val="ro-RO"/>
        </w:rPr>
        <w:tab/>
        <w:t xml:space="preserve">Valoarea Scrisorii de </w:t>
      </w:r>
      <w:r w:rsidR="005631FB" w:rsidRPr="0059532F">
        <w:rPr>
          <w:rFonts w:cs="Arial"/>
          <w:sz w:val="20"/>
          <w:lang w:val="ro-RO"/>
        </w:rPr>
        <w:t>G</w:t>
      </w:r>
      <w:r w:rsidRPr="0059532F">
        <w:rPr>
          <w:rFonts w:cs="Arial"/>
          <w:sz w:val="20"/>
          <w:lang w:val="ro-RO"/>
        </w:rPr>
        <w:t>arantie bancara se calculeaza dupa cum urmeaza:</w:t>
      </w:r>
      <w:r w:rsidR="00F1014B" w:rsidRPr="0059532F">
        <w:rPr>
          <w:rFonts w:cs="Arial"/>
          <w:sz w:val="20"/>
          <w:lang w:val="ro-RO"/>
        </w:rPr>
        <w:t>*</w:t>
      </w:r>
    </w:p>
    <w:p w14:paraId="22F8DC1D" w14:textId="77777777" w:rsidR="00F52420" w:rsidRPr="0059532F" w:rsidRDefault="00F52420" w:rsidP="00085DCA">
      <w:pPr>
        <w:pStyle w:val="Para0-2"/>
        <w:ind w:left="2280" w:firstLine="0"/>
        <w:rPr>
          <w:rFonts w:ascii="Arial" w:hAnsi="Arial" w:cs="Arial"/>
          <w:sz w:val="20"/>
          <w:lang w:val="ro-RO"/>
        </w:rPr>
      </w:pPr>
    </w:p>
    <w:p w14:paraId="4020FD1C" w14:textId="77777777" w:rsidR="00F52420" w:rsidRPr="0059532F" w:rsidRDefault="00F52420" w:rsidP="00F52420">
      <w:pPr>
        <w:pStyle w:val="BodyText"/>
        <w:numPr>
          <w:ilvl w:val="0"/>
          <w:numId w:val="27"/>
        </w:numPr>
        <w:ind w:firstLine="0"/>
        <w:rPr>
          <w:rFonts w:cs="Arial"/>
          <w:sz w:val="20"/>
          <w:lang w:val="ro-RO"/>
        </w:rPr>
      </w:pPr>
      <w:r w:rsidRPr="0059532F">
        <w:rPr>
          <w:rFonts w:cs="Arial"/>
          <w:sz w:val="20"/>
          <w:lang w:val="ro-RO"/>
        </w:rPr>
        <w:t xml:space="preserve">pentru cazul traficului national transmis de Operator pe legătura de interconectare dedicată traficului naţional: </w:t>
      </w:r>
    </w:p>
    <w:p w14:paraId="4C9ADF78" w14:textId="77777777" w:rsidR="00F52420" w:rsidRPr="0059532F" w:rsidRDefault="00F52420" w:rsidP="00F52420">
      <w:pPr>
        <w:pStyle w:val="Para0-2"/>
        <w:ind w:left="1440" w:firstLine="0"/>
        <w:rPr>
          <w:rFonts w:ascii="Arial" w:hAnsi="Arial" w:cs="Arial"/>
          <w:b/>
          <w:sz w:val="20"/>
          <w:lang w:val="ro-RO"/>
        </w:rPr>
      </w:pPr>
    </w:p>
    <w:p w14:paraId="6C7BDAE7" w14:textId="554D6A0F" w:rsidR="00F52420" w:rsidRPr="0059532F" w:rsidRDefault="00F52420" w:rsidP="00F52420">
      <w:pPr>
        <w:pStyle w:val="Para0-2"/>
        <w:ind w:left="1440" w:firstLine="0"/>
        <w:rPr>
          <w:rFonts w:ascii="Arial" w:hAnsi="Arial" w:cs="Arial"/>
          <w:b/>
          <w:sz w:val="20"/>
          <w:lang w:val="ro-RO"/>
        </w:rPr>
      </w:pPr>
      <w:r w:rsidRPr="0059532F">
        <w:rPr>
          <w:rFonts w:ascii="Arial" w:hAnsi="Arial" w:cs="Arial"/>
          <w:b/>
          <w:sz w:val="20"/>
          <w:lang w:val="ro-RO"/>
        </w:rPr>
        <w:t>VSGB</w:t>
      </w:r>
      <w:r w:rsidRPr="0059532F">
        <w:rPr>
          <w:rFonts w:ascii="Arial" w:hAnsi="Arial" w:cs="Arial"/>
          <w:b/>
          <w:sz w:val="20"/>
          <w:vertAlign w:val="subscript"/>
          <w:lang w:val="ro-RO"/>
        </w:rPr>
        <w:t>N</w:t>
      </w:r>
      <w:r w:rsidRPr="0059532F">
        <w:rPr>
          <w:rFonts w:ascii="Arial" w:hAnsi="Arial" w:cs="Arial"/>
          <w:b/>
          <w:sz w:val="20"/>
          <w:lang w:val="ro-RO"/>
        </w:rPr>
        <w:t xml:space="preserve"> = TNL X tariful de terminare în reţeaua </w:t>
      </w:r>
      <w:r w:rsidR="00C752D9" w:rsidRPr="0059532F">
        <w:rPr>
          <w:rFonts w:ascii="Arial" w:hAnsi="Arial" w:cs="Arial"/>
          <w:b/>
          <w:sz w:val="20"/>
          <w:lang w:val="ro-RO"/>
        </w:rPr>
        <w:t>Telekom Romania Mobile</w:t>
      </w:r>
      <w:r w:rsidRPr="0059532F">
        <w:rPr>
          <w:rFonts w:ascii="Arial" w:hAnsi="Arial" w:cs="Arial"/>
          <w:b/>
          <w:sz w:val="20"/>
          <w:lang w:val="ro-RO"/>
        </w:rPr>
        <w:t xml:space="preserve"> X </w:t>
      </w:r>
      <w:r w:rsidR="00DE17A2" w:rsidRPr="0059532F">
        <w:rPr>
          <w:rFonts w:ascii="Arial" w:hAnsi="Arial" w:cs="Arial"/>
          <w:b/>
          <w:sz w:val="20"/>
          <w:lang w:val="ro-RO"/>
        </w:rPr>
        <w:t>P</w:t>
      </w:r>
      <w:r w:rsidRPr="0059532F">
        <w:rPr>
          <w:rFonts w:ascii="Arial" w:hAnsi="Arial" w:cs="Arial"/>
          <w:b/>
          <w:sz w:val="20"/>
          <w:lang w:val="ro-RO"/>
        </w:rPr>
        <w:t>erioada de expunere (luni), unde:</w:t>
      </w:r>
    </w:p>
    <w:p w14:paraId="6689C7BA" w14:textId="77777777" w:rsidR="00F52420" w:rsidRPr="0059532F" w:rsidRDefault="00F52420" w:rsidP="00F52420">
      <w:pPr>
        <w:pStyle w:val="Para0-2"/>
        <w:tabs>
          <w:tab w:val="left" w:pos="6449"/>
        </w:tabs>
        <w:ind w:left="1440" w:firstLine="0"/>
        <w:rPr>
          <w:rFonts w:ascii="Arial" w:hAnsi="Arial" w:cs="Arial"/>
          <w:sz w:val="20"/>
          <w:lang w:val="ro-RO"/>
        </w:rPr>
      </w:pPr>
      <w:r w:rsidRPr="0059532F">
        <w:rPr>
          <w:rFonts w:ascii="Arial" w:hAnsi="Arial" w:cs="Arial"/>
          <w:sz w:val="20"/>
          <w:lang w:val="ro-RO"/>
        </w:rPr>
        <w:tab/>
      </w:r>
    </w:p>
    <w:p w14:paraId="4EC0157E" w14:textId="77777777" w:rsidR="00F52420" w:rsidRPr="0059532F" w:rsidRDefault="00F52420" w:rsidP="00F52420">
      <w:pPr>
        <w:pStyle w:val="Para0-2"/>
        <w:ind w:left="1440" w:firstLine="0"/>
        <w:rPr>
          <w:rFonts w:ascii="Arial" w:hAnsi="Arial" w:cs="Arial"/>
          <w:sz w:val="20"/>
          <w:lang w:val="ro-RO"/>
        </w:rPr>
      </w:pPr>
      <w:r w:rsidRPr="0059532F">
        <w:rPr>
          <w:rFonts w:ascii="Arial" w:hAnsi="Arial" w:cs="Arial"/>
          <w:b/>
          <w:sz w:val="20"/>
          <w:lang w:val="ro-RO"/>
        </w:rPr>
        <w:t>VSGB</w:t>
      </w:r>
      <w:r w:rsidRPr="0059532F">
        <w:rPr>
          <w:rFonts w:ascii="Arial" w:hAnsi="Arial" w:cs="Arial"/>
          <w:b/>
          <w:sz w:val="20"/>
          <w:vertAlign w:val="subscript"/>
          <w:lang w:val="ro-RO"/>
        </w:rPr>
        <w:t>N</w:t>
      </w:r>
      <w:r w:rsidRPr="0059532F">
        <w:rPr>
          <w:rFonts w:ascii="Arial" w:hAnsi="Arial" w:cs="Arial"/>
          <w:sz w:val="20"/>
          <w:lang w:val="ro-RO"/>
        </w:rPr>
        <w:t xml:space="preserve"> este valoarea </w:t>
      </w:r>
      <w:r w:rsidR="00991D56" w:rsidRPr="0059532F">
        <w:rPr>
          <w:rFonts w:ascii="Arial" w:hAnsi="Arial" w:cs="Arial"/>
          <w:sz w:val="20"/>
          <w:lang w:val="ro-RO"/>
        </w:rPr>
        <w:t xml:space="preserve">Scrisorii de Garanţie </w:t>
      </w:r>
      <w:r w:rsidRPr="0059532F">
        <w:rPr>
          <w:rFonts w:ascii="Arial" w:hAnsi="Arial" w:cs="Arial"/>
          <w:sz w:val="20"/>
          <w:lang w:val="ro-RO"/>
        </w:rPr>
        <w:t>bancară aferenta traficului national,</w:t>
      </w:r>
    </w:p>
    <w:p w14:paraId="3A056455" w14:textId="37456CD8" w:rsidR="00F52420" w:rsidRPr="0059532F" w:rsidRDefault="00F52420" w:rsidP="00F52420">
      <w:pPr>
        <w:pStyle w:val="Para0-2"/>
        <w:ind w:left="1440" w:firstLine="0"/>
        <w:rPr>
          <w:rFonts w:ascii="Arial" w:hAnsi="Arial" w:cs="Arial"/>
          <w:sz w:val="20"/>
          <w:lang w:val="ro-RO"/>
        </w:rPr>
      </w:pPr>
      <w:r w:rsidRPr="0059532F">
        <w:rPr>
          <w:rFonts w:ascii="Arial" w:hAnsi="Arial" w:cs="Arial"/>
          <w:b/>
          <w:sz w:val="20"/>
          <w:lang w:val="ro-RO"/>
        </w:rPr>
        <w:t>TNL</w:t>
      </w:r>
      <w:r w:rsidRPr="0059532F">
        <w:rPr>
          <w:rFonts w:ascii="Arial" w:hAnsi="Arial" w:cs="Arial"/>
          <w:sz w:val="20"/>
          <w:lang w:val="ro-RO"/>
        </w:rPr>
        <w:t xml:space="preserve"> reprezinta valorile de trafic naţional </w:t>
      </w:r>
      <w:r w:rsidR="00276E78" w:rsidRPr="0059532F">
        <w:rPr>
          <w:rFonts w:ascii="Arial" w:hAnsi="Arial" w:cs="Arial"/>
          <w:sz w:val="20"/>
          <w:lang w:val="ro-RO"/>
        </w:rPr>
        <w:t xml:space="preserve">lunar </w:t>
      </w:r>
      <w:r w:rsidRPr="0059532F">
        <w:rPr>
          <w:rFonts w:ascii="Arial" w:hAnsi="Arial" w:cs="Arial"/>
          <w:sz w:val="20"/>
          <w:lang w:val="ro-RO"/>
        </w:rPr>
        <w:t>calculate in functie de traficul mediu lunar pe ultimele 3 luni sau, in lipsa acestuia, pe baza unei previziuni furnizate de Operator prin completarea formularelor prezentate în acordul de interconectare.</w:t>
      </w:r>
    </w:p>
    <w:p w14:paraId="7BE6D762" w14:textId="77777777" w:rsidR="00F52420" w:rsidRPr="0059532F" w:rsidRDefault="00F52420" w:rsidP="00F52420">
      <w:pPr>
        <w:pStyle w:val="Para0-2"/>
        <w:ind w:left="1440" w:firstLine="0"/>
        <w:rPr>
          <w:rFonts w:ascii="Arial" w:hAnsi="Arial" w:cs="Arial"/>
          <w:sz w:val="20"/>
          <w:lang w:val="ro-RO"/>
        </w:rPr>
      </w:pPr>
    </w:p>
    <w:p w14:paraId="61E1C7E1" w14:textId="77777777" w:rsidR="00F52420" w:rsidRPr="0059532F" w:rsidRDefault="00F52420" w:rsidP="00F52420">
      <w:pPr>
        <w:pStyle w:val="Para0-2"/>
        <w:ind w:left="1440" w:firstLine="0"/>
        <w:rPr>
          <w:rFonts w:ascii="Arial" w:hAnsi="Arial" w:cs="Arial"/>
          <w:sz w:val="20"/>
          <w:lang w:val="ro-RO"/>
        </w:rPr>
      </w:pPr>
      <w:r w:rsidRPr="0059532F">
        <w:rPr>
          <w:rFonts w:ascii="Arial" w:hAnsi="Arial" w:cs="Arial"/>
          <w:sz w:val="20"/>
          <w:lang w:val="ro-RO"/>
        </w:rPr>
        <w:lastRenderedPageBreak/>
        <w:t xml:space="preserve">Valoarea </w:t>
      </w:r>
      <w:r w:rsidR="00991D56" w:rsidRPr="0059532F">
        <w:rPr>
          <w:rFonts w:ascii="Arial" w:hAnsi="Arial" w:cs="Arial"/>
          <w:sz w:val="20"/>
          <w:lang w:val="ro-RO"/>
        </w:rPr>
        <w:t xml:space="preserve">Scrisorii de Garanţie </w:t>
      </w:r>
      <w:r w:rsidRPr="0059532F">
        <w:rPr>
          <w:rFonts w:ascii="Arial" w:hAnsi="Arial" w:cs="Arial"/>
          <w:sz w:val="20"/>
          <w:lang w:val="ro-RO"/>
        </w:rPr>
        <w:t xml:space="preserve">bancare, </w:t>
      </w:r>
      <w:r w:rsidRPr="0059532F">
        <w:rPr>
          <w:rFonts w:ascii="Arial" w:hAnsi="Arial" w:cs="Arial"/>
          <w:b/>
          <w:sz w:val="20"/>
          <w:lang w:val="ro-RO"/>
        </w:rPr>
        <w:t>VSGB</w:t>
      </w:r>
      <w:r w:rsidRPr="0059532F">
        <w:rPr>
          <w:rFonts w:ascii="Arial" w:hAnsi="Arial" w:cs="Arial"/>
          <w:b/>
          <w:sz w:val="20"/>
          <w:vertAlign w:val="subscript"/>
          <w:lang w:val="ro-RO"/>
        </w:rPr>
        <w:t>N,</w:t>
      </w:r>
      <w:r w:rsidRPr="0059532F">
        <w:rPr>
          <w:rFonts w:ascii="Arial" w:hAnsi="Arial" w:cs="Arial"/>
          <w:sz w:val="20"/>
          <w:lang w:val="ro-RO"/>
        </w:rPr>
        <w:t xml:space="preserve"> se calculează în acelaşi mod, detaliat mai sus, indiferent de tipul interconecării, directe sau prin tranzit.</w:t>
      </w:r>
    </w:p>
    <w:p w14:paraId="2DBDF78E" w14:textId="77777777" w:rsidR="00F52420" w:rsidRPr="0059532F" w:rsidRDefault="00F52420" w:rsidP="00F52420">
      <w:pPr>
        <w:pStyle w:val="Para0-2"/>
        <w:ind w:left="1440" w:firstLine="0"/>
        <w:rPr>
          <w:rFonts w:ascii="Arial" w:hAnsi="Arial" w:cs="Arial"/>
          <w:sz w:val="20"/>
          <w:lang w:val="ro-RO"/>
        </w:rPr>
      </w:pPr>
    </w:p>
    <w:p w14:paraId="6BCEBCE1" w14:textId="77777777" w:rsidR="00F52420" w:rsidRPr="0059532F" w:rsidRDefault="00F52420" w:rsidP="00F52420">
      <w:pPr>
        <w:pStyle w:val="BodyText"/>
        <w:ind w:left="360"/>
        <w:rPr>
          <w:rFonts w:cs="Arial"/>
          <w:sz w:val="20"/>
          <w:lang w:val="ro-RO"/>
        </w:rPr>
      </w:pPr>
    </w:p>
    <w:p w14:paraId="7530E9B6" w14:textId="77777777" w:rsidR="00F52420" w:rsidRPr="0059532F" w:rsidRDefault="00F52420" w:rsidP="00F52420">
      <w:pPr>
        <w:pStyle w:val="BodyText"/>
        <w:numPr>
          <w:ilvl w:val="0"/>
          <w:numId w:val="27"/>
        </w:numPr>
        <w:ind w:firstLine="0"/>
        <w:rPr>
          <w:rFonts w:cs="Arial"/>
          <w:sz w:val="20"/>
          <w:lang w:val="ro-RO"/>
        </w:rPr>
      </w:pPr>
      <w:r w:rsidRPr="0059532F">
        <w:rPr>
          <w:rFonts w:cs="Arial"/>
          <w:sz w:val="20"/>
          <w:lang w:val="ro-RO"/>
        </w:rPr>
        <w:t>pentru cazul traficului international transmis de Operator separat pe legatura de interconectare directa dedicată traficului internaţional, daca este aplicabil:</w:t>
      </w:r>
    </w:p>
    <w:p w14:paraId="7082F38F" w14:textId="77777777" w:rsidR="00F52420" w:rsidRPr="0059532F" w:rsidRDefault="00F52420" w:rsidP="00F52420">
      <w:pPr>
        <w:pStyle w:val="Para0-2"/>
        <w:ind w:left="1440" w:firstLine="0"/>
        <w:rPr>
          <w:rFonts w:ascii="Arial" w:hAnsi="Arial" w:cs="Arial"/>
          <w:b/>
          <w:sz w:val="20"/>
          <w:lang w:val="ro-RO"/>
        </w:rPr>
      </w:pPr>
    </w:p>
    <w:p w14:paraId="6AC6AC4F" w14:textId="230E22E5" w:rsidR="00F52420" w:rsidRPr="0059532F" w:rsidRDefault="00F52420" w:rsidP="00F52420">
      <w:pPr>
        <w:pStyle w:val="Para0-2"/>
        <w:ind w:left="1440" w:firstLine="0"/>
        <w:rPr>
          <w:rFonts w:ascii="Arial" w:hAnsi="Arial" w:cs="Arial"/>
          <w:b/>
          <w:sz w:val="20"/>
          <w:lang w:val="ro-RO"/>
        </w:rPr>
      </w:pPr>
      <w:r w:rsidRPr="0059532F">
        <w:rPr>
          <w:rFonts w:ascii="Arial" w:hAnsi="Arial" w:cs="Arial"/>
          <w:b/>
          <w:sz w:val="20"/>
          <w:lang w:val="ro-RO"/>
        </w:rPr>
        <w:t>VSGB</w:t>
      </w:r>
      <w:r w:rsidRPr="0059532F">
        <w:rPr>
          <w:rFonts w:ascii="Arial" w:hAnsi="Arial" w:cs="Arial"/>
          <w:b/>
          <w:sz w:val="20"/>
          <w:vertAlign w:val="subscript"/>
          <w:lang w:val="ro-RO"/>
        </w:rPr>
        <w:t>I</w:t>
      </w:r>
      <w:r w:rsidRPr="0059532F">
        <w:rPr>
          <w:rFonts w:ascii="Arial" w:hAnsi="Arial" w:cs="Arial"/>
          <w:b/>
          <w:sz w:val="20"/>
          <w:lang w:val="ro-RO"/>
        </w:rPr>
        <w:t xml:space="preserve"> = T</w:t>
      </w:r>
      <w:r w:rsidR="00276E78" w:rsidRPr="0059532F">
        <w:rPr>
          <w:rFonts w:ascii="Arial" w:hAnsi="Arial" w:cs="Arial"/>
          <w:b/>
          <w:sz w:val="20"/>
          <w:lang w:val="ro-RO"/>
        </w:rPr>
        <w:t>I</w:t>
      </w:r>
      <w:r w:rsidRPr="0059532F">
        <w:rPr>
          <w:rFonts w:ascii="Arial" w:hAnsi="Arial" w:cs="Arial"/>
          <w:b/>
          <w:sz w:val="20"/>
          <w:lang w:val="ro-RO"/>
        </w:rPr>
        <w:t xml:space="preserve">L X tariful de terminare în reţeaua </w:t>
      </w:r>
      <w:r w:rsidR="00C752D9" w:rsidRPr="0059532F">
        <w:rPr>
          <w:rFonts w:ascii="Arial" w:hAnsi="Arial" w:cs="Arial"/>
          <w:b/>
          <w:sz w:val="20"/>
          <w:lang w:val="ro-RO"/>
        </w:rPr>
        <w:t>Telekom Romania Mobile</w:t>
      </w:r>
      <w:r w:rsidRPr="0059532F">
        <w:rPr>
          <w:rFonts w:ascii="Arial" w:hAnsi="Arial" w:cs="Arial"/>
          <w:b/>
          <w:sz w:val="20"/>
          <w:lang w:val="ro-RO"/>
        </w:rPr>
        <w:t xml:space="preserve"> X </w:t>
      </w:r>
      <w:r w:rsidR="00DE17A2" w:rsidRPr="0059532F">
        <w:rPr>
          <w:rFonts w:ascii="Arial" w:hAnsi="Arial" w:cs="Arial"/>
          <w:b/>
          <w:sz w:val="20"/>
          <w:lang w:val="ro-RO"/>
        </w:rPr>
        <w:t>P</w:t>
      </w:r>
      <w:r w:rsidRPr="0059532F">
        <w:rPr>
          <w:rFonts w:ascii="Arial" w:hAnsi="Arial" w:cs="Arial"/>
          <w:b/>
          <w:sz w:val="20"/>
          <w:lang w:val="ro-RO"/>
        </w:rPr>
        <w:t>erioada de expunere (luni), unde:</w:t>
      </w:r>
    </w:p>
    <w:p w14:paraId="62CD3A2C" w14:textId="77777777" w:rsidR="00F52420" w:rsidRPr="0059532F" w:rsidRDefault="00F52420" w:rsidP="00F52420">
      <w:pPr>
        <w:pStyle w:val="Para0-2"/>
        <w:ind w:left="1440" w:firstLine="0"/>
        <w:rPr>
          <w:rFonts w:ascii="Arial" w:hAnsi="Arial" w:cs="Arial"/>
          <w:sz w:val="20"/>
          <w:lang w:val="ro-RO"/>
        </w:rPr>
      </w:pPr>
    </w:p>
    <w:p w14:paraId="763DA457" w14:textId="77777777" w:rsidR="00F52420" w:rsidRPr="0059532F" w:rsidRDefault="00F52420" w:rsidP="00F52420">
      <w:pPr>
        <w:pStyle w:val="Para0-2"/>
        <w:ind w:left="1440" w:firstLine="0"/>
        <w:rPr>
          <w:rFonts w:ascii="Arial" w:hAnsi="Arial" w:cs="Arial"/>
          <w:sz w:val="20"/>
          <w:lang w:val="ro-RO"/>
        </w:rPr>
      </w:pPr>
      <w:r w:rsidRPr="0059532F">
        <w:rPr>
          <w:rFonts w:ascii="Arial" w:hAnsi="Arial" w:cs="Arial"/>
          <w:b/>
          <w:sz w:val="20"/>
          <w:lang w:val="ro-RO"/>
        </w:rPr>
        <w:t>VSGB</w:t>
      </w:r>
      <w:r w:rsidRPr="0059532F">
        <w:rPr>
          <w:rFonts w:ascii="Arial" w:hAnsi="Arial" w:cs="Arial"/>
          <w:b/>
          <w:sz w:val="20"/>
          <w:vertAlign w:val="subscript"/>
          <w:lang w:val="ro-RO"/>
        </w:rPr>
        <w:t>I</w:t>
      </w:r>
      <w:r w:rsidRPr="0059532F">
        <w:rPr>
          <w:rFonts w:ascii="Arial" w:hAnsi="Arial" w:cs="Arial"/>
          <w:sz w:val="20"/>
          <w:lang w:val="ro-RO"/>
        </w:rPr>
        <w:t xml:space="preserve"> este valoarea </w:t>
      </w:r>
      <w:r w:rsidR="00991D56" w:rsidRPr="0059532F">
        <w:rPr>
          <w:rFonts w:ascii="Arial" w:hAnsi="Arial" w:cs="Arial"/>
          <w:sz w:val="20"/>
          <w:lang w:val="ro-RO"/>
        </w:rPr>
        <w:t xml:space="preserve">Scrisorii de Garanţie </w:t>
      </w:r>
      <w:r w:rsidRPr="0059532F">
        <w:rPr>
          <w:rFonts w:ascii="Arial" w:hAnsi="Arial" w:cs="Arial"/>
          <w:sz w:val="20"/>
          <w:lang w:val="ro-RO"/>
        </w:rPr>
        <w:t>bancară aferente traficului international</w:t>
      </w:r>
    </w:p>
    <w:p w14:paraId="35D68F33" w14:textId="77777777" w:rsidR="00F52420" w:rsidRPr="0059532F" w:rsidRDefault="00F52420" w:rsidP="00F52420">
      <w:pPr>
        <w:pStyle w:val="Para0-2"/>
        <w:ind w:left="1440" w:firstLine="0"/>
        <w:rPr>
          <w:rFonts w:ascii="Arial" w:hAnsi="Arial" w:cs="Arial"/>
          <w:sz w:val="20"/>
          <w:lang w:val="ro-RO"/>
        </w:rPr>
      </w:pPr>
    </w:p>
    <w:p w14:paraId="4DBE696A" w14:textId="4AB7A444" w:rsidR="00276E78" w:rsidRPr="0059532F" w:rsidRDefault="00F52420" w:rsidP="00F52420">
      <w:pPr>
        <w:pStyle w:val="Para0-2"/>
        <w:ind w:left="1440" w:firstLine="0"/>
        <w:rPr>
          <w:rFonts w:ascii="Arial" w:hAnsi="Arial" w:cs="Arial"/>
          <w:sz w:val="20"/>
          <w:lang w:val="ro-RO"/>
        </w:rPr>
      </w:pPr>
      <w:r w:rsidRPr="0059532F">
        <w:rPr>
          <w:rFonts w:ascii="Arial" w:hAnsi="Arial" w:cs="Arial"/>
          <w:b/>
          <w:sz w:val="20"/>
          <w:lang w:val="ro-RO"/>
        </w:rPr>
        <w:t>T</w:t>
      </w:r>
      <w:r w:rsidR="00276E78" w:rsidRPr="0059532F">
        <w:rPr>
          <w:rFonts w:ascii="Arial" w:hAnsi="Arial" w:cs="Arial"/>
          <w:b/>
          <w:sz w:val="20"/>
          <w:lang w:val="ro-RO"/>
        </w:rPr>
        <w:t>I</w:t>
      </w:r>
      <w:r w:rsidRPr="0059532F">
        <w:rPr>
          <w:rFonts w:ascii="Arial" w:hAnsi="Arial" w:cs="Arial"/>
          <w:b/>
          <w:sz w:val="20"/>
          <w:lang w:val="ro-RO"/>
        </w:rPr>
        <w:t xml:space="preserve">L </w:t>
      </w:r>
      <w:r w:rsidR="00276E78" w:rsidRPr="0059532F">
        <w:rPr>
          <w:rFonts w:ascii="Arial" w:hAnsi="Arial" w:cs="Arial"/>
          <w:sz w:val="20"/>
          <w:lang w:val="ro-RO"/>
        </w:rPr>
        <w:t>reprezinta valorile de trafic internaţional lunar calculate in functie de traficul mediu lunar pe ultimele 3 luni sau, in lipsa acestuia, pe baza unei previziuni furnizate de Operator prin completarea formularelor prezentate în acordul de interconectare.</w:t>
      </w:r>
    </w:p>
    <w:p w14:paraId="2F778DFC" w14:textId="77777777" w:rsidR="00276E78" w:rsidRPr="0059532F" w:rsidRDefault="00276E78" w:rsidP="00F52420">
      <w:pPr>
        <w:pStyle w:val="Para0-2"/>
        <w:ind w:left="1440" w:firstLine="0"/>
        <w:rPr>
          <w:rFonts w:ascii="Arial" w:hAnsi="Arial" w:cs="Arial"/>
          <w:sz w:val="20"/>
          <w:lang w:val="ro-RO"/>
        </w:rPr>
      </w:pPr>
    </w:p>
    <w:p w14:paraId="39FFEE6E" w14:textId="1608B429" w:rsidR="00276E78" w:rsidRPr="0059532F" w:rsidRDefault="00276E78" w:rsidP="00276E78">
      <w:pPr>
        <w:pStyle w:val="Para0-2"/>
        <w:ind w:left="1440" w:firstLine="0"/>
        <w:rPr>
          <w:rFonts w:ascii="Arial" w:hAnsi="Arial" w:cs="Arial"/>
          <w:sz w:val="20"/>
          <w:lang w:val="ro-RO"/>
        </w:rPr>
      </w:pPr>
      <w:r w:rsidRPr="0059532F">
        <w:rPr>
          <w:rFonts w:ascii="Arial" w:hAnsi="Arial" w:cs="Arial"/>
          <w:sz w:val="20"/>
          <w:lang w:val="ro-RO"/>
        </w:rPr>
        <w:t xml:space="preserve">Valoarea Scrisorii de Garanţie bancare, </w:t>
      </w:r>
      <w:r w:rsidRPr="0059532F">
        <w:rPr>
          <w:rFonts w:ascii="Arial" w:hAnsi="Arial" w:cs="Arial"/>
          <w:b/>
          <w:sz w:val="20"/>
          <w:lang w:val="ro-RO"/>
        </w:rPr>
        <w:t>VSGB</w:t>
      </w:r>
      <w:r w:rsidRPr="0059532F">
        <w:rPr>
          <w:rFonts w:ascii="Arial" w:hAnsi="Arial" w:cs="Arial"/>
          <w:b/>
          <w:sz w:val="20"/>
          <w:vertAlign w:val="subscript"/>
          <w:lang w:val="ro-RO"/>
        </w:rPr>
        <w:t>I,</w:t>
      </w:r>
      <w:r w:rsidRPr="0059532F">
        <w:rPr>
          <w:rFonts w:ascii="Arial" w:hAnsi="Arial" w:cs="Arial"/>
          <w:sz w:val="20"/>
          <w:lang w:val="ro-RO"/>
        </w:rPr>
        <w:t xml:space="preserve"> se calculează în acelaşi mod, detaliat mai sus, indiferent de tipul interconecării, directe sau prin tranzit.</w:t>
      </w:r>
    </w:p>
    <w:p w14:paraId="188ED14B" w14:textId="77777777" w:rsidR="00276E78" w:rsidRPr="0059532F" w:rsidRDefault="00276E78" w:rsidP="00F52420">
      <w:pPr>
        <w:pStyle w:val="Para0-2"/>
        <w:ind w:left="1440" w:firstLine="0"/>
        <w:rPr>
          <w:rFonts w:ascii="Arial" w:hAnsi="Arial" w:cs="Arial"/>
          <w:sz w:val="20"/>
          <w:lang w:val="ro-RO"/>
        </w:rPr>
      </w:pPr>
    </w:p>
    <w:p w14:paraId="2B21B0A5" w14:textId="76ECDB6D" w:rsidR="00276E78" w:rsidRPr="0059532F" w:rsidRDefault="00276E78" w:rsidP="00F52420">
      <w:pPr>
        <w:pStyle w:val="Para0-2"/>
        <w:ind w:left="1440" w:firstLine="0"/>
        <w:rPr>
          <w:rFonts w:ascii="Arial" w:hAnsi="Arial" w:cs="Arial"/>
          <w:sz w:val="20"/>
          <w:lang w:val="ro-RO"/>
        </w:rPr>
      </w:pPr>
      <w:r w:rsidRPr="0059532F">
        <w:rPr>
          <w:rFonts w:ascii="Arial" w:hAnsi="Arial" w:cs="Arial"/>
          <w:sz w:val="20"/>
          <w:lang w:val="ro-RO"/>
        </w:rPr>
        <w:t xml:space="preserve"> </w:t>
      </w:r>
    </w:p>
    <w:p w14:paraId="5557365F" w14:textId="77777777" w:rsidR="00F52420" w:rsidRPr="0059532F" w:rsidRDefault="00F52420" w:rsidP="00F52420">
      <w:pPr>
        <w:pStyle w:val="Para0-2"/>
        <w:ind w:left="2280" w:firstLine="0"/>
        <w:rPr>
          <w:rFonts w:ascii="Arial" w:hAnsi="Arial" w:cs="Arial"/>
          <w:sz w:val="20"/>
          <w:lang w:val="ro-RO"/>
        </w:rPr>
      </w:pPr>
    </w:p>
    <w:p w14:paraId="0DCDC97C" w14:textId="77777777" w:rsidR="00F52420" w:rsidRPr="0059532F" w:rsidRDefault="00F52420" w:rsidP="00F52420">
      <w:pPr>
        <w:pStyle w:val="BodyText"/>
        <w:numPr>
          <w:ilvl w:val="0"/>
          <w:numId w:val="27"/>
        </w:numPr>
        <w:ind w:firstLine="0"/>
        <w:rPr>
          <w:rFonts w:cs="Arial"/>
          <w:sz w:val="20"/>
          <w:lang w:val="ro-RO"/>
        </w:rPr>
      </w:pPr>
      <w:r w:rsidRPr="0059532F">
        <w:rPr>
          <w:rFonts w:cs="Arial"/>
          <w:sz w:val="20"/>
          <w:lang w:val="ro-RO"/>
        </w:rPr>
        <w:t>pentru traficul national si international transmis de Operator pe aceeasi legatura de interconectare aferenta traficului national si international, daca Partile au agreat aceasta solutie de interconectare</w:t>
      </w:r>
    </w:p>
    <w:p w14:paraId="2AB74DE6" w14:textId="77777777" w:rsidR="00F52420" w:rsidRPr="0059532F" w:rsidRDefault="00F52420" w:rsidP="00F52420">
      <w:pPr>
        <w:pStyle w:val="BodyText"/>
        <w:ind w:left="720"/>
        <w:rPr>
          <w:rFonts w:cs="Arial"/>
          <w:sz w:val="20"/>
          <w:lang w:val="ro-RO"/>
        </w:rPr>
      </w:pPr>
    </w:p>
    <w:p w14:paraId="55343EB4" w14:textId="1FA7E724" w:rsidR="00F52420" w:rsidRPr="0059532F" w:rsidRDefault="00F52420" w:rsidP="00F52420">
      <w:pPr>
        <w:pStyle w:val="Para0-2"/>
        <w:ind w:left="1440" w:firstLine="0"/>
        <w:rPr>
          <w:rFonts w:ascii="Arial" w:hAnsi="Arial" w:cs="Arial"/>
          <w:b/>
          <w:sz w:val="20"/>
          <w:lang w:val="ro-RO"/>
        </w:rPr>
      </w:pPr>
      <w:r w:rsidRPr="0059532F">
        <w:rPr>
          <w:rFonts w:ascii="Arial" w:hAnsi="Arial" w:cs="Arial"/>
          <w:b/>
          <w:sz w:val="20"/>
          <w:lang w:val="ro-RO"/>
        </w:rPr>
        <w:t>VSGB</w:t>
      </w:r>
      <w:r w:rsidRPr="0059532F">
        <w:rPr>
          <w:rFonts w:ascii="Arial" w:hAnsi="Arial" w:cs="Arial"/>
          <w:b/>
          <w:sz w:val="20"/>
          <w:vertAlign w:val="subscript"/>
          <w:lang w:val="ro-RO"/>
        </w:rPr>
        <w:t>N+I</w:t>
      </w:r>
      <w:r w:rsidRPr="0059532F">
        <w:rPr>
          <w:rFonts w:ascii="Arial" w:hAnsi="Arial" w:cs="Arial"/>
          <w:b/>
          <w:sz w:val="20"/>
          <w:lang w:val="ro-RO"/>
        </w:rPr>
        <w:t xml:space="preserve"> = TL X tariful de terminare în reţeaua </w:t>
      </w:r>
      <w:r w:rsidR="00C752D9" w:rsidRPr="0059532F">
        <w:rPr>
          <w:rFonts w:ascii="Arial" w:hAnsi="Arial" w:cs="Arial"/>
          <w:b/>
          <w:sz w:val="20"/>
          <w:lang w:val="ro-RO"/>
        </w:rPr>
        <w:t>Telekom Romania Mobile</w:t>
      </w:r>
      <w:r w:rsidRPr="0059532F">
        <w:rPr>
          <w:rFonts w:ascii="Arial" w:hAnsi="Arial" w:cs="Arial"/>
          <w:b/>
          <w:sz w:val="20"/>
          <w:lang w:val="ro-RO"/>
        </w:rPr>
        <w:t xml:space="preserve"> X </w:t>
      </w:r>
      <w:r w:rsidR="00DE17A2" w:rsidRPr="0059532F">
        <w:rPr>
          <w:rFonts w:ascii="Arial" w:hAnsi="Arial" w:cs="Arial"/>
          <w:b/>
          <w:sz w:val="20"/>
          <w:lang w:val="ro-RO"/>
        </w:rPr>
        <w:t>P</w:t>
      </w:r>
      <w:r w:rsidRPr="0059532F">
        <w:rPr>
          <w:rFonts w:ascii="Arial" w:hAnsi="Arial" w:cs="Arial"/>
          <w:b/>
          <w:sz w:val="20"/>
          <w:lang w:val="ro-RO"/>
        </w:rPr>
        <w:t>erioada de expunere (luni), unde:</w:t>
      </w:r>
    </w:p>
    <w:p w14:paraId="50566A8A" w14:textId="77777777" w:rsidR="00F52420" w:rsidRPr="0059532F" w:rsidRDefault="00F52420" w:rsidP="00F52420">
      <w:pPr>
        <w:pStyle w:val="Para0-2"/>
        <w:tabs>
          <w:tab w:val="left" w:pos="6449"/>
        </w:tabs>
        <w:ind w:left="1440" w:firstLine="0"/>
        <w:rPr>
          <w:rFonts w:ascii="Arial" w:hAnsi="Arial" w:cs="Arial"/>
          <w:sz w:val="20"/>
          <w:lang w:val="ro-RO"/>
        </w:rPr>
      </w:pPr>
      <w:r w:rsidRPr="0059532F">
        <w:rPr>
          <w:rFonts w:ascii="Arial" w:hAnsi="Arial" w:cs="Arial"/>
          <w:sz w:val="20"/>
          <w:lang w:val="ro-RO"/>
        </w:rPr>
        <w:tab/>
      </w:r>
    </w:p>
    <w:p w14:paraId="1E42003C" w14:textId="77777777" w:rsidR="00F52420" w:rsidRPr="0059532F" w:rsidRDefault="00F52420" w:rsidP="00F52420">
      <w:pPr>
        <w:pStyle w:val="Para0-2"/>
        <w:ind w:left="1440" w:firstLine="0"/>
        <w:rPr>
          <w:rFonts w:ascii="Arial" w:hAnsi="Arial" w:cs="Arial"/>
          <w:sz w:val="20"/>
          <w:lang w:val="ro-RO"/>
        </w:rPr>
      </w:pPr>
      <w:r w:rsidRPr="0059532F">
        <w:rPr>
          <w:rFonts w:ascii="Arial" w:hAnsi="Arial" w:cs="Arial"/>
          <w:b/>
          <w:sz w:val="20"/>
          <w:lang w:val="ro-RO"/>
        </w:rPr>
        <w:t>VSGB</w:t>
      </w:r>
      <w:r w:rsidRPr="0059532F">
        <w:rPr>
          <w:rFonts w:ascii="Arial" w:hAnsi="Arial" w:cs="Arial"/>
          <w:b/>
          <w:sz w:val="20"/>
          <w:vertAlign w:val="subscript"/>
          <w:lang w:val="ro-RO"/>
        </w:rPr>
        <w:t>N+I</w:t>
      </w:r>
      <w:r w:rsidRPr="0059532F">
        <w:rPr>
          <w:rFonts w:ascii="Arial" w:hAnsi="Arial" w:cs="Arial"/>
          <w:sz w:val="20"/>
          <w:lang w:val="ro-RO"/>
        </w:rPr>
        <w:t xml:space="preserve"> este valoarea </w:t>
      </w:r>
      <w:r w:rsidR="00991D56" w:rsidRPr="0059532F">
        <w:rPr>
          <w:rFonts w:ascii="Arial" w:hAnsi="Arial" w:cs="Arial"/>
          <w:sz w:val="20"/>
          <w:lang w:val="ro-RO"/>
        </w:rPr>
        <w:t xml:space="preserve">Scrisorii de Garanţie </w:t>
      </w:r>
      <w:r w:rsidRPr="0059532F">
        <w:rPr>
          <w:rFonts w:ascii="Arial" w:hAnsi="Arial" w:cs="Arial"/>
          <w:sz w:val="20"/>
          <w:lang w:val="ro-RO"/>
        </w:rPr>
        <w:t>bancară aferenta traficului national si international,</w:t>
      </w:r>
    </w:p>
    <w:p w14:paraId="650FB7F0" w14:textId="77777777" w:rsidR="00F52420" w:rsidRPr="0059532F" w:rsidRDefault="00F52420" w:rsidP="00F52420">
      <w:pPr>
        <w:pStyle w:val="Para0-2"/>
        <w:ind w:left="1440" w:firstLine="0"/>
        <w:rPr>
          <w:rFonts w:ascii="Arial" w:hAnsi="Arial" w:cs="Arial"/>
          <w:sz w:val="20"/>
          <w:lang w:val="ro-RO"/>
        </w:rPr>
      </w:pPr>
      <w:r w:rsidRPr="0059532F">
        <w:rPr>
          <w:rFonts w:ascii="Arial" w:hAnsi="Arial" w:cs="Arial"/>
          <w:b/>
          <w:sz w:val="20"/>
          <w:lang w:val="ro-RO"/>
        </w:rPr>
        <w:t>TL</w:t>
      </w:r>
      <w:r w:rsidRPr="0059532F">
        <w:rPr>
          <w:rFonts w:ascii="Arial" w:hAnsi="Arial" w:cs="Arial"/>
          <w:sz w:val="20"/>
          <w:lang w:val="ro-RO"/>
        </w:rPr>
        <w:t xml:space="preserve"> reprezinta valorile de trafic lunar naţional si international calculate in functie de traficul mediu lunar pe ultimele 3 luni sau, in lipsa acestuia, pe baza unei previziuni furnizate de Operator prin completarea formularelor prezentate în acordul de interconectare.</w:t>
      </w:r>
    </w:p>
    <w:p w14:paraId="27107098" w14:textId="77777777" w:rsidR="00F52420" w:rsidRPr="0059532F" w:rsidRDefault="00F52420" w:rsidP="00F52420">
      <w:pPr>
        <w:pStyle w:val="Para0-2"/>
        <w:ind w:left="1440" w:firstLine="0"/>
        <w:rPr>
          <w:rFonts w:ascii="Arial" w:hAnsi="Arial" w:cs="Arial"/>
          <w:sz w:val="20"/>
          <w:lang w:val="ro-RO"/>
        </w:rPr>
      </w:pPr>
    </w:p>
    <w:p w14:paraId="3CBC3B1B" w14:textId="77777777" w:rsidR="00F52420" w:rsidRPr="0059532F" w:rsidRDefault="00F52420" w:rsidP="00F52420">
      <w:pPr>
        <w:pStyle w:val="Para0-2"/>
        <w:ind w:left="1440" w:firstLine="0"/>
        <w:rPr>
          <w:rFonts w:ascii="Arial" w:hAnsi="Arial" w:cs="Arial"/>
          <w:sz w:val="20"/>
          <w:lang w:val="ro-RO"/>
        </w:rPr>
      </w:pPr>
      <w:r w:rsidRPr="0059532F">
        <w:rPr>
          <w:rFonts w:ascii="Arial" w:hAnsi="Arial" w:cs="Arial"/>
          <w:sz w:val="20"/>
          <w:lang w:val="ro-RO"/>
        </w:rPr>
        <w:t xml:space="preserve">Valoarea </w:t>
      </w:r>
      <w:r w:rsidR="00991D56" w:rsidRPr="0059532F">
        <w:rPr>
          <w:rFonts w:ascii="Arial" w:hAnsi="Arial" w:cs="Arial"/>
          <w:sz w:val="20"/>
          <w:lang w:val="ro-RO"/>
        </w:rPr>
        <w:t xml:space="preserve">Scrisorii de Garanţie </w:t>
      </w:r>
      <w:r w:rsidRPr="0059532F">
        <w:rPr>
          <w:rFonts w:ascii="Arial" w:hAnsi="Arial" w:cs="Arial"/>
          <w:sz w:val="20"/>
          <w:lang w:val="ro-RO"/>
        </w:rPr>
        <w:t xml:space="preserve">bancare, </w:t>
      </w:r>
      <w:r w:rsidRPr="0059532F">
        <w:rPr>
          <w:rFonts w:ascii="Arial" w:hAnsi="Arial" w:cs="Arial"/>
          <w:b/>
          <w:sz w:val="20"/>
          <w:lang w:val="ro-RO"/>
        </w:rPr>
        <w:t>VSGB</w:t>
      </w:r>
      <w:r w:rsidRPr="0059532F">
        <w:rPr>
          <w:rFonts w:ascii="Arial" w:hAnsi="Arial" w:cs="Arial"/>
          <w:b/>
          <w:sz w:val="20"/>
          <w:vertAlign w:val="subscript"/>
          <w:lang w:val="ro-RO"/>
        </w:rPr>
        <w:t>N+I,</w:t>
      </w:r>
      <w:r w:rsidRPr="0059532F">
        <w:rPr>
          <w:rFonts w:ascii="Arial" w:hAnsi="Arial" w:cs="Arial"/>
          <w:sz w:val="20"/>
          <w:lang w:val="ro-RO"/>
        </w:rPr>
        <w:t xml:space="preserve"> se calculează în acelaşi mod, detaliat mai sus, indiferent de tipul interconecării, directe sau prin tranzit.</w:t>
      </w:r>
    </w:p>
    <w:p w14:paraId="1C344404" w14:textId="77777777" w:rsidR="00F52420" w:rsidRPr="0059532F" w:rsidRDefault="00F52420" w:rsidP="00085DCA">
      <w:pPr>
        <w:pStyle w:val="Para0-2"/>
        <w:ind w:left="2280" w:firstLine="0"/>
        <w:rPr>
          <w:rFonts w:ascii="Arial" w:hAnsi="Arial" w:cs="Arial"/>
          <w:sz w:val="20"/>
          <w:lang w:val="ro-RO"/>
        </w:rPr>
      </w:pPr>
    </w:p>
    <w:p w14:paraId="1C2212B0" w14:textId="77777777" w:rsidR="00F52420" w:rsidRPr="0059532F" w:rsidRDefault="00F52420" w:rsidP="00F52420">
      <w:pPr>
        <w:ind w:firstLine="567"/>
        <w:jc w:val="both"/>
        <w:rPr>
          <w:rFonts w:ascii="Arial" w:hAnsi="Arial" w:cs="Arial"/>
          <w:i/>
          <w:lang w:val="ro-RO"/>
        </w:rPr>
      </w:pPr>
      <w:r w:rsidRPr="0059532F">
        <w:rPr>
          <w:rFonts w:ascii="Arial" w:hAnsi="Arial" w:cs="Arial"/>
          <w:i/>
          <w:lang w:val="ro-RO"/>
        </w:rPr>
        <w:t xml:space="preserve">* - 1. In cazul in care un </w:t>
      </w:r>
      <w:r w:rsidR="007274AE" w:rsidRPr="0059532F">
        <w:rPr>
          <w:rFonts w:ascii="Arial" w:hAnsi="Arial" w:cs="Arial"/>
          <w:i/>
          <w:lang w:val="ro-RO"/>
        </w:rPr>
        <w:t>Operator</w:t>
      </w:r>
      <w:r w:rsidRPr="0059532F">
        <w:rPr>
          <w:rFonts w:ascii="Arial" w:hAnsi="Arial" w:cs="Arial"/>
          <w:i/>
          <w:lang w:val="ro-RO"/>
        </w:rPr>
        <w:t xml:space="preserve"> doreste doar interconectare in vederea furnizarii serviciului de terminare a apelurilor nationale, pe legatura dedicata transmiterii traficului national, la puncte </w:t>
      </w:r>
      <w:r w:rsidR="00886415" w:rsidRPr="0059532F">
        <w:rPr>
          <w:rFonts w:ascii="Arial" w:hAnsi="Arial" w:cs="Arial"/>
          <w:i/>
          <w:lang w:val="ro-RO"/>
        </w:rPr>
        <w:t xml:space="preserve">mobile sau la puncte </w:t>
      </w:r>
      <w:r w:rsidRPr="0059532F">
        <w:rPr>
          <w:rFonts w:ascii="Arial" w:hAnsi="Arial" w:cs="Arial"/>
          <w:i/>
          <w:lang w:val="ro-RO"/>
        </w:rPr>
        <w:t>fixe</w:t>
      </w:r>
      <w:r w:rsidR="00886415" w:rsidRPr="0059532F">
        <w:rPr>
          <w:rFonts w:ascii="Arial" w:hAnsi="Arial" w:cs="Arial"/>
          <w:i/>
          <w:lang w:val="ro-RO"/>
        </w:rPr>
        <w:t xml:space="preserve"> </w:t>
      </w:r>
      <w:r w:rsidRPr="0059532F">
        <w:rPr>
          <w:rFonts w:ascii="Arial" w:hAnsi="Arial" w:cs="Arial"/>
          <w:i/>
          <w:lang w:val="ro-RO"/>
        </w:rPr>
        <w:t xml:space="preserve">in reteaua </w:t>
      </w:r>
      <w:r w:rsidR="00C752D9" w:rsidRPr="0059532F">
        <w:rPr>
          <w:rFonts w:ascii="Arial" w:hAnsi="Arial" w:cs="Arial"/>
          <w:i/>
          <w:lang w:val="ro-RO"/>
        </w:rPr>
        <w:t>Telekom Romania Mobile</w:t>
      </w:r>
      <w:r w:rsidRPr="0059532F">
        <w:rPr>
          <w:rFonts w:ascii="Arial" w:hAnsi="Arial" w:cs="Arial"/>
          <w:i/>
          <w:lang w:val="ro-RO"/>
        </w:rPr>
        <w:t xml:space="preserve"> in formulele de calcul se va lua in considerare traficul national lunar de voce (TNL) terminat sau previzionat a fi terminat la puncte</w:t>
      </w:r>
      <w:r w:rsidR="00886415" w:rsidRPr="0059532F">
        <w:rPr>
          <w:rFonts w:ascii="Arial" w:hAnsi="Arial" w:cs="Arial"/>
          <w:i/>
          <w:lang w:val="ro-RO"/>
        </w:rPr>
        <w:t xml:space="preserve"> mobile sau la puncte</w:t>
      </w:r>
      <w:r w:rsidRPr="0059532F">
        <w:rPr>
          <w:rFonts w:ascii="Arial" w:hAnsi="Arial" w:cs="Arial"/>
          <w:i/>
          <w:lang w:val="ro-RO"/>
        </w:rPr>
        <w:t xml:space="preserve"> fixe in reteaua </w:t>
      </w:r>
      <w:r w:rsidR="00C752D9" w:rsidRPr="0059532F">
        <w:rPr>
          <w:rFonts w:ascii="Arial" w:hAnsi="Arial" w:cs="Arial"/>
          <w:i/>
          <w:lang w:val="ro-RO"/>
        </w:rPr>
        <w:t>Telekom Romania Mobile</w:t>
      </w:r>
      <w:r w:rsidRPr="0059532F">
        <w:rPr>
          <w:rFonts w:ascii="Arial" w:hAnsi="Arial" w:cs="Arial"/>
          <w:i/>
          <w:lang w:val="ro-RO"/>
        </w:rPr>
        <w:t xml:space="preserve"> inmultit cu tariful corespunzator perceput de </w:t>
      </w:r>
      <w:r w:rsidR="00C752D9" w:rsidRPr="0059532F">
        <w:rPr>
          <w:rFonts w:ascii="Arial" w:hAnsi="Arial" w:cs="Arial"/>
          <w:i/>
          <w:lang w:val="ro-RO"/>
        </w:rPr>
        <w:t>Telekom Romania Mobile</w:t>
      </w:r>
      <w:r w:rsidRPr="0059532F">
        <w:rPr>
          <w:rFonts w:ascii="Arial" w:hAnsi="Arial" w:cs="Arial"/>
          <w:i/>
          <w:lang w:val="ro-RO"/>
        </w:rPr>
        <w:t xml:space="preserve"> pentru </w:t>
      </w:r>
      <w:r w:rsidR="00886415" w:rsidRPr="0059532F">
        <w:rPr>
          <w:rFonts w:ascii="Arial" w:hAnsi="Arial" w:cs="Arial"/>
          <w:i/>
          <w:lang w:val="ro-RO"/>
        </w:rPr>
        <w:t xml:space="preserve">respectivul </w:t>
      </w:r>
      <w:r w:rsidRPr="0059532F">
        <w:rPr>
          <w:rFonts w:ascii="Arial" w:hAnsi="Arial" w:cs="Arial"/>
          <w:i/>
          <w:lang w:val="ro-RO"/>
        </w:rPr>
        <w:t xml:space="preserve">serviciu si inmultit cu perioada de expunere. In cazul in care un </w:t>
      </w:r>
      <w:r w:rsidR="007274AE" w:rsidRPr="0059532F">
        <w:rPr>
          <w:rFonts w:ascii="Arial" w:hAnsi="Arial" w:cs="Arial"/>
          <w:i/>
          <w:lang w:val="ro-RO"/>
        </w:rPr>
        <w:t>Operator</w:t>
      </w:r>
      <w:r w:rsidRPr="0059532F">
        <w:rPr>
          <w:rFonts w:ascii="Arial" w:hAnsi="Arial" w:cs="Arial"/>
          <w:i/>
          <w:lang w:val="ro-RO"/>
        </w:rPr>
        <w:t xml:space="preserve"> doreste interconectare in vederea furnizarii serviciilor de terminare a apelurilor nationale, pe legatura dedicata transmiterii traficului national, la puncte fixe si mobile in reteaua </w:t>
      </w:r>
      <w:r w:rsidR="00C752D9" w:rsidRPr="0059532F">
        <w:rPr>
          <w:rFonts w:ascii="Arial" w:hAnsi="Arial" w:cs="Arial"/>
          <w:i/>
          <w:lang w:val="ro-RO"/>
        </w:rPr>
        <w:t>Telekom Romania Mobile</w:t>
      </w:r>
      <w:r w:rsidRPr="0059532F">
        <w:rPr>
          <w:rFonts w:ascii="Arial" w:hAnsi="Arial" w:cs="Arial"/>
          <w:i/>
          <w:lang w:val="ro-RO"/>
        </w:rPr>
        <w:t xml:space="preserve">, in formulele de calcul se va lua in considerare cumulativ atat TNL terminat sau previzionat a fi terminat la puncte fixe in reteaua </w:t>
      </w:r>
      <w:r w:rsidR="00C752D9" w:rsidRPr="0059532F">
        <w:rPr>
          <w:rFonts w:ascii="Arial" w:hAnsi="Arial" w:cs="Arial"/>
          <w:i/>
          <w:lang w:val="ro-RO"/>
        </w:rPr>
        <w:t>Telekom Romania Mobile</w:t>
      </w:r>
      <w:r w:rsidRPr="0059532F">
        <w:rPr>
          <w:rFonts w:ascii="Arial" w:hAnsi="Arial" w:cs="Arial"/>
          <w:i/>
          <w:lang w:val="ro-RO"/>
        </w:rPr>
        <w:t xml:space="preserve"> inmultit cu tariful perceput de </w:t>
      </w:r>
      <w:r w:rsidR="00C752D9" w:rsidRPr="0059532F">
        <w:rPr>
          <w:rFonts w:ascii="Arial" w:hAnsi="Arial" w:cs="Arial"/>
          <w:i/>
          <w:lang w:val="ro-RO"/>
        </w:rPr>
        <w:t>Telekom Romania Mobile</w:t>
      </w:r>
      <w:r w:rsidRPr="0059532F">
        <w:rPr>
          <w:rFonts w:ascii="Arial" w:hAnsi="Arial" w:cs="Arial"/>
          <w:i/>
          <w:lang w:val="ro-RO"/>
        </w:rPr>
        <w:t xml:space="preserve"> pentru acest serviciu, cat si TNL terminat sau previzionat a fi terminat la puncte mobile in reteaua </w:t>
      </w:r>
      <w:r w:rsidR="00C752D9" w:rsidRPr="0059532F">
        <w:rPr>
          <w:rFonts w:ascii="Arial" w:hAnsi="Arial" w:cs="Arial"/>
          <w:i/>
          <w:lang w:val="ro-RO"/>
        </w:rPr>
        <w:t>Telekom Romania Mobile</w:t>
      </w:r>
      <w:r w:rsidRPr="0059532F">
        <w:rPr>
          <w:rFonts w:ascii="Arial" w:hAnsi="Arial" w:cs="Arial"/>
          <w:i/>
          <w:lang w:val="ro-RO"/>
        </w:rPr>
        <w:t xml:space="preserve"> inmultit cu tariful perceput de </w:t>
      </w:r>
      <w:r w:rsidR="00C752D9" w:rsidRPr="0059532F">
        <w:rPr>
          <w:rFonts w:ascii="Arial" w:hAnsi="Arial" w:cs="Arial"/>
          <w:i/>
          <w:lang w:val="ro-RO"/>
        </w:rPr>
        <w:t>Telekom Romania Mobile</w:t>
      </w:r>
      <w:r w:rsidRPr="0059532F">
        <w:rPr>
          <w:rFonts w:ascii="Arial" w:hAnsi="Arial" w:cs="Arial"/>
          <w:i/>
          <w:lang w:val="ro-RO"/>
        </w:rPr>
        <w:t xml:space="preserve"> pentru acest serviciu, suma fiind inmultita cu perioada de expunere.</w:t>
      </w:r>
    </w:p>
    <w:p w14:paraId="6233BD7B" w14:textId="77777777" w:rsidR="00F52420" w:rsidRPr="0059532F" w:rsidRDefault="00F52420" w:rsidP="00F52420">
      <w:pPr>
        <w:ind w:firstLine="567"/>
        <w:jc w:val="both"/>
        <w:rPr>
          <w:rFonts w:ascii="Arial" w:hAnsi="Arial" w:cs="Arial"/>
          <w:i/>
          <w:lang w:val="ro-RO"/>
        </w:rPr>
      </w:pPr>
    </w:p>
    <w:p w14:paraId="6E185EB8" w14:textId="47F3B9E2" w:rsidR="00DC6074" w:rsidRPr="0059532F" w:rsidRDefault="00F52420" w:rsidP="00F52420">
      <w:pPr>
        <w:tabs>
          <w:tab w:val="left" w:pos="630"/>
        </w:tabs>
        <w:ind w:firstLine="567"/>
        <w:jc w:val="both"/>
        <w:rPr>
          <w:rFonts w:ascii="Arial" w:hAnsi="Arial" w:cs="Arial"/>
          <w:i/>
          <w:lang w:val="ro-RO"/>
        </w:rPr>
      </w:pPr>
      <w:r w:rsidRPr="0059532F">
        <w:rPr>
          <w:rFonts w:ascii="Arial" w:hAnsi="Arial" w:cs="Arial"/>
          <w:i/>
          <w:lang w:val="ro-RO"/>
        </w:rPr>
        <w:t xml:space="preserve"> - 2.</w:t>
      </w:r>
      <w:r w:rsidR="00DC6074" w:rsidRPr="0059532F">
        <w:rPr>
          <w:rFonts w:ascii="Arial" w:hAnsi="Arial" w:cs="Arial"/>
          <w:i/>
          <w:lang w:val="ro-RO"/>
        </w:rPr>
        <w:t xml:space="preserve"> In cazul in care un Operator doreste doar interconectare in vederea furnizarii serviciului de terminare a apelurilor internationale, pe legatura dedicata transmiterii traficului international, la puncte mobile sau la puncte fixe in reteaua Telekom Romania Mobile in formulele de calcul se va lua in considerare traficul international lunar de voce (TNL) terminat sau previzionat a fi terminat la puncte mobile sau la puncte fixe in reteaua Telekom Romania Mobile inmultit cu tariful corespunzator perceput de Telekom Romania Mobile pentru respectivul serviciu si inmultit cu perioada de expunere. In cazul in care un Operator doreste interconectare in vederea furnizarii serviciilor de terminare a apelurilor internationale, pe legatura dedicata transmiterii traficului international, la puncte fixe si mobile in reteaua </w:t>
      </w:r>
      <w:r w:rsidR="00DC6074" w:rsidRPr="0059532F">
        <w:rPr>
          <w:rFonts w:ascii="Arial" w:hAnsi="Arial" w:cs="Arial"/>
          <w:i/>
          <w:lang w:val="ro-RO"/>
        </w:rPr>
        <w:lastRenderedPageBreak/>
        <w:t>Telekom Romania Mobile, in formulele de calcul se va lua in considerare cumulativ atat TIL terminat sau previzionat a fi terminat la puncte fixe in reteaua Telekom Romania Mobile inmultit cu tariful perceput de Telekom Romania Mobile pentru acest serviciu, cat si TIL terminat sau previzionat a fi terminat la puncte mobile in reteaua Telekom Romania Mobile inmultit cu tariful perceput de Telekom Romania Mobile pentru acest serviciu, suma fiind inmultita cu perioada de expunere.</w:t>
      </w:r>
    </w:p>
    <w:p w14:paraId="75F905D3" w14:textId="050ED0AA" w:rsidR="00F52420" w:rsidRPr="0059532F" w:rsidRDefault="00F52420" w:rsidP="00F52420">
      <w:pPr>
        <w:tabs>
          <w:tab w:val="left" w:pos="630"/>
        </w:tabs>
        <w:ind w:firstLine="567"/>
        <w:jc w:val="both"/>
        <w:rPr>
          <w:rFonts w:ascii="Arial" w:hAnsi="Arial" w:cs="Arial"/>
          <w:i/>
          <w:lang w:val="ro-RO"/>
        </w:rPr>
      </w:pPr>
      <w:r w:rsidRPr="0059532F">
        <w:rPr>
          <w:rFonts w:ascii="Arial" w:hAnsi="Arial" w:cs="Arial"/>
          <w:i/>
          <w:lang w:val="ro-RO"/>
        </w:rPr>
        <w:t>.</w:t>
      </w:r>
    </w:p>
    <w:p w14:paraId="6D61704D" w14:textId="77777777" w:rsidR="00F52420" w:rsidRPr="0059532F" w:rsidRDefault="00F52420" w:rsidP="00F52420">
      <w:pPr>
        <w:tabs>
          <w:tab w:val="left" w:pos="630"/>
        </w:tabs>
        <w:ind w:firstLine="567"/>
        <w:jc w:val="both"/>
        <w:rPr>
          <w:rFonts w:ascii="Arial" w:hAnsi="Arial" w:cs="Arial"/>
          <w:i/>
          <w:lang w:val="ro-RO"/>
        </w:rPr>
      </w:pPr>
    </w:p>
    <w:p w14:paraId="4E1E3587" w14:textId="77777777" w:rsidR="00F52420" w:rsidRPr="0059532F" w:rsidRDefault="00F52420" w:rsidP="00F52420">
      <w:pPr>
        <w:ind w:firstLine="567"/>
        <w:jc w:val="both"/>
        <w:rPr>
          <w:rFonts w:ascii="Arial" w:hAnsi="Arial" w:cs="Arial"/>
          <w:i/>
          <w:lang w:val="ro-RO"/>
        </w:rPr>
      </w:pPr>
      <w:r w:rsidRPr="0059532F">
        <w:rPr>
          <w:rFonts w:ascii="Arial" w:hAnsi="Arial" w:cs="Arial"/>
          <w:i/>
          <w:lang w:val="ro-RO"/>
        </w:rPr>
        <w:t xml:space="preserve">- 3. In cazul in care un </w:t>
      </w:r>
      <w:r w:rsidR="007274AE" w:rsidRPr="0059532F">
        <w:rPr>
          <w:rFonts w:ascii="Arial" w:hAnsi="Arial" w:cs="Arial"/>
          <w:i/>
          <w:lang w:val="ro-RO"/>
        </w:rPr>
        <w:t>Operator</w:t>
      </w:r>
      <w:r w:rsidRPr="0059532F">
        <w:rPr>
          <w:rFonts w:ascii="Arial" w:hAnsi="Arial" w:cs="Arial"/>
          <w:i/>
          <w:lang w:val="ro-RO"/>
        </w:rPr>
        <w:t xml:space="preserve"> doreste interconectare in vederea furnizarii serviciului de terminare a apelurilor nationale si internationale, pe aceeasi legatura/legaturi dedicata(e) transmiterii traficului national si international, la puncte</w:t>
      </w:r>
      <w:r w:rsidR="00886415" w:rsidRPr="0059532F">
        <w:rPr>
          <w:rFonts w:ascii="Arial" w:hAnsi="Arial" w:cs="Arial"/>
          <w:i/>
          <w:lang w:val="ro-RO"/>
        </w:rPr>
        <w:t xml:space="preserve"> mobile sau la puncte</w:t>
      </w:r>
      <w:r w:rsidRPr="0059532F">
        <w:rPr>
          <w:rFonts w:ascii="Arial" w:hAnsi="Arial" w:cs="Arial"/>
          <w:i/>
          <w:lang w:val="ro-RO"/>
        </w:rPr>
        <w:t xml:space="preserve"> fixe in reteaua </w:t>
      </w:r>
      <w:r w:rsidR="00C752D9" w:rsidRPr="0059532F">
        <w:rPr>
          <w:rFonts w:ascii="Arial" w:hAnsi="Arial" w:cs="Arial"/>
          <w:i/>
          <w:lang w:val="ro-RO"/>
        </w:rPr>
        <w:t>Telekom Romania Mobile</w:t>
      </w:r>
      <w:r w:rsidRPr="0059532F">
        <w:rPr>
          <w:rFonts w:ascii="Arial" w:hAnsi="Arial" w:cs="Arial"/>
          <w:i/>
          <w:lang w:val="ro-RO"/>
        </w:rPr>
        <w:t xml:space="preserve"> in formulele de calcul se va lua in considerare traficul national lunar de voce national si international (TL) terminat sau previzionat a fi terminat la puncte </w:t>
      </w:r>
      <w:r w:rsidR="00886415" w:rsidRPr="0059532F">
        <w:rPr>
          <w:rFonts w:ascii="Arial" w:hAnsi="Arial" w:cs="Arial"/>
          <w:i/>
          <w:lang w:val="ro-RO"/>
        </w:rPr>
        <w:t xml:space="preserve"> mobile sau la puncte </w:t>
      </w:r>
      <w:r w:rsidRPr="0059532F">
        <w:rPr>
          <w:rFonts w:ascii="Arial" w:hAnsi="Arial" w:cs="Arial"/>
          <w:i/>
          <w:lang w:val="ro-RO"/>
        </w:rPr>
        <w:t xml:space="preserve">fixe in reteaua </w:t>
      </w:r>
      <w:r w:rsidR="00C752D9" w:rsidRPr="0059532F">
        <w:rPr>
          <w:rFonts w:ascii="Arial" w:hAnsi="Arial" w:cs="Arial"/>
          <w:i/>
          <w:lang w:val="ro-RO"/>
        </w:rPr>
        <w:t>Telekom Romania Mobile</w:t>
      </w:r>
      <w:r w:rsidRPr="0059532F">
        <w:rPr>
          <w:rFonts w:ascii="Arial" w:hAnsi="Arial" w:cs="Arial"/>
          <w:i/>
          <w:lang w:val="ro-RO"/>
        </w:rPr>
        <w:t xml:space="preserve"> inmultit cu tariful corespunzator perceput de </w:t>
      </w:r>
      <w:r w:rsidR="00C752D9" w:rsidRPr="0059532F">
        <w:rPr>
          <w:rFonts w:ascii="Arial" w:hAnsi="Arial" w:cs="Arial"/>
          <w:i/>
          <w:lang w:val="ro-RO"/>
        </w:rPr>
        <w:t>Telekom Romania Mobile</w:t>
      </w:r>
      <w:r w:rsidRPr="0059532F">
        <w:rPr>
          <w:rFonts w:ascii="Arial" w:hAnsi="Arial" w:cs="Arial"/>
          <w:i/>
          <w:lang w:val="ro-RO"/>
        </w:rPr>
        <w:t xml:space="preserve"> pentru </w:t>
      </w:r>
      <w:r w:rsidR="00886415" w:rsidRPr="0059532F">
        <w:rPr>
          <w:rFonts w:ascii="Arial" w:hAnsi="Arial" w:cs="Arial"/>
          <w:i/>
          <w:lang w:val="ro-RO"/>
        </w:rPr>
        <w:t xml:space="preserve">respectivul </w:t>
      </w:r>
      <w:r w:rsidRPr="0059532F">
        <w:rPr>
          <w:rFonts w:ascii="Arial" w:hAnsi="Arial" w:cs="Arial"/>
          <w:i/>
          <w:lang w:val="ro-RO"/>
        </w:rPr>
        <w:t xml:space="preserve">serviciu si inmultit cu perioada de expunere. In cazul in care un </w:t>
      </w:r>
      <w:r w:rsidR="007274AE" w:rsidRPr="0059532F">
        <w:rPr>
          <w:rFonts w:ascii="Arial" w:hAnsi="Arial" w:cs="Arial"/>
          <w:i/>
          <w:lang w:val="ro-RO"/>
        </w:rPr>
        <w:t>Operator</w:t>
      </w:r>
      <w:r w:rsidRPr="0059532F">
        <w:rPr>
          <w:rFonts w:ascii="Arial" w:hAnsi="Arial" w:cs="Arial"/>
          <w:i/>
          <w:lang w:val="ro-RO"/>
        </w:rPr>
        <w:t xml:space="preserve"> doreste interconectare in vederea furnizarii serviciilor de terminare a apelurilor nationale si internationale, pe aceeasi legatura/legaturi dedicata(e) transmiterii traficului national si international, la puncte fixe si mobile in reteaua </w:t>
      </w:r>
      <w:r w:rsidR="00C752D9" w:rsidRPr="0059532F">
        <w:rPr>
          <w:rFonts w:ascii="Arial" w:hAnsi="Arial" w:cs="Arial"/>
          <w:i/>
          <w:lang w:val="ro-RO"/>
        </w:rPr>
        <w:t>Telekom Romania Mobile</w:t>
      </w:r>
      <w:r w:rsidRPr="0059532F">
        <w:rPr>
          <w:rFonts w:ascii="Arial" w:hAnsi="Arial" w:cs="Arial"/>
          <w:i/>
          <w:lang w:val="ro-RO"/>
        </w:rPr>
        <w:t xml:space="preserve">, in formulele de calcul se va lua in considerare cumulativ atat TL terminat sau previzionat a fi terminat la puncte fixe in reteaua </w:t>
      </w:r>
      <w:r w:rsidR="00C752D9" w:rsidRPr="0059532F">
        <w:rPr>
          <w:rFonts w:ascii="Arial" w:hAnsi="Arial" w:cs="Arial"/>
          <w:i/>
          <w:lang w:val="ro-RO"/>
        </w:rPr>
        <w:t>Telekom Romania Mobile</w:t>
      </w:r>
      <w:r w:rsidRPr="0059532F">
        <w:rPr>
          <w:rFonts w:ascii="Arial" w:hAnsi="Arial" w:cs="Arial"/>
          <w:i/>
          <w:lang w:val="ro-RO"/>
        </w:rPr>
        <w:t xml:space="preserve"> inmultit cu tariful perceput de </w:t>
      </w:r>
      <w:r w:rsidR="00C752D9" w:rsidRPr="0059532F">
        <w:rPr>
          <w:rFonts w:ascii="Arial" w:hAnsi="Arial" w:cs="Arial"/>
          <w:i/>
          <w:lang w:val="ro-RO"/>
        </w:rPr>
        <w:t>Telekom Romania Mobile</w:t>
      </w:r>
      <w:r w:rsidRPr="0059532F">
        <w:rPr>
          <w:rFonts w:ascii="Arial" w:hAnsi="Arial" w:cs="Arial"/>
          <w:i/>
          <w:lang w:val="ro-RO"/>
        </w:rPr>
        <w:t xml:space="preserve"> pentru acest serviciu, cat si TL terminat sau previzionat a fi terminat la puncte mobile in reteaua </w:t>
      </w:r>
      <w:r w:rsidR="00C752D9" w:rsidRPr="0059532F">
        <w:rPr>
          <w:rFonts w:ascii="Arial" w:hAnsi="Arial" w:cs="Arial"/>
          <w:i/>
          <w:lang w:val="ro-RO"/>
        </w:rPr>
        <w:t>Telekom Romania Mobile</w:t>
      </w:r>
      <w:r w:rsidRPr="0059532F">
        <w:rPr>
          <w:rFonts w:ascii="Arial" w:hAnsi="Arial" w:cs="Arial"/>
          <w:i/>
          <w:lang w:val="ro-RO"/>
        </w:rPr>
        <w:t xml:space="preserve"> inmultit cu tariful perceput de </w:t>
      </w:r>
      <w:r w:rsidR="00C752D9" w:rsidRPr="0059532F">
        <w:rPr>
          <w:rFonts w:ascii="Arial" w:hAnsi="Arial" w:cs="Arial"/>
          <w:i/>
          <w:lang w:val="ro-RO"/>
        </w:rPr>
        <w:t>Telekom Romania Mobile</w:t>
      </w:r>
      <w:r w:rsidRPr="0059532F">
        <w:rPr>
          <w:rFonts w:ascii="Arial" w:hAnsi="Arial" w:cs="Arial"/>
          <w:i/>
          <w:lang w:val="ro-RO"/>
        </w:rPr>
        <w:t xml:space="preserve"> pentru acest serviciu, suma fiind inmultita cu perioada de expunere.</w:t>
      </w:r>
      <w:r w:rsidR="00A90510" w:rsidRPr="0059532F">
        <w:rPr>
          <w:rStyle w:val="FootnoteReference"/>
          <w:rFonts w:ascii="Arial" w:hAnsi="Arial" w:cs="Arial"/>
          <w:i/>
          <w:lang w:val="ro-RO"/>
        </w:rPr>
        <w:footnoteReference w:id="2"/>
      </w:r>
    </w:p>
    <w:p w14:paraId="77F86A1C" w14:textId="77777777" w:rsidR="00085DCA" w:rsidRPr="009964A7" w:rsidRDefault="00085DCA" w:rsidP="003648BF">
      <w:pPr>
        <w:rPr>
          <w:rFonts w:ascii="Arial" w:hAnsi="Arial" w:cs="Arial"/>
          <w:lang w:val="ro-RO"/>
        </w:rPr>
      </w:pPr>
    </w:p>
    <w:p w14:paraId="0CE20FC4" w14:textId="3FC9B78E" w:rsidR="00085DCA" w:rsidRPr="0059532F" w:rsidRDefault="00E05930" w:rsidP="00790C11">
      <w:pPr>
        <w:pStyle w:val="BodyText"/>
        <w:rPr>
          <w:rFonts w:cs="Arial"/>
          <w:sz w:val="20"/>
          <w:lang w:val="ro-RO"/>
        </w:rPr>
      </w:pPr>
      <w:r w:rsidRPr="0059532F">
        <w:rPr>
          <w:rFonts w:cs="Arial"/>
          <w:sz w:val="20"/>
          <w:lang w:val="ro-RO"/>
        </w:rPr>
        <w:t>2</w:t>
      </w:r>
      <w:r w:rsidR="001A55EF" w:rsidRPr="0059532F">
        <w:rPr>
          <w:rFonts w:cs="Arial"/>
          <w:sz w:val="20"/>
          <w:lang w:val="ro-RO"/>
        </w:rPr>
        <w:t>2</w:t>
      </w:r>
      <w:r w:rsidRPr="0059532F">
        <w:rPr>
          <w:rFonts w:cs="Arial"/>
          <w:sz w:val="20"/>
          <w:lang w:val="ro-RO"/>
        </w:rPr>
        <w:t>.</w:t>
      </w:r>
      <w:r w:rsidR="00085DCA" w:rsidRPr="0059532F">
        <w:rPr>
          <w:rFonts w:cs="Arial"/>
          <w:sz w:val="20"/>
          <w:lang w:val="ro-RO"/>
        </w:rPr>
        <w:t>6</w:t>
      </w:r>
      <w:r w:rsidR="001A55EF" w:rsidRPr="0059532F">
        <w:rPr>
          <w:rFonts w:cs="Arial"/>
          <w:sz w:val="20"/>
          <w:lang w:val="ro-RO"/>
        </w:rPr>
        <w:tab/>
      </w:r>
      <w:r w:rsidR="00C752D9" w:rsidRPr="0059532F">
        <w:rPr>
          <w:rFonts w:cs="Arial"/>
          <w:sz w:val="20"/>
          <w:lang w:val="ro-RO"/>
        </w:rPr>
        <w:t>Telekom Romania Mobile</w:t>
      </w:r>
      <w:r w:rsidR="00085DCA" w:rsidRPr="0059532F">
        <w:rPr>
          <w:rFonts w:cs="Arial"/>
          <w:sz w:val="20"/>
          <w:lang w:val="ro-RO"/>
        </w:rPr>
        <w:t xml:space="preserve"> va solicita cresterea valorii Scrisorii de Garantie</w:t>
      </w:r>
      <w:r w:rsidR="00790C11" w:rsidRPr="0059532F">
        <w:rPr>
          <w:rFonts w:cs="Arial"/>
          <w:sz w:val="20"/>
          <w:lang w:val="ro-RO"/>
        </w:rPr>
        <w:t xml:space="preserve"> in situatia </w:t>
      </w:r>
      <w:r w:rsidR="005F3B14" w:rsidRPr="0059532F">
        <w:rPr>
          <w:rFonts w:cs="Arial"/>
          <w:sz w:val="20"/>
          <w:lang w:val="ro-RO"/>
        </w:rPr>
        <w:t>creşterii cu mai mult de 20% intr-o luna a volumului traficului transmis de Operator fata de cel luat in calcul la stabilirea valorii Scrisorii de Garantie.</w:t>
      </w:r>
      <w:r w:rsidR="005F3B14" w:rsidRPr="0059532F" w:rsidDel="00790C11">
        <w:rPr>
          <w:rFonts w:cs="Arial"/>
          <w:sz w:val="20"/>
          <w:lang w:val="ro-RO"/>
        </w:rPr>
        <w:t xml:space="preserve"> </w:t>
      </w:r>
    </w:p>
    <w:p w14:paraId="6ACBFFF8" w14:textId="77777777" w:rsidR="00085DCA" w:rsidRPr="0059532F" w:rsidRDefault="00085DCA" w:rsidP="00085DCA">
      <w:pPr>
        <w:pStyle w:val="Para0-2"/>
        <w:ind w:left="2280" w:firstLine="0"/>
        <w:rPr>
          <w:rFonts w:ascii="Arial" w:hAnsi="Arial" w:cs="Arial"/>
          <w:b/>
          <w:sz w:val="20"/>
          <w:lang w:val="ro-RO"/>
        </w:rPr>
      </w:pPr>
    </w:p>
    <w:p w14:paraId="2F27B505" w14:textId="77777777" w:rsidR="00085DCA" w:rsidRPr="0059532F" w:rsidRDefault="00C752D9" w:rsidP="005512CF">
      <w:pPr>
        <w:pStyle w:val="Para0-2"/>
        <w:ind w:left="360" w:firstLine="0"/>
        <w:rPr>
          <w:rFonts w:ascii="Arial" w:hAnsi="Arial" w:cs="Arial"/>
          <w:sz w:val="20"/>
          <w:lang w:val="it-IT"/>
        </w:rPr>
      </w:pPr>
      <w:r w:rsidRPr="0059532F">
        <w:rPr>
          <w:rFonts w:ascii="Arial" w:hAnsi="Arial" w:cs="Arial"/>
          <w:sz w:val="20"/>
          <w:lang w:val="it-IT"/>
        </w:rPr>
        <w:t>Telekom Romania Mobile</w:t>
      </w:r>
      <w:r w:rsidR="00085DCA" w:rsidRPr="0059532F">
        <w:rPr>
          <w:rFonts w:ascii="Arial" w:hAnsi="Arial" w:cs="Arial"/>
          <w:sz w:val="20"/>
          <w:lang w:val="it-IT"/>
        </w:rPr>
        <w:t xml:space="preserve"> poate decide renuntarea temporara la Scrisoarea de Garantie sau scaderea valorii acesteia</w:t>
      </w:r>
      <w:r w:rsidR="005512CF" w:rsidRPr="0059532F">
        <w:rPr>
          <w:rFonts w:ascii="Arial" w:hAnsi="Arial" w:cs="Arial"/>
          <w:sz w:val="20"/>
          <w:lang w:val="it-IT"/>
        </w:rPr>
        <w:t xml:space="preserve"> </w:t>
      </w:r>
      <w:r w:rsidR="00085DCA" w:rsidRPr="0059532F">
        <w:rPr>
          <w:rFonts w:ascii="Arial" w:hAnsi="Arial" w:cs="Arial"/>
          <w:sz w:val="20"/>
          <w:lang w:val="it-IT"/>
        </w:rPr>
        <w:t xml:space="preserve">in urmatoarele situatii privite in mod cumulativ: </w:t>
      </w:r>
    </w:p>
    <w:p w14:paraId="21585843" w14:textId="77777777" w:rsidR="00085DCA" w:rsidRPr="0059532F" w:rsidRDefault="00085DCA" w:rsidP="00E042EE">
      <w:pPr>
        <w:pStyle w:val="Para0-2"/>
        <w:numPr>
          <w:ilvl w:val="0"/>
          <w:numId w:val="30"/>
        </w:numPr>
        <w:tabs>
          <w:tab w:val="clear" w:pos="1800"/>
          <w:tab w:val="num" w:pos="993"/>
        </w:tabs>
        <w:ind w:left="993" w:hanging="284"/>
        <w:rPr>
          <w:rFonts w:ascii="Arial" w:hAnsi="Arial" w:cs="Arial"/>
          <w:sz w:val="20"/>
          <w:lang w:val="it-IT"/>
        </w:rPr>
      </w:pPr>
      <w:r w:rsidRPr="0059532F">
        <w:rPr>
          <w:rFonts w:ascii="Arial" w:hAnsi="Arial" w:cs="Arial"/>
          <w:sz w:val="20"/>
          <w:lang w:val="it-IT"/>
        </w:rPr>
        <w:t xml:space="preserve">efectuarea platilor de catre Operator, in termenii stabiliti in art. </w:t>
      </w:r>
      <w:r w:rsidR="0054590B" w:rsidRPr="0059532F">
        <w:rPr>
          <w:rFonts w:ascii="Arial" w:hAnsi="Arial" w:cs="Arial"/>
          <w:sz w:val="20"/>
          <w:lang w:val="it-IT"/>
        </w:rPr>
        <w:t>12</w:t>
      </w:r>
      <w:r w:rsidRPr="0059532F">
        <w:rPr>
          <w:rFonts w:ascii="Arial" w:hAnsi="Arial" w:cs="Arial"/>
          <w:sz w:val="20"/>
          <w:lang w:val="it-IT"/>
        </w:rPr>
        <w:t xml:space="preserve">.3, fara a inregistra nicio intarziere a sumelor datorate </w:t>
      </w:r>
      <w:r w:rsidR="00C752D9" w:rsidRPr="0059532F">
        <w:rPr>
          <w:rFonts w:ascii="Arial" w:hAnsi="Arial" w:cs="Arial"/>
          <w:sz w:val="20"/>
          <w:lang w:val="it-IT"/>
        </w:rPr>
        <w:t>Telekom Romania Mobile</w:t>
      </w:r>
      <w:r w:rsidRPr="0059532F">
        <w:rPr>
          <w:rFonts w:ascii="Arial" w:hAnsi="Arial" w:cs="Arial"/>
          <w:sz w:val="20"/>
          <w:lang w:val="it-IT"/>
        </w:rPr>
        <w:t xml:space="preserve"> in decursul anului precendent; </w:t>
      </w:r>
    </w:p>
    <w:p w14:paraId="553EB4D7" w14:textId="77777777" w:rsidR="00085DCA" w:rsidRPr="0059532F" w:rsidRDefault="00085DCA" w:rsidP="00FC22C1">
      <w:pPr>
        <w:pStyle w:val="Para0-2"/>
        <w:numPr>
          <w:ilvl w:val="0"/>
          <w:numId w:val="30"/>
        </w:numPr>
        <w:tabs>
          <w:tab w:val="clear" w:pos="1800"/>
          <w:tab w:val="num" w:pos="993"/>
        </w:tabs>
        <w:ind w:left="993" w:hanging="284"/>
        <w:rPr>
          <w:rFonts w:ascii="Arial" w:hAnsi="Arial" w:cs="Arial"/>
          <w:sz w:val="20"/>
          <w:lang w:val="it-IT"/>
        </w:rPr>
      </w:pPr>
      <w:r w:rsidRPr="0059532F">
        <w:rPr>
          <w:rFonts w:ascii="Arial" w:hAnsi="Arial" w:cs="Arial"/>
          <w:sz w:val="20"/>
          <w:lang w:val="it-IT"/>
        </w:rPr>
        <w:t>bonitatea operatorului apreciata dupa urmatorii parametri</w:t>
      </w:r>
      <w:r w:rsidR="005512CF" w:rsidRPr="0059532F">
        <w:rPr>
          <w:rFonts w:ascii="Arial" w:hAnsi="Arial" w:cs="Arial"/>
          <w:sz w:val="20"/>
          <w:lang w:val="it-IT"/>
        </w:rPr>
        <w:t>,</w:t>
      </w:r>
      <w:r w:rsidRPr="0059532F">
        <w:rPr>
          <w:rFonts w:ascii="Arial" w:hAnsi="Arial" w:cs="Arial"/>
          <w:sz w:val="20"/>
          <w:lang w:val="it-IT"/>
        </w:rPr>
        <w:t xml:space="preserve"> dar nelimitat la acestia:</w:t>
      </w:r>
      <w:r w:rsidR="00FC22C1" w:rsidRPr="0059532F">
        <w:rPr>
          <w:rFonts w:ascii="Arial" w:hAnsi="Arial" w:cs="Arial"/>
          <w:sz w:val="20"/>
          <w:lang w:val="it-IT"/>
        </w:rPr>
        <w:t xml:space="preserve"> </w:t>
      </w:r>
      <w:r w:rsidRPr="0059532F">
        <w:rPr>
          <w:rFonts w:ascii="Arial" w:hAnsi="Arial" w:cs="Arial"/>
          <w:sz w:val="20"/>
          <w:lang w:val="it-IT"/>
        </w:rPr>
        <w:t>cifra de afaceri pe anul precedent, rata</w:t>
      </w:r>
      <w:r w:rsidR="00576D3E" w:rsidRPr="0059532F">
        <w:rPr>
          <w:rFonts w:ascii="Arial" w:hAnsi="Arial" w:cs="Arial"/>
          <w:sz w:val="20"/>
          <w:lang w:val="it-IT"/>
        </w:rPr>
        <w:t xml:space="preserve"> rentabilitatii financiare</w:t>
      </w:r>
      <w:r w:rsidRPr="0059532F">
        <w:rPr>
          <w:rFonts w:ascii="Arial" w:hAnsi="Arial" w:cs="Arial"/>
          <w:sz w:val="20"/>
          <w:lang w:val="it-IT"/>
        </w:rPr>
        <w:t>, indicatorul lichiditatii</w:t>
      </w:r>
      <w:r w:rsidR="00576D3E" w:rsidRPr="0059532F">
        <w:rPr>
          <w:rFonts w:ascii="Arial" w:hAnsi="Arial" w:cs="Arial"/>
          <w:sz w:val="20"/>
          <w:lang w:val="it-IT"/>
        </w:rPr>
        <w:t xml:space="preserve"> imediate</w:t>
      </w:r>
      <w:r w:rsidRPr="0059532F">
        <w:rPr>
          <w:rFonts w:ascii="Arial" w:hAnsi="Arial" w:cs="Arial"/>
          <w:sz w:val="20"/>
          <w:lang w:val="it-IT"/>
        </w:rPr>
        <w:t xml:space="preserve">, indicatorul gradului de indatorare, </w:t>
      </w:r>
      <w:r w:rsidRPr="0059532F">
        <w:rPr>
          <w:rFonts w:ascii="Arial" w:hAnsi="Arial" w:cs="Arial"/>
          <w:noProof/>
          <w:sz w:val="20"/>
          <w:lang w:val="ro-RO"/>
        </w:rPr>
        <w:t>viteza de rotaţie a creditului furnizori, rentabilitatea capitalului angajat, rata profitului net</w:t>
      </w:r>
      <w:r w:rsidR="00FC22C1" w:rsidRPr="0059532F">
        <w:rPr>
          <w:rFonts w:ascii="Arial" w:hAnsi="Arial" w:cs="Arial"/>
          <w:noProof/>
          <w:sz w:val="20"/>
          <w:lang w:val="ro-RO"/>
        </w:rPr>
        <w:t>.</w:t>
      </w:r>
    </w:p>
    <w:p w14:paraId="61AC8647" w14:textId="77777777" w:rsidR="00085DCA" w:rsidRPr="0059532F" w:rsidRDefault="00085DCA" w:rsidP="00085DCA">
      <w:pPr>
        <w:pStyle w:val="Para0-2"/>
        <w:ind w:left="2280" w:firstLine="0"/>
        <w:rPr>
          <w:rFonts w:ascii="Arial" w:hAnsi="Arial" w:cs="Arial"/>
          <w:sz w:val="20"/>
          <w:lang w:val="ro-RO"/>
        </w:rPr>
      </w:pPr>
    </w:p>
    <w:p w14:paraId="32A83A65" w14:textId="77777777" w:rsidR="00085DCA" w:rsidRPr="0059532F" w:rsidRDefault="00085DCA" w:rsidP="00085DCA">
      <w:pPr>
        <w:pStyle w:val="Para0-2"/>
        <w:ind w:left="720" w:hanging="720"/>
        <w:rPr>
          <w:rFonts w:ascii="Arial" w:hAnsi="Arial" w:cs="Arial"/>
          <w:sz w:val="20"/>
          <w:lang w:val="ro-RO"/>
        </w:rPr>
      </w:pPr>
      <w:r w:rsidRPr="0059532F">
        <w:rPr>
          <w:rFonts w:ascii="Arial" w:hAnsi="Arial" w:cs="Arial"/>
          <w:sz w:val="20"/>
          <w:lang w:val="ro-RO"/>
        </w:rPr>
        <w:t>22.</w:t>
      </w:r>
      <w:r w:rsidR="00983D2E" w:rsidRPr="0059532F">
        <w:rPr>
          <w:rFonts w:ascii="Arial" w:hAnsi="Arial" w:cs="Arial"/>
          <w:sz w:val="20"/>
          <w:lang w:val="ro-RO"/>
        </w:rPr>
        <w:t>7</w:t>
      </w:r>
      <w:r w:rsidRPr="0059532F">
        <w:rPr>
          <w:rFonts w:ascii="Arial" w:hAnsi="Arial" w:cs="Arial"/>
          <w:sz w:val="20"/>
          <w:lang w:val="ro-RO"/>
        </w:rPr>
        <w:tab/>
        <w:t xml:space="preserve">Încetarea temporară a obligaţiei </w:t>
      </w:r>
      <w:r w:rsidR="000F0BFD" w:rsidRPr="0059532F">
        <w:rPr>
          <w:rFonts w:ascii="Arial" w:hAnsi="Arial" w:cs="Arial"/>
          <w:sz w:val="20"/>
          <w:lang w:val="ro-RO"/>
        </w:rPr>
        <w:t>constituirii</w:t>
      </w:r>
      <w:r w:rsidRPr="0059532F">
        <w:rPr>
          <w:rFonts w:ascii="Arial" w:hAnsi="Arial" w:cs="Arial"/>
          <w:sz w:val="20"/>
          <w:lang w:val="ro-RO"/>
        </w:rPr>
        <w:t xml:space="preserve"> unei </w:t>
      </w:r>
      <w:r w:rsidR="000F0BFD" w:rsidRPr="0059532F">
        <w:rPr>
          <w:rFonts w:ascii="Arial" w:hAnsi="Arial" w:cs="Arial"/>
          <w:sz w:val="20"/>
          <w:lang w:val="ro-RO"/>
        </w:rPr>
        <w:t>Scrisori</w:t>
      </w:r>
      <w:r w:rsidRPr="0059532F">
        <w:rPr>
          <w:rFonts w:ascii="Arial" w:hAnsi="Arial" w:cs="Arial"/>
          <w:sz w:val="20"/>
          <w:lang w:val="ro-RO"/>
        </w:rPr>
        <w:t xml:space="preserve"> de </w:t>
      </w:r>
      <w:r w:rsidR="000F0BFD" w:rsidRPr="0059532F">
        <w:rPr>
          <w:rFonts w:ascii="Arial" w:hAnsi="Arial" w:cs="Arial"/>
          <w:sz w:val="20"/>
          <w:lang w:val="ro-RO"/>
        </w:rPr>
        <w:t>Garanţie</w:t>
      </w:r>
      <w:r w:rsidRPr="0059532F">
        <w:rPr>
          <w:rFonts w:ascii="Arial" w:hAnsi="Arial" w:cs="Arial"/>
          <w:sz w:val="20"/>
          <w:lang w:val="ro-RO"/>
        </w:rPr>
        <w:t xml:space="preserve"> poate fi anulată în orice moment, la cererea </w:t>
      </w:r>
      <w:r w:rsidR="00C752D9" w:rsidRPr="0059532F">
        <w:rPr>
          <w:rFonts w:ascii="Arial" w:hAnsi="Arial" w:cs="Arial"/>
          <w:sz w:val="20"/>
          <w:lang w:val="ro-RO"/>
        </w:rPr>
        <w:t>Telekom Romania Mobile</w:t>
      </w:r>
      <w:r w:rsidRPr="0059532F">
        <w:rPr>
          <w:rFonts w:ascii="Arial" w:hAnsi="Arial" w:cs="Arial"/>
          <w:sz w:val="20"/>
          <w:lang w:val="ro-RO"/>
        </w:rPr>
        <w:t>, în următoarele condiţii:</w:t>
      </w:r>
    </w:p>
    <w:p w14:paraId="7AD4FE0B" w14:textId="77777777" w:rsidR="00085DCA" w:rsidRPr="0059532F" w:rsidRDefault="00085DCA" w:rsidP="00085DCA">
      <w:pPr>
        <w:pStyle w:val="Para0-2"/>
        <w:ind w:left="1440" w:firstLine="0"/>
        <w:rPr>
          <w:rFonts w:ascii="Arial" w:hAnsi="Arial" w:cs="Arial"/>
          <w:sz w:val="20"/>
          <w:lang w:val="ro-RO"/>
        </w:rPr>
      </w:pPr>
    </w:p>
    <w:p w14:paraId="5822E587" w14:textId="13B1A312" w:rsidR="00085DCA" w:rsidRPr="0059532F" w:rsidRDefault="00085DCA" w:rsidP="00AB04FD">
      <w:pPr>
        <w:pStyle w:val="Para0-2"/>
        <w:numPr>
          <w:ilvl w:val="0"/>
          <w:numId w:val="31"/>
        </w:numPr>
        <w:tabs>
          <w:tab w:val="clear" w:pos="2160"/>
          <w:tab w:val="num" w:pos="1620"/>
        </w:tabs>
        <w:ind w:left="1620"/>
        <w:rPr>
          <w:rFonts w:ascii="Arial" w:hAnsi="Arial" w:cs="Arial"/>
          <w:sz w:val="20"/>
          <w:lang w:val="ro-RO"/>
        </w:rPr>
      </w:pPr>
      <w:r w:rsidRPr="0059532F">
        <w:rPr>
          <w:rFonts w:ascii="Arial" w:hAnsi="Arial" w:cs="Arial"/>
          <w:sz w:val="20"/>
          <w:lang w:val="ro-RO"/>
        </w:rPr>
        <w:t>întârzierea plăţii unei facturi cu peste 3 zile faţă de data scadentă</w:t>
      </w:r>
      <w:r w:rsidR="00790C11" w:rsidRPr="0059532F">
        <w:rPr>
          <w:rFonts w:ascii="Arial" w:hAnsi="Arial" w:cs="Arial"/>
          <w:sz w:val="20"/>
          <w:lang w:val="ro-RO"/>
        </w:rPr>
        <w:t>;</w:t>
      </w:r>
    </w:p>
    <w:p w14:paraId="4DCC5DDC" w14:textId="20C994C6" w:rsidR="00085DCA" w:rsidRPr="0059532F" w:rsidRDefault="00085DCA" w:rsidP="00AB04FD">
      <w:pPr>
        <w:pStyle w:val="Para0-2"/>
        <w:numPr>
          <w:ilvl w:val="0"/>
          <w:numId w:val="31"/>
        </w:numPr>
        <w:tabs>
          <w:tab w:val="clear" w:pos="2160"/>
          <w:tab w:val="num" w:pos="1620"/>
        </w:tabs>
        <w:ind w:left="1620"/>
        <w:rPr>
          <w:rFonts w:ascii="Arial" w:hAnsi="Arial" w:cs="Arial"/>
          <w:sz w:val="20"/>
          <w:lang w:val="ro-RO"/>
        </w:rPr>
      </w:pPr>
      <w:r w:rsidRPr="0059532F">
        <w:rPr>
          <w:rFonts w:ascii="Arial" w:hAnsi="Arial" w:cs="Arial"/>
          <w:sz w:val="20"/>
          <w:lang w:val="ro-RO"/>
        </w:rPr>
        <w:t>înrăutăţirea parametrilor de bonitate ai Operatorului</w:t>
      </w:r>
      <w:r w:rsidR="00790C11" w:rsidRPr="0059532F">
        <w:rPr>
          <w:rFonts w:ascii="Arial" w:hAnsi="Arial" w:cs="Arial"/>
          <w:sz w:val="20"/>
          <w:lang w:val="ro-RO"/>
        </w:rPr>
        <w:t>;</w:t>
      </w:r>
    </w:p>
    <w:p w14:paraId="34399764" w14:textId="3E3BB593" w:rsidR="00085DCA" w:rsidRPr="0059532F" w:rsidRDefault="00085DCA" w:rsidP="00AB04FD">
      <w:pPr>
        <w:pStyle w:val="Para0-2"/>
        <w:numPr>
          <w:ilvl w:val="0"/>
          <w:numId w:val="31"/>
        </w:numPr>
        <w:tabs>
          <w:tab w:val="clear" w:pos="2160"/>
          <w:tab w:val="num" w:pos="1620"/>
        </w:tabs>
        <w:ind w:left="1620"/>
        <w:rPr>
          <w:rFonts w:ascii="Arial" w:hAnsi="Arial" w:cs="Arial"/>
          <w:sz w:val="20"/>
          <w:lang w:val="ro-RO"/>
        </w:rPr>
      </w:pPr>
      <w:r w:rsidRPr="0059532F">
        <w:rPr>
          <w:rFonts w:ascii="Arial" w:hAnsi="Arial" w:cs="Arial"/>
          <w:sz w:val="20"/>
          <w:lang w:val="ro-RO"/>
        </w:rPr>
        <w:t>modificari majore in structura companiei Operatorului</w:t>
      </w:r>
      <w:r w:rsidR="00790C11" w:rsidRPr="0059532F">
        <w:rPr>
          <w:rFonts w:ascii="Arial" w:hAnsi="Arial" w:cs="Arial"/>
          <w:sz w:val="20"/>
          <w:lang w:val="ro-RO"/>
        </w:rPr>
        <w:t>.</w:t>
      </w:r>
    </w:p>
    <w:p w14:paraId="2071A255" w14:textId="77777777" w:rsidR="00085DCA" w:rsidRPr="0059532F" w:rsidRDefault="00085DCA" w:rsidP="00085DCA">
      <w:pPr>
        <w:pStyle w:val="Para0-2"/>
        <w:ind w:left="1440" w:firstLine="0"/>
        <w:rPr>
          <w:rFonts w:ascii="Arial" w:hAnsi="Arial" w:cs="Arial"/>
          <w:sz w:val="20"/>
          <w:lang w:val="ro-RO"/>
        </w:rPr>
      </w:pPr>
    </w:p>
    <w:p w14:paraId="426D69E6" w14:textId="77777777" w:rsidR="00085DCA" w:rsidRPr="0059532F" w:rsidRDefault="00085DCA" w:rsidP="00085DCA">
      <w:pPr>
        <w:pStyle w:val="Para0-2"/>
        <w:ind w:left="709" w:firstLine="0"/>
        <w:rPr>
          <w:rFonts w:ascii="Arial" w:hAnsi="Arial" w:cs="Arial"/>
          <w:sz w:val="20"/>
          <w:lang w:val="ro-RO"/>
        </w:rPr>
      </w:pPr>
      <w:r w:rsidRPr="0059532F">
        <w:rPr>
          <w:rFonts w:ascii="Arial" w:hAnsi="Arial" w:cs="Arial"/>
          <w:sz w:val="20"/>
          <w:lang w:val="ro-RO"/>
        </w:rPr>
        <w:t xml:space="preserve">În acest caz, </w:t>
      </w:r>
      <w:r w:rsidR="005631FB" w:rsidRPr="0059532F">
        <w:rPr>
          <w:rFonts w:ascii="Arial" w:hAnsi="Arial" w:cs="Arial"/>
          <w:sz w:val="20"/>
          <w:lang w:val="ro-RO"/>
        </w:rPr>
        <w:t>S</w:t>
      </w:r>
      <w:r w:rsidRPr="0059532F">
        <w:rPr>
          <w:rFonts w:ascii="Arial" w:hAnsi="Arial" w:cs="Arial"/>
          <w:sz w:val="20"/>
          <w:lang w:val="ro-RO"/>
        </w:rPr>
        <w:t xml:space="preserve">crisoarea de </w:t>
      </w:r>
      <w:r w:rsidR="005631FB" w:rsidRPr="0059532F">
        <w:rPr>
          <w:rFonts w:ascii="Arial" w:hAnsi="Arial" w:cs="Arial"/>
          <w:sz w:val="20"/>
          <w:lang w:val="ro-RO"/>
        </w:rPr>
        <w:t>G</w:t>
      </w:r>
      <w:r w:rsidRPr="0059532F">
        <w:rPr>
          <w:rFonts w:ascii="Arial" w:hAnsi="Arial" w:cs="Arial"/>
          <w:sz w:val="20"/>
          <w:lang w:val="ro-RO"/>
        </w:rPr>
        <w:t xml:space="preserve">aranţie bancară va fi reînnoită confom prevederilor art. </w:t>
      </w:r>
      <w:r w:rsidR="0054590B" w:rsidRPr="0059532F">
        <w:rPr>
          <w:rFonts w:ascii="Arial" w:hAnsi="Arial" w:cs="Arial"/>
          <w:sz w:val="20"/>
          <w:lang w:val="ro-RO"/>
        </w:rPr>
        <w:t>22</w:t>
      </w:r>
      <w:r w:rsidRPr="0059532F">
        <w:rPr>
          <w:rFonts w:ascii="Arial" w:hAnsi="Arial" w:cs="Arial"/>
          <w:sz w:val="20"/>
          <w:lang w:val="ro-RO"/>
        </w:rPr>
        <w:t xml:space="preserve">.1. Refuzul Operatorului în cauza de a actualiza garanţia dă dreptul </w:t>
      </w:r>
      <w:r w:rsidR="00C752D9" w:rsidRPr="0059532F">
        <w:rPr>
          <w:rFonts w:ascii="Arial" w:hAnsi="Arial" w:cs="Arial"/>
          <w:sz w:val="20"/>
          <w:lang w:val="ro-RO"/>
        </w:rPr>
        <w:t>Telekom Romania Mobile</w:t>
      </w:r>
      <w:r w:rsidRPr="0059532F">
        <w:rPr>
          <w:rFonts w:ascii="Arial" w:hAnsi="Arial" w:cs="Arial"/>
          <w:sz w:val="20"/>
          <w:lang w:val="ro-RO"/>
        </w:rPr>
        <w:t xml:space="preserve"> să suspende serviciul de terminare a traficului în reţeaua proprie până la constituirea garanţiei la valoarea nou solicitată.</w:t>
      </w:r>
    </w:p>
    <w:p w14:paraId="7A848048" w14:textId="77777777" w:rsidR="00085DCA" w:rsidRPr="0059532F" w:rsidRDefault="00085DCA" w:rsidP="00085DCA">
      <w:pPr>
        <w:pStyle w:val="Para0-2"/>
        <w:ind w:left="709" w:firstLine="0"/>
        <w:rPr>
          <w:rFonts w:ascii="Arial" w:hAnsi="Arial" w:cs="Arial"/>
          <w:sz w:val="20"/>
          <w:lang w:val="ro-RO"/>
        </w:rPr>
      </w:pPr>
    </w:p>
    <w:p w14:paraId="483A414B" w14:textId="77777777" w:rsidR="00085DCA" w:rsidRPr="0059532F" w:rsidRDefault="00C752D9" w:rsidP="00085DCA">
      <w:pPr>
        <w:pStyle w:val="Default"/>
        <w:ind w:left="709"/>
        <w:jc w:val="both"/>
        <w:rPr>
          <w:rFonts w:ascii="Arial" w:hAnsi="Arial" w:cs="Arial"/>
          <w:color w:val="auto"/>
          <w:sz w:val="20"/>
          <w:szCs w:val="20"/>
          <w:lang w:val="ro-RO"/>
        </w:rPr>
      </w:pPr>
      <w:r w:rsidRPr="0059532F">
        <w:rPr>
          <w:rFonts w:ascii="Arial" w:hAnsi="Arial" w:cs="Arial"/>
          <w:color w:val="auto"/>
          <w:sz w:val="20"/>
          <w:szCs w:val="20"/>
          <w:lang w:val="ro-RO"/>
        </w:rPr>
        <w:t>Telekom Romania Mobile</w:t>
      </w:r>
      <w:r w:rsidR="00085DCA" w:rsidRPr="0059532F">
        <w:rPr>
          <w:rFonts w:ascii="Arial" w:hAnsi="Arial" w:cs="Arial"/>
          <w:color w:val="auto"/>
          <w:sz w:val="20"/>
          <w:szCs w:val="20"/>
          <w:lang w:val="ro-RO"/>
        </w:rPr>
        <w:t xml:space="preserve"> monitorizează săptămânal (la fiecare 7 zile) evoluţia traficului, separat, pe fiecare legatura de interconectare,</w:t>
      </w:r>
      <w:r w:rsidR="00C12769" w:rsidRPr="0059532F">
        <w:rPr>
          <w:rFonts w:ascii="Arial" w:hAnsi="Arial" w:cs="Arial"/>
          <w:color w:val="auto"/>
          <w:sz w:val="20"/>
          <w:szCs w:val="20"/>
          <w:lang w:val="ro-RO"/>
        </w:rPr>
        <w:t xml:space="preserve"> daca este cazul,</w:t>
      </w:r>
      <w:r w:rsidR="00085DCA" w:rsidRPr="0059532F">
        <w:rPr>
          <w:rFonts w:ascii="Arial" w:hAnsi="Arial" w:cs="Arial"/>
          <w:color w:val="auto"/>
          <w:sz w:val="20"/>
          <w:szCs w:val="20"/>
          <w:lang w:val="ro-RO"/>
        </w:rPr>
        <w:t xml:space="preserve"> comparând valoarea traficului transmis cu valoarea traficului luat in calcul în scopul dimensionării </w:t>
      </w:r>
      <w:r w:rsidR="005631FB" w:rsidRPr="0059532F">
        <w:rPr>
          <w:rFonts w:ascii="Arial" w:hAnsi="Arial" w:cs="Arial"/>
          <w:color w:val="auto"/>
          <w:sz w:val="20"/>
          <w:szCs w:val="20"/>
          <w:lang w:val="ro-RO"/>
        </w:rPr>
        <w:t>S</w:t>
      </w:r>
      <w:r w:rsidR="00085DCA" w:rsidRPr="0059532F">
        <w:rPr>
          <w:rFonts w:ascii="Arial" w:hAnsi="Arial" w:cs="Arial"/>
          <w:color w:val="auto"/>
          <w:sz w:val="20"/>
          <w:szCs w:val="20"/>
          <w:lang w:val="ro-RO"/>
        </w:rPr>
        <w:t xml:space="preserve">crisorii de </w:t>
      </w:r>
      <w:r w:rsidR="005631FB" w:rsidRPr="0059532F">
        <w:rPr>
          <w:rFonts w:ascii="Arial" w:hAnsi="Arial" w:cs="Arial"/>
          <w:color w:val="auto"/>
          <w:sz w:val="20"/>
          <w:szCs w:val="20"/>
          <w:lang w:val="ro-RO"/>
        </w:rPr>
        <w:t>G</w:t>
      </w:r>
      <w:r w:rsidR="00085DCA" w:rsidRPr="0059532F">
        <w:rPr>
          <w:rFonts w:ascii="Arial" w:hAnsi="Arial" w:cs="Arial"/>
          <w:color w:val="auto"/>
          <w:sz w:val="20"/>
          <w:szCs w:val="20"/>
          <w:lang w:val="ro-RO"/>
        </w:rPr>
        <w:t xml:space="preserve">aranţie. În situaţia în care valoarea traficului înregistrat în perioada analizată (care poate fi 7 zile sau multiplu de 7 zile pâna la împlinirea perioadei de expunere) depăşeşte cu mai mult de 5% valoarea medie a traficului previzionat în scopul dimensionării </w:t>
      </w:r>
      <w:r w:rsidR="00407ED3" w:rsidRPr="0059532F">
        <w:rPr>
          <w:rFonts w:ascii="Arial" w:hAnsi="Arial" w:cs="Arial"/>
          <w:color w:val="auto"/>
          <w:sz w:val="20"/>
          <w:szCs w:val="20"/>
          <w:lang w:val="ro-RO"/>
        </w:rPr>
        <w:t>S</w:t>
      </w:r>
      <w:r w:rsidR="00085DCA" w:rsidRPr="0059532F">
        <w:rPr>
          <w:rFonts w:ascii="Arial" w:hAnsi="Arial" w:cs="Arial"/>
          <w:color w:val="auto"/>
          <w:sz w:val="20"/>
          <w:szCs w:val="20"/>
          <w:lang w:val="ro-RO"/>
        </w:rPr>
        <w:t xml:space="preserve">crisorii de </w:t>
      </w:r>
      <w:r w:rsidR="00407ED3" w:rsidRPr="0059532F">
        <w:rPr>
          <w:rFonts w:ascii="Arial" w:hAnsi="Arial" w:cs="Arial"/>
          <w:color w:val="auto"/>
          <w:sz w:val="20"/>
          <w:szCs w:val="20"/>
          <w:lang w:val="ro-RO"/>
        </w:rPr>
        <w:t>G</w:t>
      </w:r>
      <w:r w:rsidR="00085DCA" w:rsidRPr="0059532F">
        <w:rPr>
          <w:rFonts w:ascii="Arial" w:hAnsi="Arial" w:cs="Arial"/>
          <w:color w:val="auto"/>
          <w:sz w:val="20"/>
          <w:szCs w:val="20"/>
          <w:lang w:val="ro-RO"/>
        </w:rPr>
        <w:t xml:space="preserve">aranţie pentru acea perioadă, </w:t>
      </w:r>
      <w:r w:rsidRPr="0059532F">
        <w:rPr>
          <w:rFonts w:ascii="Arial" w:hAnsi="Arial" w:cs="Arial"/>
          <w:color w:val="auto"/>
          <w:sz w:val="20"/>
          <w:szCs w:val="20"/>
          <w:lang w:val="ro-RO"/>
        </w:rPr>
        <w:t>Telekom Romania Mobile</w:t>
      </w:r>
      <w:r w:rsidR="00085DCA" w:rsidRPr="0059532F">
        <w:rPr>
          <w:rFonts w:ascii="Arial" w:hAnsi="Arial" w:cs="Arial"/>
          <w:color w:val="auto"/>
          <w:sz w:val="20"/>
          <w:szCs w:val="20"/>
          <w:lang w:val="ro-RO"/>
        </w:rPr>
        <w:t xml:space="preserve"> va emite imediat o „factură de diferenţă de trafic” a carei valoare va fi calculată astfel:</w:t>
      </w:r>
    </w:p>
    <w:p w14:paraId="7DE7ACE3" w14:textId="77777777" w:rsidR="00085DCA" w:rsidRPr="0059532F" w:rsidRDefault="00085DCA" w:rsidP="00085DCA">
      <w:pPr>
        <w:pStyle w:val="Default"/>
        <w:jc w:val="both"/>
        <w:rPr>
          <w:rFonts w:ascii="Arial" w:hAnsi="Arial" w:cs="Arial"/>
          <w:color w:val="auto"/>
          <w:sz w:val="20"/>
          <w:szCs w:val="20"/>
          <w:lang w:val="ro-RO"/>
        </w:rPr>
      </w:pPr>
    </w:p>
    <w:p w14:paraId="3BE08E14" w14:textId="77777777" w:rsidR="00085DCA" w:rsidRPr="0059532F" w:rsidRDefault="00085DCA" w:rsidP="00085DCA">
      <w:pPr>
        <w:pStyle w:val="Default"/>
        <w:ind w:left="709"/>
        <w:jc w:val="both"/>
        <w:rPr>
          <w:rFonts w:ascii="Arial" w:hAnsi="Arial" w:cs="Arial"/>
          <w:color w:val="auto"/>
          <w:sz w:val="20"/>
          <w:szCs w:val="20"/>
          <w:lang w:val="ro-RO"/>
        </w:rPr>
      </w:pPr>
      <w:r w:rsidRPr="0059532F">
        <w:rPr>
          <w:rFonts w:ascii="Arial" w:hAnsi="Arial" w:cs="Arial"/>
          <w:color w:val="auto"/>
          <w:sz w:val="20"/>
          <w:szCs w:val="20"/>
          <w:lang w:val="ro-RO"/>
        </w:rPr>
        <w:lastRenderedPageBreak/>
        <w:t>Diferenta de trafic = (trafic mediu pe zi transmis – trafic mediu pe zi luat in calcul la stabilirea Scrisorii de Garantie) x tarif x perioada de expunere</w:t>
      </w:r>
    </w:p>
    <w:p w14:paraId="30B77ACB" w14:textId="77777777" w:rsidR="00085DCA" w:rsidRPr="0059532F" w:rsidRDefault="00085DCA" w:rsidP="00085DCA">
      <w:pPr>
        <w:pStyle w:val="Default"/>
        <w:jc w:val="both"/>
        <w:rPr>
          <w:rFonts w:ascii="Arial" w:hAnsi="Arial" w:cs="Arial"/>
          <w:color w:val="auto"/>
          <w:sz w:val="20"/>
          <w:szCs w:val="20"/>
          <w:lang w:val="ro-RO"/>
        </w:rPr>
      </w:pPr>
    </w:p>
    <w:p w14:paraId="09EE9C4F" w14:textId="77777777" w:rsidR="00085DCA" w:rsidRPr="0059532F" w:rsidRDefault="00085DCA" w:rsidP="008947F5">
      <w:pPr>
        <w:pStyle w:val="Default"/>
        <w:numPr>
          <w:ilvl w:val="0"/>
          <w:numId w:val="35"/>
        </w:numPr>
        <w:jc w:val="both"/>
        <w:rPr>
          <w:rFonts w:ascii="Arial" w:hAnsi="Arial" w:cs="Arial"/>
          <w:color w:val="auto"/>
          <w:sz w:val="20"/>
          <w:szCs w:val="20"/>
          <w:lang w:val="ro-RO"/>
        </w:rPr>
      </w:pPr>
      <w:r w:rsidRPr="0059532F">
        <w:rPr>
          <w:rFonts w:ascii="Arial" w:hAnsi="Arial" w:cs="Arial"/>
          <w:color w:val="auto"/>
          <w:sz w:val="20"/>
          <w:szCs w:val="20"/>
          <w:lang w:val="ro-RO"/>
        </w:rPr>
        <w:t>trafic mediu pe zi transmis = trafic inregistrat in perioada analizata/numar de zile din perioada analizata</w:t>
      </w:r>
      <w:r w:rsidR="008947F5" w:rsidRPr="0059532F">
        <w:rPr>
          <w:rFonts w:ascii="Arial" w:hAnsi="Arial" w:cs="Arial"/>
          <w:color w:val="auto"/>
          <w:sz w:val="20"/>
          <w:szCs w:val="20"/>
          <w:lang w:val="ro-RO"/>
        </w:rPr>
        <w:t>;</w:t>
      </w:r>
    </w:p>
    <w:p w14:paraId="21EF3F05" w14:textId="77777777" w:rsidR="00085DCA" w:rsidRPr="0059532F" w:rsidRDefault="00085DCA" w:rsidP="008947F5">
      <w:pPr>
        <w:pStyle w:val="Default"/>
        <w:numPr>
          <w:ilvl w:val="0"/>
          <w:numId w:val="35"/>
        </w:numPr>
        <w:jc w:val="both"/>
        <w:rPr>
          <w:rFonts w:ascii="Arial" w:hAnsi="Arial" w:cs="Arial"/>
          <w:color w:val="auto"/>
          <w:sz w:val="20"/>
          <w:szCs w:val="20"/>
          <w:lang w:val="ro-RO"/>
        </w:rPr>
      </w:pPr>
      <w:r w:rsidRPr="0059532F">
        <w:rPr>
          <w:rFonts w:ascii="Arial" w:hAnsi="Arial" w:cs="Arial"/>
          <w:color w:val="auto"/>
          <w:sz w:val="20"/>
          <w:szCs w:val="20"/>
          <w:lang w:val="ro-RO"/>
        </w:rPr>
        <w:t>trafic mediu pe zi luat in calcul la stabilirea Scrisorii de Garantie = trafic lunar luat in calcul la stabilirea Scrisorii de Garantie/30 zile</w:t>
      </w:r>
      <w:r w:rsidR="008947F5" w:rsidRPr="0059532F">
        <w:rPr>
          <w:rFonts w:ascii="Arial" w:hAnsi="Arial" w:cs="Arial"/>
          <w:color w:val="auto"/>
          <w:sz w:val="20"/>
          <w:szCs w:val="20"/>
          <w:lang w:val="ro-RO"/>
        </w:rPr>
        <w:t>;</w:t>
      </w:r>
    </w:p>
    <w:p w14:paraId="72515EC2" w14:textId="77777777" w:rsidR="00085DCA" w:rsidRPr="0059532F" w:rsidRDefault="00085DCA" w:rsidP="00085DCA">
      <w:pPr>
        <w:pStyle w:val="Default"/>
        <w:jc w:val="both"/>
        <w:rPr>
          <w:rFonts w:ascii="Arial" w:hAnsi="Arial" w:cs="Arial"/>
          <w:color w:val="auto"/>
          <w:sz w:val="20"/>
          <w:szCs w:val="20"/>
          <w:lang w:val="ro-RO"/>
        </w:rPr>
      </w:pPr>
    </w:p>
    <w:p w14:paraId="36AD1E4E" w14:textId="77777777" w:rsidR="00085DCA" w:rsidRPr="0059532F" w:rsidRDefault="00085DCA" w:rsidP="00085DCA">
      <w:pPr>
        <w:pStyle w:val="Default"/>
        <w:ind w:left="709"/>
        <w:jc w:val="both"/>
        <w:rPr>
          <w:rFonts w:ascii="Arial" w:hAnsi="Arial" w:cs="Arial"/>
          <w:color w:val="auto"/>
          <w:sz w:val="20"/>
          <w:szCs w:val="20"/>
          <w:lang w:val="ro-RO"/>
        </w:rPr>
      </w:pPr>
      <w:r w:rsidRPr="0059532F">
        <w:rPr>
          <w:rFonts w:ascii="Arial" w:hAnsi="Arial" w:cs="Arial"/>
          <w:color w:val="auto"/>
          <w:sz w:val="20"/>
          <w:szCs w:val="20"/>
          <w:lang w:val="ro-RO"/>
        </w:rPr>
        <w:t xml:space="preserve">Traficul utilizat pentru emiterea acestei facturi va fi traficul înregistrat de </w:t>
      </w:r>
      <w:r w:rsidR="00C752D9" w:rsidRPr="0059532F">
        <w:rPr>
          <w:rFonts w:ascii="Arial" w:hAnsi="Arial" w:cs="Arial"/>
          <w:color w:val="auto"/>
          <w:sz w:val="20"/>
          <w:szCs w:val="20"/>
          <w:lang w:val="ro-RO"/>
        </w:rPr>
        <w:t>Telekom Romania Mobile</w:t>
      </w:r>
      <w:r w:rsidRPr="0059532F">
        <w:rPr>
          <w:rFonts w:ascii="Arial" w:hAnsi="Arial" w:cs="Arial"/>
          <w:color w:val="auto"/>
          <w:sz w:val="20"/>
          <w:szCs w:val="20"/>
          <w:lang w:val="ro-RO"/>
        </w:rPr>
        <w:t xml:space="preserve">. Nicio dispută cu privire la volumul traficului nu va afecta termenele şi sumele de plată sau procedura de suspendare. Termenul de plată al acestei facturi va fi de 5 zile calendaristice. </w:t>
      </w:r>
    </w:p>
    <w:p w14:paraId="2A706A7B" w14:textId="77777777" w:rsidR="00D07C75" w:rsidRPr="0059532F" w:rsidRDefault="00D07C75" w:rsidP="00085DCA">
      <w:pPr>
        <w:pStyle w:val="Default"/>
        <w:ind w:left="709"/>
        <w:jc w:val="both"/>
        <w:rPr>
          <w:rFonts w:ascii="Arial" w:hAnsi="Arial" w:cs="Arial"/>
          <w:color w:val="auto"/>
          <w:sz w:val="20"/>
          <w:szCs w:val="20"/>
          <w:lang w:val="ro-RO"/>
        </w:rPr>
      </w:pPr>
    </w:p>
    <w:p w14:paraId="35B1C9D9" w14:textId="77777777" w:rsidR="00085DCA" w:rsidRPr="0059532F" w:rsidRDefault="00085DCA" w:rsidP="00085DCA">
      <w:pPr>
        <w:pStyle w:val="Default"/>
        <w:ind w:firstLine="709"/>
        <w:jc w:val="both"/>
        <w:rPr>
          <w:rFonts w:ascii="Arial" w:hAnsi="Arial" w:cs="Arial"/>
          <w:color w:val="auto"/>
          <w:sz w:val="20"/>
          <w:szCs w:val="20"/>
          <w:lang w:val="ro-RO"/>
        </w:rPr>
      </w:pPr>
      <w:r w:rsidRPr="0059532F">
        <w:rPr>
          <w:rFonts w:ascii="Arial" w:hAnsi="Arial" w:cs="Arial"/>
          <w:color w:val="auto"/>
          <w:sz w:val="20"/>
          <w:szCs w:val="20"/>
          <w:lang w:val="ro-RO"/>
        </w:rPr>
        <w:t xml:space="preserve">În cazul în care Operatorul nu achită factura în acest termen: </w:t>
      </w:r>
    </w:p>
    <w:p w14:paraId="00996985" w14:textId="77777777" w:rsidR="00D07C75" w:rsidRPr="0059532F" w:rsidRDefault="00D07C75" w:rsidP="00085DCA">
      <w:pPr>
        <w:pStyle w:val="Default"/>
        <w:ind w:firstLine="709"/>
        <w:jc w:val="both"/>
        <w:rPr>
          <w:rFonts w:ascii="Arial" w:hAnsi="Arial" w:cs="Arial"/>
          <w:color w:val="auto"/>
          <w:sz w:val="20"/>
          <w:szCs w:val="20"/>
          <w:lang w:val="ro-RO"/>
        </w:rPr>
      </w:pPr>
    </w:p>
    <w:p w14:paraId="1871C512" w14:textId="77777777" w:rsidR="00085DCA" w:rsidRPr="0059532F" w:rsidRDefault="00085DCA" w:rsidP="008947F5">
      <w:pPr>
        <w:pStyle w:val="Default"/>
        <w:numPr>
          <w:ilvl w:val="0"/>
          <w:numId w:val="36"/>
        </w:numPr>
        <w:jc w:val="both"/>
        <w:rPr>
          <w:rFonts w:ascii="Arial" w:hAnsi="Arial" w:cs="Arial"/>
          <w:color w:val="auto"/>
          <w:sz w:val="20"/>
          <w:szCs w:val="20"/>
          <w:lang w:val="ro-RO"/>
        </w:rPr>
      </w:pPr>
      <w:r w:rsidRPr="0059532F">
        <w:rPr>
          <w:rFonts w:ascii="Arial" w:hAnsi="Arial" w:cs="Arial"/>
          <w:color w:val="auto"/>
          <w:sz w:val="20"/>
          <w:szCs w:val="20"/>
          <w:lang w:val="ro-RO"/>
        </w:rPr>
        <w:t xml:space="preserve">prin derogare de la termenele şi condiţiile stipulate de Acordul de interconectare </w:t>
      </w:r>
      <w:r w:rsidR="00C752D9" w:rsidRPr="0059532F">
        <w:rPr>
          <w:rFonts w:ascii="Arial" w:hAnsi="Arial" w:cs="Arial"/>
          <w:color w:val="auto"/>
          <w:sz w:val="20"/>
          <w:szCs w:val="20"/>
          <w:lang w:val="ro-RO"/>
        </w:rPr>
        <w:t>Telekom Romania Mobile</w:t>
      </w:r>
      <w:r w:rsidRPr="0059532F">
        <w:rPr>
          <w:rFonts w:ascii="Arial" w:hAnsi="Arial" w:cs="Arial"/>
          <w:color w:val="auto"/>
          <w:sz w:val="20"/>
          <w:szCs w:val="20"/>
          <w:lang w:val="ro-RO"/>
        </w:rPr>
        <w:t xml:space="preserve"> va avea dreptul să suspende legătur</w:t>
      </w:r>
      <w:r w:rsidR="00C12769" w:rsidRPr="0059532F">
        <w:rPr>
          <w:rFonts w:ascii="Arial" w:hAnsi="Arial" w:cs="Arial"/>
          <w:color w:val="auto"/>
          <w:sz w:val="20"/>
          <w:szCs w:val="20"/>
          <w:lang w:val="ro-RO"/>
        </w:rPr>
        <w:t>a(</w:t>
      </w:r>
      <w:r w:rsidRPr="0059532F">
        <w:rPr>
          <w:rFonts w:ascii="Arial" w:hAnsi="Arial" w:cs="Arial"/>
          <w:color w:val="auto"/>
          <w:sz w:val="20"/>
          <w:szCs w:val="20"/>
          <w:lang w:val="ro-RO"/>
        </w:rPr>
        <w:t>ile</w:t>
      </w:r>
      <w:r w:rsidR="00C12769" w:rsidRPr="0059532F">
        <w:rPr>
          <w:rFonts w:ascii="Arial" w:hAnsi="Arial" w:cs="Arial"/>
          <w:color w:val="auto"/>
          <w:sz w:val="20"/>
          <w:szCs w:val="20"/>
          <w:lang w:val="ro-RO"/>
        </w:rPr>
        <w:t>)</w:t>
      </w:r>
      <w:r w:rsidRPr="0059532F">
        <w:rPr>
          <w:rFonts w:ascii="Arial" w:hAnsi="Arial" w:cs="Arial"/>
          <w:color w:val="auto"/>
          <w:sz w:val="20"/>
          <w:szCs w:val="20"/>
          <w:lang w:val="ro-RO"/>
        </w:rPr>
        <w:t xml:space="preserve"> de interconectare fără nicio notificare prealabilă; şi </w:t>
      </w:r>
    </w:p>
    <w:p w14:paraId="5FA20E64" w14:textId="77777777" w:rsidR="00085DCA" w:rsidRPr="0059532F" w:rsidRDefault="00C752D9" w:rsidP="008947F5">
      <w:pPr>
        <w:pStyle w:val="Default"/>
        <w:numPr>
          <w:ilvl w:val="0"/>
          <w:numId w:val="36"/>
        </w:numPr>
        <w:jc w:val="both"/>
        <w:rPr>
          <w:rFonts w:ascii="Arial" w:hAnsi="Arial" w:cs="Arial"/>
          <w:color w:val="auto"/>
          <w:sz w:val="20"/>
          <w:szCs w:val="20"/>
          <w:lang w:val="ro-RO"/>
        </w:rPr>
      </w:pPr>
      <w:r w:rsidRPr="0059532F">
        <w:rPr>
          <w:rFonts w:ascii="Arial" w:hAnsi="Arial" w:cs="Arial"/>
          <w:color w:val="auto"/>
          <w:sz w:val="20"/>
          <w:szCs w:val="20"/>
          <w:lang w:val="ro-RO"/>
        </w:rPr>
        <w:t>Telekom Romania Mobile</w:t>
      </w:r>
      <w:r w:rsidR="00085DCA" w:rsidRPr="0059532F">
        <w:rPr>
          <w:rFonts w:ascii="Arial" w:hAnsi="Arial" w:cs="Arial"/>
          <w:color w:val="auto"/>
          <w:sz w:val="20"/>
          <w:szCs w:val="20"/>
          <w:lang w:val="ro-RO"/>
        </w:rPr>
        <w:t xml:space="preserve"> va avea dreptul să execute </w:t>
      </w:r>
      <w:r w:rsidR="005631FB" w:rsidRPr="0059532F">
        <w:rPr>
          <w:rFonts w:ascii="Arial" w:hAnsi="Arial" w:cs="Arial"/>
          <w:color w:val="auto"/>
          <w:sz w:val="20"/>
          <w:szCs w:val="20"/>
          <w:lang w:val="ro-RO"/>
        </w:rPr>
        <w:t>S</w:t>
      </w:r>
      <w:r w:rsidR="00085DCA" w:rsidRPr="0059532F">
        <w:rPr>
          <w:rFonts w:ascii="Arial" w:hAnsi="Arial" w:cs="Arial"/>
          <w:color w:val="auto"/>
          <w:sz w:val="20"/>
          <w:szCs w:val="20"/>
          <w:lang w:val="ro-RO"/>
        </w:rPr>
        <w:t xml:space="preserve">crisoarea de </w:t>
      </w:r>
      <w:r w:rsidR="005631FB" w:rsidRPr="0059532F">
        <w:rPr>
          <w:rFonts w:ascii="Arial" w:hAnsi="Arial" w:cs="Arial"/>
          <w:color w:val="auto"/>
          <w:sz w:val="20"/>
          <w:szCs w:val="20"/>
          <w:lang w:val="ro-RO"/>
        </w:rPr>
        <w:t>G</w:t>
      </w:r>
      <w:r w:rsidR="00085DCA" w:rsidRPr="0059532F">
        <w:rPr>
          <w:rFonts w:ascii="Arial" w:hAnsi="Arial" w:cs="Arial"/>
          <w:color w:val="auto"/>
          <w:sz w:val="20"/>
          <w:szCs w:val="20"/>
          <w:lang w:val="ro-RO"/>
        </w:rPr>
        <w:t xml:space="preserve">aranţie. </w:t>
      </w:r>
    </w:p>
    <w:p w14:paraId="670F0946" w14:textId="77777777" w:rsidR="00D07C75" w:rsidRPr="0059532F" w:rsidRDefault="00D07C75" w:rsidP="00D07C75">
      <w:pPr>
        <w:pStyle w:val="Default"/>
        <w:ind w:left="1069"/>
        <w:jc w:val="both"/>
        <w:rPr>
          <w:rFonts w:ascii="Arial" w:hAnsi="Arial" w:cs="Arial"/>
          <w:color w:val="auto"/>
          <w:sz w:val="20"/>
          <w:szCs w:val="20"/>
          <w:lang w:val="ro-RO"/>
        </w:rPr>
      </w:pPr>
    </w:p>
    <w:p w14:paraId="46E3BD03" w14:textId="77777777" w:rsidR="00085DCA" w:rsidRPr="0059532F" w:rsidRDefault="00085DCA" w:rsidP="00085DCA">
      <w:pPr>
        <w:pStyle w:val="Default"/>
        <w:ind w:left="709"/>
        <w:jc w:val="both"/>
        <w:rPr>
          <w:rFonts w:ascii="Arial" w:hAnsi="Arial" w:cs="Arial"/>
          <w:color w:val="auto"/>
          <w:sz w:val="20"/>
          <w:szCs w:val="20"/>
          <w:lang w:val="ro-RO"/>
        </w:rPr>
      </w:pPr>
      <w:r w:rsidRPr="0059532F">
        <w:rPr>
          <w:rFonts w:ascii="Arial" w:hAnsi="Arial" w:cs="Arial"/>
          <w:color w:val="auto"/>
          <w:sz w:val="20"/>
          <w:szCs w:val="20"/>
          <w:lang w:val="ro-RO"/>
        </w:rPr>
        <w:t>Restabilirea legături</w:t>
      </w:r>
      <w:r w:rsidR="00C12769" w:rsidRPr="0059532F">
        <w:rPr>
          <w:rFonts w:ascii="Arial" w:hAnsi="Arial" w:cs="Arial"/>
          <w:color w:val="auto"/>
          <w:sz w:val="20"/>
          <w:szCs w:val="20"/>
          <w:lang w:val="ro-RO"/>
        </w:rPr>
        <w:t>(</w:t>
      </w:r>
      <w:r w:rsidRPr="0059532F">
        <w:rPr>
          <w:rFonts w:ascii="Arial" w:hAnsi="Arial" w:cs="Arial"/>
          <w:color w:val="auto"/>
          <w:sz w:val="20"/>
          <w:szCs w:val="20"/>
          <w:lang w:val="ro-RO"/>
        </w:rPr>
        <w:t>lor</w:t>
      </w:r>
      <w:r w:rsidR="00C12769" w:rsidRPr="0059532F">
        <w:rPr>
          <w:rFonts w:ascii="Arial" w:hAnsi="Arial" w:cs="Arial"/>
          <w:color w:val="auto"/>
          <w:sz w:val="20"/>
          <w:szCs w:val="20"/>
          <w:lang w:val="ro-RO"/>
        </w:rPr>
        <w:t>)i</w:t>
      </w:r>
      <w:r w:rsidRPr="0059532F">
        <w:rPr>
          <w:rFonts w:ascii="Arial" w:hAnsi="Arial" w:cs="Arial"/>
          <w:color w:val="auto"/>
          <w:sz w:val="20"/>
          <w:szCs w:val="20"/>
          <w:lang w:val="ro-RO"/>
        </w:rPr>
        <w:t xml:space="preserve"> de interconectare se va face numai după prezentarea unei noi </w:t>
      </w:r>
      <w:r w:rsidR="005631FB" w:rsidRPr="0059532F">
        <w:rPr>
          <w:rFonts w:ascii="Arial" w:hAnsi="Arial" w:cs="Arial"/>
          <w:color w:val="auto"/>
          <w:sz w:val="20"/>
          <w:szCs w:val="20"/>
          <w:lang w:val="ro-RO"/>
        </w:rPr>
        <w:t>S</w:t>
      </w:r>
      <w:r w:rsidRPr="0059532F">
        <w:rPr>
          <w:rFonts w:ascii="Arial" w:hAnsi="Arial" w:cs="Arial"/>
          <w:color w:val="auto"/>
          <w:sz w:val="20"/>
          <w:szCs w:val="20"/>
          <w:lang w:val="ro-RO"/>
        </w:rPr>
        <w:t xml:space="preserve">crisori de </w:t>
      </w:r>
      <w:r w:rsidR="005631FB" w:rsidRPr="0059532F">
        <w:rPr>
          <w:rFonts w:ascii="Arial" w:hAnsi="Arial" w:cs="Arial"/>
          <w:color w:val="auto"/>
          <w:sz w:val="20"/>
          <w:szCs w:val="20"/>
          <w:lang w:val="ro-RO"/>
        </w:rPr>
        <w:t>G</w:t>
      </w:r>
      <w:r w:rsidRPr="0059532F">
        <w:rPr>
          <w:rFonts w:ascii="Arial" w:hAnsi="Arial" w:cs="Arial"/>
          <w:color w:val="auto"/>
          <w:sz w:val="20"/>
          <w:szCs w:val="20"/>
          <w:lang w:val="ro-RO"/>
        </w:rPr>
        <w:t>aranţie</w:t>
      </w:r>
      <w:r w:rsidR="00154F46" w:rsidRPr="0059532F">
        <w:rPr>
          <w:rFonts w:ascii="Arial" w:hAnsi="Arial" w:cs="Arial"/>
          <w:color w:val="auto"/>
          <w:sz w:val="20"/>
          <w:szCs w:val="20"/>
          <w:lang w:val="ro-RO"/>
        </w:rPr>
        <w:t xml:space="preserve"> si dupa achitarea de catre Operator a tarifului de repunere in functiune a serviciului</w:t>
      </w:r>
      <w:r w:rsidRPr="0059532F">
        <w:rPr>
          <w:rFonts w:ascii="Arial" w:hAnsi="Arial" w:cs="Arial"/>
          <w:color w:val="auto"/>
          <w:sz w:val="20"/>
          <w:szCs w:val="20"/>
          <w:lang w:val="ro-RO"/>
        </w:rPr>
        <w:t xml:space="preserve">. </w:t>
      </w:r>
    </w:p>
    <w:p w14:paraId="29D6FC39" w14:textId="77777777" w:rsidR="00085DCA" w:rsidRPr="0059532F" w:rsidRDefault="00085DCA" w:rsidP="00085DCA">
      <w:pPr>
        <w:pStyle w:val="Default"/>
        <w:ind w:left="709"/>
        <w:jc w:val="both"/>
        <w:rPr>
          <w:rFonts w:ascii="Arial" w:hAnsi="Arial" w:cs="Arial"/>
          <w:color w:val="auto"/>
          <w:sz w:val="20"/>
          <w:szCs w:val="20"/>
          <w:lang w:val="ro-RO"/>
        </w:rPr>
      </w:pPr>
      <w:r w:rsidRPr="0059532F">
        <w:rPr>
          <w:rFonts w:ascii="Arial" w:hAnsi="Arial" w:cs="Arial"/>
          <w:color w:val="auto"/>
          <w:sz w:val="20"/>
          <w:szCs w:val="20"/>
          <w:lang w:val="ro-RO"/>
        </w:rPr>
        <w:t>Factura emisă pentru traficul lunar va include corecţiile necesare în cazul în care au fost emise facturi de diferenţă de trafic pe parcursul lunii.</w:t>
      </w:r>
    </w:p>
    <w:p w14:paraId="3796F245" w14:textId="77777777" w:rsidR="003A2E2A" w:rsidRPr="0059532F" w:rsidRDefault="003A2E2A" w:rsidP="00D27514">
      <w:pPr>
        <w:pStyle w:val="Para0-2"/>
        <w:ind w:left="0" w:firstLine="0"/>
        <w:rPr>
          <w:rFonts w:ascii="Arial" w:hAnsi="Arial" w:cs="Arial"/>
          <w:sz w:val="20"/>
          <w:lang w:val="ro-RO"/>
        </w:rPr>
      </w:pPr>
    </w:p>
    <w:p w14:paraId="34D9198F" w14:textId="77777777" w:rsidR="003A2E2A" w:rsidRPr="0059532F" w:rsidRDefault="003A2E2A" w:rsidP="00D27514">
      <w:pPr>
        <w:pStyle w:val="Para0-2"/>
        <w:ind w:left="567" w:hanging="567"/>
        <w:rPr>
          <w:rFonts w:ascii="Arial" w:hAnsi="Arial" w:cs="Arial"/>
          <w:sz w:val="20"/>
          <w:lang w:val="ro-RO"/>
        </w:rPr>
      </w:pPr>
      <w:r w:rsidRPr="0059532F">
        <w:rPr>
          <w:rFonts w:ascii="Arial" w:hAnsi="Arial" w:cs="Arial"/>
          <w:sz w:val="20"/>
          <w:lang w:val="ro-RO"/>
        </w:rPr>
        <w:t>2</w:t>
      </w:r>
      <w:r w:rsidR="001A55EF" w:rsidRPr="0059532F">
        <w:rPr>
          <w:rFonts w:ascii="Arial" w:hAnsi="Arial" w:cs="Arial"/>
          <w:sz w:val="20"/>
          <w:lang w:val="ro-RO"/>
        </w:rPr>
        <w:t>2</w:t>
      </w:r>
      <w:r w:rsidRPr="0059532F">
        <w:rPr>
          <w:rFonts w:ascii="Arial" w:hAnsi="Arial" w:cs="Arial"/>
          <w:sz w:val="20"/>
          <w:lang w:val="ro-RO"/>
        </w:rPr>
        <w:t>.</w:t>
      </w:r>
      <w:r w:rsidR="00983D2E" w:rsidRPr="0059532F">
        <w:rPr>
          <w:rFonts w:ascii="Arial" w:hAnsi="Arial" w:cs="Arial"/>
          <w:sz w:val="20"/>
          <w:lang w:val="ro-RO"/>
        </w:rPr>
        <w:t>8</w:t>
      </w:r>
      <w:r w:rsidR="001A55EF" w:rsidRPr="0059532F">
        <w:rPr>
          <w:rFonts w:ascii="Arial" w:hAnsi="Arial" w:cs="Arial"/>
          <w:sz w:val="20"/>
          <w:lang w:val="ro-RO"/>
        </w:rPr>
        <w:tab/>
      </w:r>
      <w:r w:rsidRPr="0059532F">
        <w:rPr>
          <w:rFonts w:ascii="Arial" w:hAnsi="Arial" w:cs="Arial"/>
          <w:sz w:val="20"/>
          <w:lang w:val="ro-RO"/>
        </w:rPr>
        <w:t>F</w:t>
      </w:r>
      <w:r w:rsidR="00A77A5E" w:rsidRPr="0059532F">
        <w:rPr>
          <w:rFonts w:ascii="Arial" w:hAnsi="Arial" w:cs="Arial"/>
          <w:sz w:val="20"/>
          <w:lang w:val="ro-RO"/>
        </w:rPr>
        <w:t>ă</w:t>
      </w:r>
      <w:r w:rsidRPr="0059532F">
        <w:rPr>
          <w:rFonts w:ascii="Arial" w:hAnsi="Arial" w:cs="Arial"/>
          <w:sz w:val="20"/>
          <w:lang w:val="ro-RO"/>
        </w:rPr>
        <w:t>r</w:t>
      </w:r>
      <w:r w:rsidR="00A77A5E" w:rsidRPr="0059532F">
        <w:rPr>
          <w:rFonts w:ascii="Arial" w:hAnsi="Arial" w:cs="Arial"/>
          <w:sz w:val="20"/>
          <w:lang w:val="ro-RO"/>
        </w:rPr>
        <w:t>ă</w:t>
      </w:r>
      <w:r w:rsidRPr="0059532F">
        <w:rPr>
          <w:rFonts w:ascii="Arial" w:hAnsi="Arial" w:cs="Arial"/>
          <w:sz w:val="20"/>
          <w:lang w:val="ro-RO"/>
        </w:rPr>
        <w:t xml:space="preserve"> a prejudicia vreunul din drepturile </w:t>
      </w:r>
      <w:r w:rsidR="00C752D9" w:rsidRPr="0059532F">
        <w:rPr>
          <w:rFonts w:ascii="Arial" w:hAnsi="Arial" w:cs="Arial"/>
          <w:sz w:val="20"/>
          <w:lang w:val="ro-RO"/>
        </w:rPr>
        <w:t>Telekom Romania Mobile</w:t>
      </w:r>
      <w:r w:rsidRPr="0059532F">
        <w:rPr>
          <w:rFonts w:ascii="Arial" w:hAnsi="Arial" w:cs="Arial"/>
          <w:sz w:val="20"/>
          <w:lang w:val="ro-RO"/>
        </w:rPr>
        <w:t xml:space="preserve">, </w:t>
      </w:r>
      <w:r w:rsidR="00C752D9" w:rsidRPr="0059532F">
        <w:rPr>
          <w:rFonts w:ascii="Arial" w:hAnsi="Arial" w:cs="Arial"/>
          <w:sz w:val="20"/>
          <w:lang w:val="ro-RO"/>
        </w:rPr>
        <w:t>Telekom Romania Mobile</w:t>
      </w:r>
      <w:r w:rsidRPr="0059532F">
        <w:rPr>
          <w:rFonts w:ascii="Arial" w:hAnsi="Arial" w:cs="Arial"/>
          <w:sz w:val="20"/>
          <w:lang w:val="ro-RO"/>
        </w:rPr>
        <w:t xml:space="preserve"> poate executa </w:t>
      </w:r>
      <w:r w:rsidR="005B2956" w:rsidRPr="0059532F">
        <w:rPr>
          <w:rFonts w:ascii="Arial" w:hAnsi="Arial" w:cs="Arial"/>
          <w:sz w:val="20"/>
          <w:lang w:val="ro-RO"/>
        </w:rPr>
        <w:t xml:space="preserve">fiecare </w:t>
      </w:r>
      <w:r w:rsidR="000F0BFD" w:rsidRPr="0059532F">
        <w:rPr>
          <w:rFonts w:ascii="Arial" w:hAnsi="Arial" w:cs="Arial"/>
          <w:sz w:val="20"/>
          <w:lang w:val="ro-RO"/>
        </w:rPr>
        <w:t>Scrisoare</w:t>
      </w:r>
      <w:r w:rsidRPr="0059532F">
        <w:rPr>
          <w:rFonts w:ascii="Arial" w:hAnsi="Arial" w:cs="Arial"/>
          <w:sz w:val="20"/>
          <w:lang w:val="ro-RO"/>
        </w:rPr>
        <w:t xml:space="preserve"> de </w:t>
      </w:r>
      <w:r w:rsidR="000F0BFD" w:rsidRPr="0059532F">
        <w:rPr>
          <w:rFonts w:ascii="Arial" w:hAnsi="Arial" w:cs="Arial"/>
          <w:sz w:val="20"/>
          <w:lang w:val="ro-RO"/>
        </w:rPr>
        <w:t>Garanţie</w:t>
      </w:r>
      <w:r w:rsidRPr="0059532F">
        <w:rPr>
          <w:rFonts w:ascii="Arial" w:hAnsi="Arial" w:cs="Arial"/>
          <w:sz w:val="20"/>
          <w:lang w:val="ro-RO"/>
        </w:rPr>
        <w:t xml:space="preserve"> a </w:t>
      </w:r>
      <w:r w:rsidR="00D62773" w:rsidRPr="0059532F">
        <w:rPr>
          <w:rFonts w:ascii="Arial" w:hAnsi="Arial" w:cs="Arial"/>
          <w:sz w:val="20"/>
          <w:lang w:val="ro-RO"/>
        </w:rPr>
        <w:t>Operatorului</w:t>
      </w:r>
      <w:r w:rsidRPr="0059532F">
        <w:rPr>
          <w:rFonts w:ascii="Arial" w:hAnsi="Arial" w:cs="Arial"/>
          <w:sz w:val="20"/>
          <w:lang w:val="ro-RO"/>
        </w:rPr>
        <w:t xml:space="preserve">, </w:t>
      </w:r>
      <w:r w:rsidR="00A77A5E" w:rsidRPr="0059532F">
        <w:rPr>
          <w:rFonts w:ascii="Arial" w:hAnsi="Arial" w:cs="Arial"/>
          <w:sz w:val="20"/>
          <w:lang w:val="ro-RO"/>
        </w:rPr>
        <w:t>î</w:t>
      </w:r>
      <w:r w:rsidRPr="0059532F">
        <w:rPr>
          <w:rFonts w:ascii="Arial" w:hAnsi="Arial" w:cs="Arial"/>
          <w:sz w:val="20"/>
          <w:lang w:val="ro-RO"/>
        </w:rPr>
        <w:t xml:space="preserve">n cazul </w:t>
      </w:r>
      <w:r w:rsidR="00A77A5E" w:rsidRPr="0059532F">
        <w:rPr>
          <w:rFonts w:ascii="Arial" w:hAnsi="Arial" w:cs="Arial"/>
          <w:sz w:val="20"/>
          <w:lang w:val="ro-RO"/>
        </w:rPr>
        <w:t>î</w:t>
      </w:r>
      <w:r w:rsidRPr="0059532F">
        <w:rPr>
          <w:rFonts w:ascii="Arial" w:hAnsi="Arial" w:cs="Arial"/>
          <w:sz w:val="20"/>
          <w:lang w:val="ro-RO"/>
        </w:rPr>
        <w:t>n care acesta din urm</w:t>
      </w:r>
      <w:r w:rsidR="00A77A5E" w:rsidRPr="0059532F">
        <w:rPr>
          <w:rFonts w:ascii="Arial" w:hAnsi="Arial" w:cs="Arial"/>
          <w:sz w:val="20"/>
          <w:lang w:val="ro-RO"/>
        </w:rPr>
        <w:t>ă</w:t>
      </w:r>
      <w:r w:rsidRPr="0059532F">
        <w:rPr>
          <w:rFonts w:ascii="Arial" w:hAnsi="Arial" w:cs="Arial"/>
          <w:sz w:val="20"/>
          <w:lang w:val="ro-RO"/>
        </w:rPr>
        <w:t xml:space="preserve"> nu-</w:t>
      </w:r>
      <w:r w:rsidR="00A77A5E" w:rsidRPr="0059532F">
        <w:rPr>
          <w:rFonts w:ascii="Arial" w:hAnsi="Arial" w:cs="Arial"/>
          <w:sz w:val="20"/>
          <w:lang w:val="ro-RO"/>
        </w:rPr>
        <w:t>ş</w:t>
      </w:r>
      <w:r w:rsidRPr="0059532F">
        <w:rPr>
          <w:rFonts w:ascii="Arial" w:hAnsi="Arial" w:cs="Arial"/>
          <w:sz w:val="20"/>
          <w:lang w:val="ro-RO"/>
        </w:rPr>
        <w:t xml:space="preserve">i </w:t>
      </w:r>
      <w:r w:rsidR="00A77A5E" w:rsidRPr="0059532F">
        <w:rPr>
          <w:rFonts w:ascii="Arial" w:hAnsi="Arial" w:cs="Arial"/>
          <w:sz w:val="20"/>
          <w:lang w:val="ro-RO"/>
        </w:rPr>
        <w:t>î</w:t>
      </w:r>
      <w:r w:rsidRPr="0059532F">
        <w:rPr>
          <w:rFonts w:ascii="Arial" w:hAnsi="Arial" w:cs="Arial"/>
          <w:sz w:val="20"/>
          <w:lang w:val="ro-RO"/>
        </w:rPr>
        <w:t>ndepline</w:t>
      </w:r>
      <w:r w:rsidR="00A77A5E" w:rsidRPr="0059532F">
        <w:rPr>
          <w:rFonts w:ascii="Arial" w:hAnsi="Arial" w:cs="Arial"/>
          <w:sz w:val="20"/>
          <w:lang w:val="ro-RO"/>
        </w:rPr>
        <w:t>ş</w:t>
      </w:r>
      <w:r w:rsidRPr="0059532F">
        <w:rPr>
          <w:rFonts w:ascii="Arial" w:hAnsi="Arial" w:cs="Arial"/>
          <w:sz w:val="20"/>
          <w:lang w:val="ro-RO"/>
        </w:rPr>
        <w:t xml:space="preserve">te sau </w:t>
      </w:r>
      <w:r w:rsidR="00A77A5E" w:rsidRPr="0059532F">
        <w:rPr>
          <w:rFonts w:ascii="Arial" w:hAnsi="Arial" w:cs="Arial"/>
          <w:sz w:val="20"/>
          <w:lang w:val="ro-RO"/>
        </w:rPr>
        <w:t>îş</w:t>
      </w:r>
      <w:r w:rsidRPr="0059532F">
        <w:rPr>
          <w:rFonts w:ascii="Arial" w:hAnsi="Arial" w:cs="Arial"/>
          <w:sz w:val="20"/>
          <w:lang w:val="ro-RO"/>
        </w:rPr>
        <w:t xml:space="preserve">i </w:t>
      </w:r>
      <w:r w:rsidR="00A77A5E" w:rsidRPr="0059532F">
        <w:rPr>
          <w:rFonts w:ascii="Arial" w:hAnsi="Arial" w:cs="Arial"/>
          <w:sz w:val="20"/>
          <w:lang w:val="ro-RO"/>
        </w:rPr>
        <w:t>î</w:t>
      </w:r>
      <w:r w:rsidRPr="0059532F">
        <w:rPr>
          <w:rFonts w:ascii="Arial" w:hAnsi="Arial" w:cs="Arial"/>
          <w:sz w:val="20"/>
          <w:lang w:val="ro-RO"/>
        </w:rPr>
        <w:t>ndepline</w:t>
      </w:r>
      <w:r w:rsidR="00A77A5E" w:rsidRPr="0059532F">
        <w:rPr>
          <w:rFonts w:ascii="Arial" w:hAnsi="Arial" w:cs="Arial"/>
          <w:sz w:val="20"/>
          <w:lang w:val="ro-RO"/>
        </w:rPr>
        <w:t>ş</w:t>
      </w:r>
      <w:r w:rsidRPr="0059532F">
        <w:rPr>
          <w:rFonts w:ascii="Arial" w:hAnsi="Arial" w:cs="Arial"/>
          <w:sz w:val="20"/>
          <w:lang w:val="ro-RO"/>
        </w:rPr>
        <w:t>te necorespunzator obliga</w:t>
      </w:r>
      <w:r w:rsidR="00A77A5E" w:rsidRPr="0059532F">
        <w:rPr>
          <w:rFonts w:ascii="Arial" w:hAnsi="Arial" w:cs="Arial"/>
          <w:sz w:val="20"/>
          <w:lang w:val="ro-RO"/>
        </w:rPr>
        <w:t>ţ</w:t>
      </w:r>
      <w:r w:rsidRPr="0059532F">
        <w:rPr>
          <w:rFonts w:ascii="Arial" w:hAnsi="Arial" w:cs="Arial"/>
          <w:sz w:val="20"/>
          <w:lang w:val="ro-RO"/>
        </w:rPr>
        <w:t>iile</w:t>
      </w:r>
      <w:r w:rsidR="005B2956" w:rsidRPr="0059532F">
        <w:rPr>
          <w:rFonts w:ascii="Arial" w:hAnsi="Arial" w:cs="Arial"/>
          <w:sz w:val="20"/>
          <w:lang w:val="ro-RO"/>
        </w:rPr>
        <w:t xml:space="preserve"> de plata</w:t>
      </w:r>
      <w:r w:rsidRPr="0059532F">
        <w:rPr>
          <w:rFonts w:ascii="Arial" w:hAnsi="Arial" w:cs="Arial"/>
          <w:sz w:val="20"/>
          <w:lang w:val="ro-RO"/>
        </w:rPr>
        <w:t xml:space="preserve"> din prezentul Acord.</w:t>
      </w:r>
    </w:p>
    <w:p w14:paraId="07B64A49" w14:textId="77777777" w:rsidR="00342B5A" w:rsidRPr="0059532F" w:rsidRDefault="003A2E2A" w:rsidP="00D27514">
      <w:pPr>
        <w:ind w:left="720" w:hanging="720"/>
        <w:jc w:val="both"/>
        <w:rPr>
          <w:rFonts w:ascii="Arial" w:hAnsi="Arial" w:cs="Arial"/>
          <w:lang w:val="ro-RO"/>
        </w:rPr>
      </w:pPr>
      <w:r w:rsidRPr="0059532F">
        <w:rPr>
          <w:rFonts w:ascii="Arial" w:hAnsi="Arial" w:cs="Arial"/>
          <w:lang w:val="ro-RO"/>
        </w:rPr>
        <w:t> </w:t>
      </w:r>
    </w:p>
    <w:p w14:paraId="774C82FF" w14:textId="77777777" w:rsidR="00D07C75" w:rsidRPr="0059532F" w:rsidRDefault="00D07C75" w:rsidP="00903479">
      <w:pPr>
        <w:pStyle w:val="Para0-2"/>
        <w:ind w:left="0" w:firstLine="0"/>
        <w:rPr>
          <w:rFonts w:ascii="Arial" w:hAnsi="Arial" w:cs="Arial"/>
          <w:b/>
          <w:sz w:val="20"/>
          <w:lang w:val="ro-RO"/>
        </w:rPr>
      </w:pPr>
    </w:p>
    <w:p w14:paraId="4D4A5E7B" w14:textId="77777777" w:rsidR="003A2E2A" w:rsidRPr="0059532F" w:rsidRDefault="003A2E2A" w:rsidP="00903479">
      <w:pPr>
        <w:pStyle w:val="Para0-2"/>
        <w:ind w:left="0" w:firstLine="0"/>
        <w:rPr>
          <w:rFonts w:ascii="Arial" w:hAnsi="Arial" w:cs="Arial"/>
          <w:b/>
          <w:sz w:val="20"/>
          <w:lang w:val="ro-RO"/>
        </w:rPr>
      </w:pPr>
      <w:r w:rsidRPr="0059532F">
        <w:rPr>
          <w:rFonts w:ascii="Arial" w:hAnsi="Arial" w:cs="Arial"/>
          <w:b/>
          <w:sz w:val="20"/>
          <w:lang w:val="ro-RO"/>
        </w:rPr>
        <w:t>Articolul 2</w:t>
      </w:r>
      <w:r w:rsidR="00C424DF" w:rsidRPr="0059532F">
        <w:rPr>
          <w:rFonts w:ascii="Arial" w:hAnsi="Arial" w:cs="Arial"/>
          <w:b/>
          <w:sz w:val="20"/>
          <w:lang w:val="ro-RO"/>
        </w:rPr>
        <w:t>3</w:t>
      </w:r>
      <w:r w:rsidRPr="0059532F">
        <w:rPr>
          <w:rFonts w:ascii="Arial" w:hAnsi="Arial" w:cs="Arial"/>
          <w:b/>
          <w:sz w:val="20"/>
          <w:lang w:val="ro-RO"/>
        </w:rPr>
        <w:tab/>
      </w:r>
      <w:r w:rsidR="00D45E48" w:rsidRPr="0059532F">
        <w:rPr>
          <w:rFonts w:ascii="Arial" w:hAnsi="Arial" w:cs="Arial"/>
          <w:b/>
          <w:sz w:val="20"/>
          <w:lang w:val="ro-RO"/>
        </w:rPr>
        <w:tab/>
      </w:r>
      <w:r w:rsidRPr="0059532F">
        <w:rPr>
          <w:rFonts w:ascii="Arial" w:hAnsi="Arial" w:cs="Arial"/>
          <w:b/>
          <w:sz w:val="20"/>
          <w:lang w:val="ro-RO"/>
        </w:rPr>
        <w:t>CONFIDEN</w:t>
      </w:r>
      <w:r w:rsidR="00A77A5E" w:rsidRPr="0059532F">
        <w:rPr>
          <w:rFonts w:ascii="Arial" w:hAnsi="Arial" w:cs="Arial"/>
          <w:b/>
          <w:sz w:val="20"/>
          <w:lang w:val="ro-RO"/>
        </w:rPr>
        <w:t>Ţ</w:t>
      </w:r>
      <w:r w:rsidRPr="0059532F">
        <w:rPr>
          <w:rFonts w:ascii="Arial" w:hAnsi="Arial" w:cs="Arial"/>
          <w:b/>
          <w:sz w:val="20"/>
          <w:lang w:val="ro-RO"/>
        </w:rPr>
        <w:t>IALITATE</w:t>
      </w:r>
    </w:p>
    <w:p w14:paraId="3917799D" w14:textId="77777777" w:rsidR="003A2E2A" w:rsidRPr="0059532F" w:rsidRDefault="003A2E2A" w:rsidP="00D27514">
      <w:pPr>
        <w:ind w:left="720" w:hanging="720"/>
        <w:jc w:val="both"/>
        <w:rPr>
          <w:rFonts w:ascii="Arial" w:hAnsi="Arial" w:cs="Arial"/>
          <w:lang w:val="ro-RO"/>
        </w:rPr>
      </w:pPr>
      <w:r w:rsidRPr="0059532F">
        <w:rPr>
          <w:rFonts w:ascii="Arial" w:hAnsi="Arial" w:cs="Arial"/>
          <w:lang w:val="ro-RO"/>
        </w:rPr>
        <w:t> </w:t>
      </w:r>
    </w:p>
    <w:p w14:paraId="54A14936" w14:textId="77777777" w:rsidR="003A2E2A" w:rsidRPr="0059532F" w:rsidRDefault="003A2E2A" w:rsidP="00D27514">
      <w:pPr>
        <w:pStyle w:val="Para0-2"/>
        <w:ind w:left="567" w:hanging="567"/>
        <w:rPr>
          <w:rFonts w:ascii="Arial" w:hAnsi="Arial" w:cs="Arial"/>
          <w:sz w:val="20"/>
          <w:lang w:val="ro-RO"/>
        </w:rPr>
      </w:pPr>
      <w:r w:rsidRPr="0059532F">
        <w:rPr>
          <w:rFonts w:ascii="Arial" w:hAnsi="Arial" w:cs="Arial"/>
          <w:sz w:val="20"/>
          <w:lang w:val="ro-RO"/>
        </w:rPr>
        <w:t>2</w:t>
      </w:r>
      <w:r w:rsidR="00C424DF" w:rsidRPr="0059532F">
        <w:rPr>
          <w:rFonts w:ascii="Arial" w:hAnsi="Arial" w:cs="Arial"/>
          <w:sz w:val="20"/>
          <w:lang w:val="ro-RO"/>
        </w:rPr>
        <w:t>3</w:t>
      </w:r>
      <w:r w:rsidRPr="0059532F">
        <w:rPr>
          <w:rFonts w:ascii="Arial" w:hAnsi="Arial" w:cs="Arial"/>
          <w:sz w:val="20"/>
          <w:lang w:val="ro-RO"/>
        </w:rPr>
        <w:t xml:space="preserve">.1 </w:t>
      </w:r>
      <w:r w:rsidR="00C424DF" w:rsidRPr="0059532F">
        <w:rPr>
          <w:rFonts w:ascii="Arial" w:hAnsi="Arial" w:cs="Arial"/>
          <w:sz w:val="20"/>
          <w:lang w:val="ro-RO"/>
        </w:rPr>
        <w:tab/>
      </w:r>
      <w:r w:rsidR="00FE6DB4" w:rsidRPr="0059532F">
        <w:rPr>
          <w:rFonts w:ascii="Arial" w:hAnsi="Arial" w:cs="Arial"/>
          <w:sz w:val="20"/>
          <w:lang w:val="ro-RO"/>
        </w:rPr>
        <w:t>Părţile</w:t>
      </w:r>
      <w:r w:rsidRPr="0059532F">
        <w:rPr>
          <w:rFonts w:ascii="Arial" w:hAnsi="Arial" w:cs="Arial"/>
          <w:sz w:val="20"/>
          <w:lang w:val="ro-RO"/>
        </w:rPr>
        <w:t xml:space="preserve"> convin s</w:t>
      </w:r>
      <w:r w:rsidR="00A77A5E" w:rsidRPr="0059532F">
        <w:rPr>
          <w:rFonts w:ascii="Arial" w:hAnsi="Arial" w:cs="Arial"/>
          <w:sz w:val="20"/>
          <w:lang w:val="ro-RO"/>
        </w:rPr>
        <w:t>ă</w:t>
      </w:r>
      <w:r w:rsidRPr="0059532F">
        <w:rPr>
          <w:rFonts w:ascii="Arial" w:hAnsi="Arial" w:cs="Arial"/>
          <w:sz w:val="20"/>
          <w:lang w:val="ro-RO"/>
        </w:rPr>
        <w:t xml:space="preserve"> mentin</w:t>
      </w:r>
      <w:r w:rsidR="00A77A5E" w:rsidRPr="0059532F">
        <w:rPr>
          <w:rFonts w:ascii="Arial" w:hAnsi="Arial" w:cs="Arial"/>
          <w:sz w:val="20"/>
          <w:lang w:val="ro-RO"/>
        </w:rPr>
        <w:t>ă</w:t>
      </w:r>
      <w:r w:rsidRPr="0059532F">
        <w:rPr>
          <w:rFonts w:ascii="Arial" w:hAnsi="Arial" w:cs="Arial"/>
          <w:sz w:val="20"/>
          <w:lang w:val="ro-RO"/>
        </w:rPr>
        <w:t xml:space="preserve"> stricta confiden</w:t>
      </w:r>
      <w:r w:rsidR="00A77A5E" w:rsidRPr="0059532F">
        <w:rPr>
          <w:rFonts w:ascii="Arial" w:hAnsi="Arial" w:cs="Arial"/>
          <w:sz w:val="20"/>
          <w:lang w:val="ro-RO"/>
        </w:rPr>
        <w:t>ţ</w:t>
      </w:r>
      <w:r w:rsidRPr="0059532F">
        <w:rPr>
          <w:rFonts w:ascii="Arial" w:hAnsi="Arial" w:cs="Arial"/>
          <w:sz w:val="20"/>
          <w:lang w:val="ro-RO"/>
        </w:rPr>
        <w:t>ialitate a tuturor informa</w:t>
      </w:r>
      <w:r w:rsidR="00A77A5E" w:rsidRPr="0059532F">
        <w:rPr>
          <w:rFonts w:ascii="Arial" w:hAnsi="Arial" w:cs="Arial"/>
          <w:sz w:val="20"/>
          <w:lang w:val="ro-RO"/>
        </w:rPr>
        <w:t>ţ</w:t>
      </w:r>
      <w:r w:rsidRPr="0059532F">
        <w:rPr>
          <w:rFonts w:ascii="Arial" w:hAnsi="Arial" w:cs="Arial"/>
          <w:sz w:val="20"/>
          <w:lang w:val="ro-RO"/>
        </w:rPr>
        <w:t>iilor,</w:t>
      </w:r>
      <w:r w:rsidR="0038731B" w:rsidRPr="0059532F">
        <w:rPr>
          <w:rFonts w:ascii="Arial" w:hAnsi="Arial" w:cs="Arial"/>
          <w:sz w:val="20"/>
          <w:lang w:val="ro-RO"/>
        </w:rPr>
        <w:t xml:space="preserve"> </w:t>
      </w:r>
      <w:r w:rsidRPr="0059532F">
        <w:rPr>
          <w:rFonts w:ascii="Arial" w:hAnsi="Arial" w:cs="Arial"/>
          <w:sz w:val="20"/>
          <w:lang w:val="ro-RO"/>
        </w:rPr>
        <w:t xml:space="preserve">datelor </w:t>
      </w:r>
      <w:r w:rsidR="00A77A5E" w:rsidRPr="0059532F">
        <w:rPr>
          <w:rFonts w:ascii="Arial" w:hAnsi="Arial" w:cs="Arial"/>
          <w:sz w:val="20"/>
          <w:lang w:val="ro-RO"/>
        </w:rPr>
        <w:t>ş</w:t>
      </w:r>
      <w:r w:rsidRPr="0059532F">
        <w:rPr>
          <w:rFonts w:ascii="Arial" w:hAnsi="Arial" w:cs="Arial"/>
          <w:sz w:val="20"/>
          <w:lang w:val="ro-RO"/>
        </w:rPr>
        <w:t xml:space="preserve">i documentelor referitoare </w:t>
      </w:r>
      <w:r w:rsidR="00A77A5E" w:rsidRPr="0059532F">
        <w:rPr>
          <w:rFonts w:ascii="Arial" w:hAnsi="Arial" w:cs="Arial"/>
          <w:sz w:val="20"/>
          <w:lang w:val="ro-RO"/>
        </w:rPr>
        <w:t>ş</w:t>
      </w:r>
      <w:r w:rsidRPr="0059532F">
        <w:rPr>
          <w:rFonts w:ascii="Arial" w:hAnsi="Arial" w:cs="Arial"/>
          <w:sz w:val="20"/>
          <w:lang w:val="ro-RO"/>
        </w:rPr>
        <w:t xml:space="preserve">i/sau </w:t>
      </w:r>
      <w:r w:rsidR="00A77A5E" w:rsidRPr="0059532F">
        <w:rPr>
          <w:rFonts w:ascii="Arial" w:hAnsi="Arial" w:cs="Arial"/>
          <w:sz w:val="20"/>
          <w:lang w:val="ro-RO"/>
        </w:rPr>
        <w:t>î</w:t>
      </w:r>
      <w:r w:rsidRPr="0059532F">
        <w:rPr>
          <w:rFonts w:ascii="Arial" w:hAnsi="Arial" w:cs="Arial"/>
          <w:sz w:val="20"/>
          <w:lang w:val="ro-RO"/>
        </w:rPr>
        <w:t>n leg</w:t>
      </w:r>
      <w:r w:rsidR="00A77A5E" w:rsidRPr="0059532F">
        <w:rPr>
          <w:rFonts w:ascii="Arial" w:hAnsi="Arial" w:cs="Arial"/>
          <w:sz w:val="20"/>
          <w:lang w:val="ro-RO"/>
        </w:rPr>
        <w:t>ă</w:t>
      </w:r>
      <w:r w:rsidRPr="0059532F">
        <w:rPr>
          <w:rFonts w:ascii="Arial" w:hAnsi="Arial" w:cs="Arial"/>
          <w:sz w:val="20"/>
          <w:lang w:val="ro-RO"/>
        </w:rPr>
        <w:t>tur</w:t>
      </w:r>
      <w:r w:rsidR="00A77A5E" w:rsidRPr="0059532F">
        <w:rPr>
          <w:rFonts w:ascii="Arial" w:hAnsi="Arial" w:cs="Arial"/>
          <w:sz w:val="20"/>
          <w:lang w:val="ro-RO"/>
        </w:rPr>
        <w:t>ă</w:t>
      </w:r>
      <w:r w:rsidRPr="0059532F">
        <w:rPr>
          <w:rFonts w:ascii="Arial" w:hAnsi="Arial" w:cs="Arial"/>
          <w:sz w:val="20"/>
          <w:lang w:val="ro-RO"/>
        </w:rPr>
        <w:t xml:space="preserve"> cu prezentul Acord, cu condi</w:t>
      </w:r>
      <w:r w:rsidR="00A77A5E" w:rsidRPr="0059532F">
        <w:rPr>
          <w:rFonts w:ascii="Arial" w:hAnsi="Arial" w:cs="Arial"/>
          <w:sz w:val="20"/>
          <w:lang w:val="ro-RO"/>
        </w:rPr>
        <w:t>ţiile, obiectul</w:t>
      </w:r>
      <w:r w:rsidRPr="0059532F">
        <w:rPr>
          <w:rFonts w:ascii="Arial" w:hAnsi="Arial" w:cs="Arial"/>
          <w:sz w:val="20"/>
          <w:lang w:val="ro-RO"/>
        </w:rPr>
        <w:t>,</w:t>
      </w:r>
      <w:r w:rsidR="00A77A5E" w:rsidRPr="0059532F">
        <w:rPr>
          <w:rFonts w:ascii="Arial" w:hAnsi="Arial" w:cs="Arial"/>
          <w:sz w:val="20"/>
          <w:lang w:val="ro-RO"/>
        </w:rPr>
        <w:t xml:space="preserve"> </w:t>
      </w:r>
      <w:r w:rsidRPr="0059532F">
        <w:rPr>
          <w:rFonts w:ascii="Arial" w:hAnsi="Arial" w:cs="Arial"/>
          <w:sz w:val="20"/>
          <w:lang w:val="ro-RO"/>
        </w:rPr>
        <w:t xml:space="preserve">prevederile sau </w:t>
      </w:r>
      <w:r w:rsidR="00A77A5E" w:rsidRPr="0059532F">
        <w:rPr>
          <w:rFonts w:ascii="Arial" w:hAnsi="Arial" w:cs="Arial"/>
          <w:sz w:val="20"/>
          <w:lang w:val="ro-RO"/>
        </w:rPr>
        <w:t>î</w:t>
      </w:r>
      <w:r w:rsidRPr="0059532F">
        <w:rPr>
          <w:rFonts w:ascii="Arial" w:hAnsi="Arial" w:cs="Arial"/>
          <w:sz w:val="20"/>
          <w:lang w:val="ro-RO"/>
        </w:rPr>
        <w:t>ndeplinirea Acordului</w:t>
      </w:r>
      <w:r w:rsidR="00A77A5E" w:rsidRPr="0059532F">
        <w:rPr>
          <w:rFonts w:ascii="Arial" w:hAnsi="Arial" w:cs="Arial"/>
          <w:sz w:val="20"/>
          <w:lang w:val="ro-RO"/>
        </w:rPr>
        <w:t xml:space="preserve"> </w:t>
      </w:r>
      <w:r w:rsidRPr="0059532F">
        <w:rPr>
          <w:rFonts w:ascii="Arial" w:hAnsi="Arial" w:cs="Arial"/>
          <w:sz w:val="20"/>
          <w:lang w:val="ro-RO"/>
        </w:rPr>
        <w:t>(„informa</w:t>
      </w:r>
      <w:r w:rsidR="00A77A5E" w:rsidRPr="0059532F">
        <w:rPr>
          <w:rFonts w:ascii="Arial" w:hAnsi="Arial" w:cs="Arial"/>
          <w:sz w:val="20"/>
          <w:lang w:val="ro-RO"/>
        </w:rPr>
        <w:t>ţ</w:t>
      </w:r>
      <w:r w:rsidRPr="0059532F">
        <w:rPr>
          <w:rFonts w:ascii="Arial" w:hAnsi="Arial" w:cs="Arial"/>
          <w:sz w:val="20"/>
          <w:lang w:val="ro-RO"/>
        </w:rPr>
        <w:t>ii confiden</w:t>
      </w:r>
      <w:r w:rsidR="00A77A5E" w:rsidRPr="0059532F">
        <w:rPr>
          <w:rFonts w:ascii="Arial" w:hAnsi="Arial" w:cs="Arial"/>
          <w:sz w:val="20"/>
          <w:lang w:val="ro-RO"/>
        </w:rPr>
        <w:t>ţ</w:t>
      </w:r>
      <w:r w:rsidRPr="0059532F">
        <w:rPr>
          <w:rFonts w:ascii="Arial" w:hAnsi="Arial" w:cs="Arial"/>
          <w:sz w:val="20"/>
          <w:lang w:val="ro-RO"/>
        </w:rPr>
        <w:t xml:space="preserve">iale”) </w:t>
      </w:r>
      <w:r w:rsidR="00A77A5E" w:rsidRPr="0059532F">
        <w:rPr>
          <w:rFonts w:ascii="Arial" w:hAnsi="Arial" w:cs="Arial"/>
          <w:sz w:val="20"/>
          <w:lang w:val="ro-RO"/>
        </w:rPr>
        <w:t>ş</w:t>
      </w:r>
      <w:r w:rsidRPr="0059532F">
        <w:rPr>
          <w:rFonts w:ascii="Arial" w:hAnsi="Arial" w:cs="Arial"/>
          <w:sz w:val="20"/>
          <w:lang w:val="ro-RO"/>
        </w:rPr>
        <w:t>i se oblig</w:t>
      </w:r>
      <w:r w:rsidR="00A77A5E" w:rsidRPr="0059532F">
        <w:rPr>
          <w:rFonts w:ascii="Arial" w:hAnsi="Arial" w:cs="Arial"/>
          <w:sz w:val="20"/>
          <w:lang w:val="ro-RO"/>
        </w:rPr>
        <w:t>ă</w:t>
      </w:r>
      <w:r w:rsidRPr="0059532F">
        <w:rPr>
          <w:rFonts w:ascii="Arial" w:hAnsi="Arial" w:cs="Arial"/>
          <w:sz w:val="20"/>
          <w:lang w:val="ro-RO"/>
        </w:rPr>
        <w:t xml:space="preserve"> s</w:t>
      </w:r>
      <w:r w:rsidR="00A77A5E" w:rsidRPr="0059532F">
        <w:rPr>
          <w:rFonts w:ascii="Arial" w:hAnsi="Arial" w:cs="Arial"/>
          <w:sz w:val="20"/>
          <w:lang w:val="ro-RO"/>
        </w:rPr>
        <w:t>ă</w:t>
      </w:r>
      <w:r w:rsidRPr="0059532F">
        <w:rPr>
          <w:rFonts w:ascii="Arial" w:hAnsi="Arial" w:cs="Arial"/>
          <w:sz w:val="20"/>
          <w:lang w:val="ro-RO"/>
        </w:rPr>
        <w:t xml:space="preserve"> nu dezv</w:t>
      </w:r>
      <w:r w:rsidR="00A77A5E" w:rsidRPr="0059532F">
        <w:rPr>
          <w:rFonts w:ascii="Arial" w:hAnsi="Arial" w:cs="Arial"/>
          <w:sz w:val="20"/>
          <w:lang w:val="ro-RO"/>
        </w:rPr>
        <w:t>ă</w:t>
      </w:r>
      <w:r w:rsidRPr="0059532F">
        <w:rPr>
          <w:rFonts w:ascii="Arial" w:hAnsi="Arial" w:cs="Arial"/>
          <w:sz w:val="20"/>
          <w:lang w:val="ro-RO"/>
        </w:rPr>
        <w:t>luie sau transmit</w:t>
      </w:r>
      <w:r w:rsidR="00A77A5E" w:rsidRPr="0059532F">
        <w:rPr>
          <w:rFonts w:ascii="Arial" w:hAnsi="Arial" w:cs="Arial"/>
          <w:sz w:val="20"/>
          <w:lang w:val="ro-RO"/>
        </w:rPr>
        <w:t>ă</w:t>
      </w:r>
      <w:r w:rsidRPr="0059532F">
        <w:rPr>
          <w:rFonts w:ascii="Arial" w:hAnsi="Arial" w:cs="Arial"/>
          <w:sz w:val="20"/>
          <w:lang w:val="ro-RO"/>
        </w:rPr>
        <w:t xml:space="preserve"> aceste informa</w:t>
      </w:r>
      <w:r w:rsidR="00A77A5E" w:rsidRPr="0059532F">
        <w:rPr>
          <w:rFonts w:ascii="Arial" w:hAnsi="Arial" w:cs="Arial"/>
          <w:sz w:val="20"/>
          <w:lang w:val="ro-RO"/>
        </w:rPr>
        <w:t>ţ</w:t>
      </w:r>
      <w:r w:rsidRPr="0059532F">
        <w:rPr>
          <w:rFonts w:ascii="Arial" w:hAnsi="Arial" w:cs="Arial"/>
          <w:sz w:val="20"/>
          <w:lang w:val="ro-RO"/>
        </w:rPr>
        <w:t>ii confiden</w:t>
      </w:r>
      <w:r w:rsidR="00A77A5E" w:rsidRPr="0059532F">
        <w:rPr>
          <w:rFonts w:ascii="Arial" w:hAnsi="Arial" w:cs="Arial"/>
          <w:sz w:val="20"/>
          <w:lang w:val="ro-RO"/>
        </w:rPr>
        <w:t>ţ</w:t>
      </w:r>
      <w:r w:rsidRPr="0059532F">
        <w:rPr>
          <w:rFonts w:ascii="Arial" w:hAnsi="Arial" w:cs="Arial"/>
          <w:sz w:val="20"/>
          <w:lang w:val="ro-RO"/>
        </w:rPr>
        <w:t xml:space="preserve">iale </w:t>
      </w:r>
      <w:r w:rsidR="004A15E9" w:rsidRPr="0059532F">
        <w:rPr>
          <w:rFonts w:ascii="Arial" w:hAnsi="Arial" w:cs="Arial"/>
          <w:sz w:val="20"/>
          <w:lang w:val="ro-RO"/>
        </w:rPr>
        <w:t>către</w:t>
      </w:r>
      <w:r w:rsidRPr="0059532F">
        <w:rPr>
          <w:rFonts w:ascii="Arial" w:hAnsi="Arial" w:cs="Arial"/>
          <w:sz w:val="20"/>
          <w:lang w:val="ro-RO"/>
        </w:rPr>
        <w:t xml:space="preserve"> terte p</w:t>
      </w:r>
      <w:r w:rsidR="00A77A5E" w:rsidRPr="0059532F">
        <w:rPr>
          <w:rFonts w:ascii="Arial" w:hAnsi="Arial" w:cs="Arial"/>
          <w:sz w:val="20"/>
          <w:lang w:val="ro-RO"/>
        </w:rPr>
        <w:t>ă</w:t>
      </w:r>
      <w:r w:rsidRPr="0059532F">
        <w:rPr>
          <w:rFonts w:ascii="Arial" w:hAnsi="Arial" w:cs="Arial"/>
          <w:sz w:val="20"/>
          <w:lang w:val="ro-RO"/>
        </w:rPr>
        <w:t>r</w:t>
      </w:r>
      <w:r w:rsidR="00A77A5E" w:rsidRPr="0059532F">
        <w:rPr>
          <w:rFonts w:ascii="Arial" w:hAnsi="Arial" w:cs="Arial"/>
          <w:sz w:val="20"/>
          <w:lang w:val="ro-RO"/>
        </w:rPr>
        <w:t>ţ</w:t>
      </w:r>
      <w:r w:rsidRPr="0059532F">
        <w:rPr>
          <w:rFonts w:ascii="Arial" w:hAnsi="Arial" w:cs="Arial"/>
          <w:sz w:val="20"/>
          <w:lang w:val="ro-RO"/>
        </w:rPr>
        <w:t>i pentru o perioad</w:t>
      </w:r>
      <w:r w:rsidR="00A77A5E" w:rsidRPr="0059532F">
        <w:rPr>
          <w:rFonts w:ascii="Arial" w:hAnsi="Arial" w:cs="Arial"/>
          <w:sz w:val="20"/>
          <w:lang w:val="ro-RO"/>
        </w:rPr>
        <w:t>ă</w:t>
      </w:r>
      <w:r w:rsidRPr="0059532F">
        <w:rPr>
          <w:rFonts w:ascii="Arial" w:hAnsi="Arial" w:cs="Arial"/>
          <w:sz w:val="20"/>
          <w:lang w:val="ro-RO"/>
        </w:rPr>
        <w:t xml:space="preserve"> nelimitat</w:t>
      </w:r>
      <w:r w:rsidR="00A77A5E" w:rsidRPr="0059532F">
        <w:rPr>
          <w:rFonts w:ascii="Arial" w:hAnsi="Arial" w:cs="Arial"/>
          <w:sz w:val="20"/>
          <w:lang w:val="ro-RO"/>
        </w:rPr>
        <w:t>ă</w:t>
      </w:r>
      <w:r w:rsidRPr="0059532F">
        <w:rPr>
          <w:rFonts w:ascii="Arial" w:hAnsi="Arial" w:cs="Arial"/>
          <w:sz w:val="20"/>
          <w:lang w:val="ro-RO"/>
        </w:rPr>
        <w:t xml:space="preserve"> de timp.</w:t>
      </w:r>
    </w:p>
    <w:p w14:paraId="4A8279E7" w14:textId="77777777" w:rsidR="003A2E2A" w:rsidRPr="0059532F" w:rsidRDefault="003A2E2A" w:rsidP="00D27514">
      <w:pPr>
        <w:rPr>
          <w:rFonts w:ascii="Arial" w:hAnsi="Arial" w:cs="Arial"/>
          <w:lang w:val="ro-RO"/>
        </w:rPr>
      </w:pPr>
    </w:p>
    <w:p w14:paraId="0A8B723B" w14:textId="77777777" w:rsidR="003A2E2A" w:rsidRPr="0059532F" w:rsidRDefault="003A2E2A" w:rsidP="00D27514">
      <w:pPr>
        <w:pStyle w:val="Para0-2"/>
        <w:ind w:left="567" w:hanging="567"/>
        <w:rPr>
          <w:rFonts w:ascii="Arial" w:hAnsi="Arial" w:cs="Arial"/>
          <w:sz w:val="20"/>
          <w:lang w:val="ro-RO"/>
        </w:rPr>
      </w:pPr>
      <w:r w:rsidRPr="0059532F">
        <w:rPr>
          <w:rFonts w:ascii="Arial" w:hAnsi="Arial" w:cs="Arial"/>
          <w:sz w:val="20"/>
          <w:lang w:val="ro-RO"/>
        </w:rPr>
        <w:t>2</w:t>
      </w:r>
      <w:r w:rsidR="00C424DF" w:rsidRPr="0059532F">
        <w:rPr>
          <w:rFonts w:ascii="Arial" w:hAnsi="Arial" w:cs="Arial"/>
          <w:sz w:val="20"/>
          <w:lang w:val="ro-RO"/>
        </w:rPr>
        <w:t>3</w:t>
      </w:r>
      <w:r w:rsidRPr="0059532F">
        <w:rPr>
          <w:rFonts w:ascii="Arial" w:hAnsi="Arial" w:cs="Arial"/>
          <w:sz w:val="20"/>
          <w:lang w:val="ro-RO"/>
        </w:rPr>
        <w:t xml:space="preserve">.2 </w:t>
      </w:r>
      <w:r w:rsidR="00C424DF" w:rsidRPr="0059532F">
        <w:rPr>
          <w:rFonts w:ascii="Arial" w:hAnsi="Arial" w:cs="Arial"/>
          <w:sz w:val="20"/>
          <w:lang w:val="ro-RO"/>
        </w:rPr>
        <w:tab/>
      </w:r>
      <w:r w:rsidRPr="0059532F">
        <w:rPr>
          <w:rFonts w:ascii="Arial" w:hAnsi="Arial" w:cs="Arial"/>
          <w:sz w:val="20"/>
          <w:lang w:val="ro-RO"/>
        </w:rPr>
        <w:t>Obliga</w:t>
      </w:r>
      <w:r w:rsidR="00A77A5E" w:rsidRPr="0059532F">
        <w:rPr>
          <w:rFonts w:ascii="Arial" w:hAnsi="Arial" w:cs="Arial"/>
          <w:sz w:val="20"/>
          <w:lang w:val="ro-RO"/>
        </w:rPr>
        <w:t>ţ</w:t>
      </w:r>
      <w:r w:rsidRPr="0059532F">
        <w:rPr>
          <w:rFonts w:ascii="Arial" w:hAnsi="Arial" w:cs="Arial"/>
          <w:sz w:val="20"/>
          <w:lang w:val="ro-RO"/>
        </w:rPr>
        <w:t>ia prev</w:t>
      </w:r>
      <w:r w:rsidR="00A77A5E" w:rsidRPr="0059532F">
        <w:rPr>
          <w:rFonts w:ascii="Arial" w:hAnsi="Arial" w:cs="Arial"/>
          <w:sz w:val="20"/>
          <w:lang w:val="ro-RO"/>
        </w:rPr>
        <w:t>ă</w:t>
      </w:r>
      <w:r w:rsidRPr="0059532F">
        <w:rPr>
          <w:rFonts w:ascii="Arial" w:hAnsi="Arial" w:cs="Arial"/>
          <w:sz w:val="20"/>
          <w:lang w:val="ro-RO"/>
        </w:rPr>
        <w:t>zut</w:t>
      </w:r>
      <w:r w:rsidR="00A77A5E" w:rsidRPr="0059532F">
        <w:rPr>
          <w:rFonts w:ascii="Arial" w:hAnsi="Arial" w:cs="Arial"/>
          <w:sz w:val="20"/>
          <w:lang w:val="ro-RO"/>
        </w:rPr>
        <w:t>ă</w:t>
      </w:r>
      <w:r w:rsidRPr="0059532F">
        <w:rPr>
          <w:rFonts w:ascii="Arial" w:hAnsi="Arial" w:cs="Arial"/>
          <w:sz w:val="20"/>
          <w:lang w:val="ro-RO"/>
        </w:rPr>
        <w:t xml:space="preserve"> la art. 2</w:t>
      </w:r>
      <w:r w:rsidR="00C424DF" w:rsidRPr="0059532F">
        <w:rPr>
          <w:rFonts w:ascii="Arial" w:hAnsi="Arial" w:cs="Arial"/>
          <w:sz w:val="20"/>
          <w:lang w:val="ro-RO"/>
        </w:rPr>
        <w:t>3</w:t>
      </w:r>
      <w:r w:rsidRPr="0059532F">
        <w:rPr>
          <w:rFonts w:ascii="Arial" w:hAnsi="Arial" w:cs="Arial"/>
          <w:sz w:val="20"/>
          <w:lang w:val="ro-RO"/>
        </w:rPr>
        <w:t>.1 opereaz</w:t>
      </w:r>
      <w:r w:rsidR="00A77A5E" w:rsidRPr="0059532F">
        <w:rPr>
          <w:rFonts w:ascii="Arial" w:hAnsi="Arial" w:cs="Arial"/>
          <w:sz w:val="20"/>
          <w:lang w:val="ro-RO"/>
        </w:rPr>
        <w:t>ă</w:t>
      </w:r>
      <w:r w:rsidRPr="0059532F">
        <w:rPr>
          <w:rFonts w:ascii="Arial" w:hAnsi="Arial" w:cs="Arial"/>
          <w:sz w:val="20"/>
          <w:lang w:val="ro-RO"/>
        </w:rPr>
        <w:t xml:space="preserve"> </w:t>
      </w:r>
      <w:r w:rsidR="00A77A5E" w:rsidRPr="0059532F">
        <w:rPr>
          <w:rFonts w:ascii="Arial" w:hAnsi="Arial" w:cs="Arial"/>
          <w:sz w:val="20"/>
          <w:lang w:val="ro-RO"/>
        </w:rPr>
        <w:t>î</w:t>
      </w:r>
      <w:r w:rsidRPr="0059532F">
        <w:rPr>
          <w:rFonts w:ascii="Arial" w:hAnsi="Arial" w:cs="Arial"/>
          <w:sz w:val="20"/>
          <w:lang w:val="ro-RO"/>
        </w:rPr>
        <w:t xml:space="preserve">ntre </w:t>
      </w:r>
      <w:r w:rsidR="00004106" w:rsidRPr="0059532F">
        <w:rPr>
          <w:rFonts w:ascii="Arial" w:hAnsi="Arial" w:cs="Arial"/>
          <w:sz w:val="20"/>
          <w:lang w:val="ro-RO"/>
        </w:rPr>
        <w:t>Părţi</w:t>
      </w:r>
      <w:r w:rsidRPr="0059532F">
        <w:rPr>
          <w:rFonts w:ascii="Arial" w:hAnsi="Arial" w:cs="Arial"/>
          <w:sz w:val="20"/>
          <w:lang w:val="ro-RO"/>
        </w:rPr>
        <w:t>, c</w:t>
      </w:r>
      <w:r w:rsidR="00A77A5E" w:rsidRPr="0059532F">
        <w:rPr>
          <w:rFonts w:ascii="Arial" w:hAnsi="Arial" w:cs="Arial"/>
          <w:sz w:val="20"/>
          <w:lang w:val="ro-RO"/>
        </w:rPr>
        <w:t>â</w:t>
      </w:r>
      <w:r w:rsidRPr="0059532F">
        <w:rPr>
          <w:rFonts w:ascii="Arial" w:hAnsi="Arial" w:cs="Arial"/>
          <w:sz w:val="20"/>
          <w:lang w:val="ro-RO"/>
        </w:rPr>
        <w:t xml:space="preserve">t </w:t>
      </w:r>
      <w:r w:rsidR="00A77A5E" w:rsidRPr="0059532F">
        <w:rPr>
          <w:rFonts w:ascii="Arial" w:hAnsi="Arial" w:cs="Arial"/>
          <w:sz w:val="20"/>
          <w:lang w:val="ro-RO"/>
        </w:rPr>
        <w:t>ş</w:t>
      </w:r>
      <w:r w:rsidRPr="0059532F">
        <w:rPr>
          <w:rFonts w:ascii="Arial" w:hAnsi="Arial" w:cs="Arial"/>
          <w:sz w:val="20"/>
          <w:lang w:val="ro-RO"/>
        </w:rPr>
        <w:t>i fa</w:t>
      </w:r>
      <w:r w:rsidR="00A77A5E" w:rsidRPr="0059532F">
        <w:rPr>
          <w:rFonts w:ascii="Arial" w:hAnsi="Arial" w:cs="Arial"/>
          <w:sz w:val="20"/>
          <w:lang w:val="ro-RO"/>
        </w:rPr>
        <w:t>ţă</w:t>
      </w:r>
      <w:r w:rsidRPr="0059532F">
        <w:rPr>
          <w:rFonts w:ascii="Arial" w:hAnsi="Arial" w:cs="Arial"/>
          <w:sz w:val="20"/>
          <w:lang w:val="ro-RO"/>
        </w:rPr>
        <w:t xml:space="preserve"> de ter</w:t>
      </w:r>
      <w:r w:rsidR="00A77A5E" w:rsidRPr="0059532F">
        <w:rPr>
          <w:rFonts w:ascii="Arial" w:hAnsi="Arial" w:cs="Arial"/>
          <w:sz w:val="20"/>
          <w:lang w:val="ro-RO"/>
        </w:rPr>
        <w:t>ţ</w:t>
      </w:r>
      <w:r w:rsidRPr="0059532F">
        <w:rPr>
          <w:rFonts w:ascii="Arial" w:hAnsi="Arial" w:cs="Arial"/>
          <w:sz w:val="20"/>
          <w:lang w:val="ro-RO"/>
        </w:rPr>
        <w:t xml:space="preserve">i. Nu constituie </w:t>
      </w:r>
      <w:r w:rsidR="00A77A5E" w:rsidRPr="0059532F">
        <w:rPr>
          <w:rFonts w:ascii="Arial" w:hAnsi="Arial" w:cs="Arial"/>
          <w:sz w:val="20"/>
          <w:lang w:val="ro-RO"/>
        </w:rPr>
        <w:t>î</w:t>
      </w:r>
      <w:r w:rsidRPr="0059532F">
        <w:rPr>
          <w:rFonts w:ascii="Arial" w:hAnsi="Arial" w:cs="Arial"/>
          <w:sz w:val="20"/>
          <w:lang w:val="ro-RO"/>
        </w:rPr>
        <w:t>nc</w:t>
      </w:r>
      <w:r w:rsidR="00A77A5E" w:rsidRPr="0059532F">
        <w:rPr>
          <w:rFonts w:ascii="Arial" w:hAnsi="Arial" w:cs="Arial"/>
          <w:sz w:val="20"/>
          <w:lang w:val="ro-RO"/>
        </w:rPr>
        <w:t>ă</w:t>
      </w:r>
      <w:r w:rsidRPr="0059532F">
        <w:rPr>
          <w:rFonts w:ascii="Arial" w:hAnsi="Arial" w:cs="Arial"/>
          <w:sz w:val="20"/>
          <w:lang w:val="ro-RO"/>
        </w:rPr>
        <w:t>lcare a clauzei de confiden</w:t>
      </w:r>
      <w:r w:rsidR="00A77A5E" w:rsidRPr="0059532F">
        <w:rPr>
          <w:rFonts w:ascii="Arial" w:hAnsi="Arial" w:cs="Arial"/>
          <w:sz w:val="20"/>
          <w:lang w:val="ro-RO"/>
        </w:rPr>
        <w:t>ţ</w:t>
      </w:r>
      <w:r w:rsidRPr="0059532F">
        <w:rPr>
          <w:rFonts w:ascii="Arial" w:hAnsi="Arial" w:cs="Arial"/>
          <w:sz w:val="20"/>
          <w:lang w:val="ro-RO"/>
        </w:rPr>
        <w:t>ialitate furnizarea informa</w:t>
      </w:r>
      <w:r w:rsidR="00A77A5E" w:rsidRPr="0059532F">
        <w:rPr>
          <w:rFonts w:ascii="Arial" w:hAnsi="Arial" w:cs="Arial"/>
          <w:sz w:val="20"/>
          <w:lang w:val="ro-RO"/>
        </w:rPr>
        <w:t>ţ</w:t>
      </w:r>
      <w:r w:rsidRPr="0059532F">
        <w:rPr>
          <w:rFonts w:ascii="Arial" w:hAnsi="Arial" w:cs="Arial"/>
          <w:sz w:val="20"/>
          <w:lang w:val="ro-RO"/>
        </w:rPr>
        <w:t>iilor prev</w:t>
      </w:r>
      <w:r w:rsidR="00A77A5E" w:rsidRPr="0059532F">
        <w:rPr>
          <w:rFonts w:ascii="Arial" w:hAnsi="Arial" w:cs="Arial"/>
          <w:sz w:val="20"/>
          <w:lang w:val="ro-RO"/>
        </w:rPr>
        <w:t>ă</w:t>
      </w:r>
      <w:r w:rsidRPr="0059532F">
        <w:rPr>
          <w:rFonts w:ascii="Arial" w:hAnsi="Arial" w:cs="Arial"/>
          <w:sz w:val="20"/>
          <w:lang w:val="ro-RO"/>
        </w:rPr>
        <w:t>zute la art. 2</w:t>
      </w:r>
      <w:r w:rsidR="00C424DF" w:rsidRPr="0059532F">
        <w:rPr>
          <w:rFonts w:ascii="Arial" w:hAnsi="Arial" w:cs="Arial"/>
          <w:sz w:val="20"/>
          <w:lang w:val="ro-RO"/>
        </w:rPr>
        <w:t>3</w:t>
      </w:r>
      <w:r w:rsidRPr="0059532F">
        <w:rPr>
          <w:rFonts w:ascii="Arial" w:hAnsi="Arial" w:cs="Arial"/>
          <w:sz w:val="20"/>
          <w:lang w:val="ro-RO"/>
        </w:rPr>
        <w:t xml:space="preserve">.1, solicitate de </w:t>
      </w:r>
      <w:r w:rsidR="004A15E9" w:rsidRPr="0059532F">
        <w:rPr>
          <w:rFonts w:ascii="Arial" w:hAnsi="Arial" w:cs="Arial"/>
          <w:sz w:val="20"/>
          <w:lang w:val="ro-RO"/>
        </w:rPr>
        <w:t>către</w:t>
      </w:r>
      <w:r w:rsidRPr="0059532F">
        <w:rPr>
          <w:rFonts w:ascii="Arial" w:hAnsi="Arial" w:cs="Arial"/>
          <w:sz w:val="20"/>
          <w:lang w:val="ro-RO"/>
        </w:rPr>
        <w:t xml:space="preserve"> organele abilitate, </w:t>
      </w:r>
      <w:r w:rsidR="00A77A5E" w:rsidRPr="0059532F">
        <w:rPr>
          <w:rFonts w:ascii="Arial" w:hAnsi="Arial" w:cs="Arial"/>
          <w:sz w:val="20"/>
          <w:lang w:val="ro-RO"/>
        </w:rPr>
        <w:t>î</w:t>
      </w:r>
      <w:r w:rsidRPr="0059532F">
        <w:rPr>
          <w:rFonts w:ascii="Arial" w:hAnsi="Arial" w:cs="Arial"/>
          <w:sz w:val="20"/>
          <w:lang w:val="ro-RO"/>
        </w:rPr>
        <w:t>n condi</w:t>
      </w:r>
      <w:r w:rsidR="00A77A5E" w:rsidRPr="0059532F">
        <w:rPr>
          <w:rFonts w:ascii="Arial" w:hAnsi="Arial" w:cs="Arial"/>
          <w:sz w:val="20"/>
          <w:lang w:val="ro-RO"/>
        </w:rPr>
        <w:t>ţ</w:t>
      </w:r>
      <w:r w:rsidRPr="0059532F">
        <w:rPr>
          <w:rFonts w:ascii="Arial" w:hAnsi="Arial" w:cs="Arial"/>
          <w:sz w:val="20"/>
          <w:lang w:val="ro-RO"/>
        </w:rPr>
        <w:t>iile legii</w:t>
      </w:r>
      <w:r w:rsidR="0071487D" w:rsidRPr="0059532F">
        <w:rPr>
          <w:rFonts w:ascii="Arial" w:hAnsi="Arial" w:cs="Arial"/>
          <w:sz w:val="20"/>
          <w:lang w:val="ro-RO"/>
        </w:rPr>
        <w:t xml:space="preserve">, precum si furnizarea informatiilor </w:t>
      </w:r>
      <w:r w:rsidR="00A90510" w:rsidRPr="0059532F">
        <w:rPr>
          <w:rFonts w:ascii="Arial" w:hAnsi="Arial" w:cs="Arial"/>
          <w:sz w:val="20"/>
          <w:lang w:val="ro-RO"/>
        </w:rPr>
        <w:t xml:space="preserve">prevazute la art. 23.1 </w:t>
      </w:r>
      <w:r w:rsidR="0071487D" w:rsidRPr="0059532F">
        <w:rPr>
          <w:rFonts w:ascii="Arial" w:hAnsi="Arial" w:cs="Arial"/>
          <w:sz w:val="20"/>
          <w:lang w:val="ro-RO"/>
        </w:rPr>
        <w:t>catre Afiliatii Partilor</w:t>
      </w:r>
      <w:r w:rsidRPr="0059532F">
        <w:rPr>
          <w:rFonts w:ascii="Arial" w:hAnsi="Arial" w:cs="Arial"/>
          <w:sz w:val="20"/>
          <w:lang w:val="ro-RO"/>
        </w:rPr>
        <w:t>.</w:t>
      </w:r>
    </w:p>
    <w:p w14:paraId="22A9F6B6" w14:textId="77777777" w:rsidR="003A2E2A" w:rsidRPr="0059532F" w:rsidRDefault="003A2E2A" w:rsidP="00D27514">
      <w:pPr>
        <w:pStyle w:val="Para0-2"/>
        <w:ind w:left="0" w:firstLine="0"/>
        <w:rPr>
          <w:rFonts w:ascii="Arial" w:hAnsi="Arial" w:cs="Arial"/>
          <w:sz w:val="20"/>
          <w:lang w:val="ro-RO"/>
        </w:rPr>
      </w:pPr>
    </w:p>
    <w:p w14:paraId="6D6A5D36" w14:textId="77777777" w:rsidR="003A2E2A" w:rsidRPr="0059532F" w:rsidRDefault="00C424DF" w:rsidP="00D27514">
      <w:pPr>
        <w:pStyle w:val="Para0-2"/>
        <w:ind w:left="567" w:hanging="567"/>
        <w:rPr>
          <w:rFonts w:ascii="Arial" w:hAnsi="Arial" w:cs="Arial"/>
          <w:sz w:val="20"/>
          <w:lang w:val="ro-RO"/>
        </w:rPr>
      </w:pPr>
      <w:r w:rsidRPr="0059532F">
        <w:rPr>
          <w:rFonts w:ascii="Arial" w:hAnsi="Arial" w:cs="Arial"/>
          <w:sz w:val="20"/>
          <w:lang w:val="ro-RO"/>
        </w:rPr>
        <w:t>23</w:t>
      </w:r>
      <w:r w:rsidR="003A2E2A" w:rsidRPr="0059532F">
        <w:rPr>
          <w:rFonts w:ascii="Arial" w:hAnsi="Arial" w:cs="Arial"/>
          <w:sz w:val="20"/>
          <w:lang w:val="ro-RO"/>
        </w:rPr>
        <w:t>.3</w:t>
      </w:r>
      <w:r w:rsidRPr="0059532F">
        <w:rPr>
          <w:rFonts w:ascii="Arial" w:hAnsi="Arial" w:cs="Arial"/>
          <w:sz w:val="20"/>
          <w:lang w:val="ro-RO"/>
        </w:rPr>
        <w:tab/>
      </w:r>
      <w:r w:rsidR="00A77A5E" w:rsidRPr="0059532F">
        <w:rPr>
          <w:rFonts w:ascii="Arial" w:hAnsi="Arial" w:cs="Arial"/>
          <w:sz w:val="20"/>
          <w:lang w:val="ro-RO"/>
        </w:rPr>
        <w:t>Î</w:t>
      </w:r>
      <w:r w:rsidR="003A2E2A" w:rsidRPr="0059532F">
        <w:rPr>
          <w:rFonts w:ascii="Arial" w:hAnsi="Arial" w:cs="Arial"/>
          <w:sz w:val="20"/>
          <w:lang w:val="ro-RO"/>
        </w:rPr>
        <w:t xml:space="preserve">n cazul </w:t>
      </w:r>
      <w:r w:rsidR="00A77A5E" w:rsidRPr="0059532F">
        <w:rPr>
          <w:rFonts w:ascii="Arial" w:hAnsi="Arial" w:cs="Arial"/>
          <w:sz w:val="20"/>
          <w:lang w:val="ro-RO"/>
        </w:rPr>
        <w:t>î</w:t>
      </w:r>
      <w:r w:rsidR="003A2E2A" w:rsidRPr="0059532F">
        <w:rPr>
          <w:rFonts w:ascii="Arial" w:hAnsi="Arial" w:cs="Arial"/>
          <w:sz w:val="20"/>
          <w:lang w:val="ro-RO"/>
        </w:rPr>
        <w:t>nc</w:t>
      </w:r>
      <w:r w:rsidR="00A77A5E" w:rsidRPr="0059532F">
        <w:rPr>
          <w:rFonts w:ascii="Arial" w:hAnsi="Arial" w:cs="Arial"/>
          <w:sz w:val="20"/>
          <w:lang w:val="ro-RO"/>
        </w:rPr>
        <w:t>ă</w:t>
      </w:r>
      <w:r w:rsidR="003A2E2A" w:rsidRPr="0059532F">
        <w:rPr>
          <w:rFonts w:ascii="Arial" w:hAnsi="Arial" w:cs="Arial"/>
          <w:sz w:val="20"/>
          <w:lang w:val="ro-RO"/>
        </w:rPr>
        <w:t>lc</w:t>
      </w:r>
      <w:r w:rsidR="00A77A5E" w:rsidRPr="0059532F">
        <w:rPr>
          <w:rFonts w:ascii="Arial" w:hAnsi="Arial" w:cs="Arial"/>
          <w:sz w:val="20"/>
          <w:lang w:val="ro-RO"/>
        </w:rPr>
        <w:t>ă</w:t>
      </w:r>
      <w:r w:rsidR="003A2E2A" w:rsidRPr="0059532F">
        <w:rPr>
          <w:rFonts w:ascii="Arial" w:hAnsi="Arial" w:cs="Arial"/>
          <w:sz w:val="20"/>
          <w:lang w:val="ro-RO"/>
        </w:rPr>
        <w:t>rii obliga</w:t>
      </w:r>
      <w:r w:rsidR="00A77A5E" w:rsidRPr="0059532F">
        <w:rPr>
          <w:rFonts w:ascii="Arial" w:hAnsi="Arial" w:cs="Arial"/>
          <w:sz w:val="20"/>
          <w:lang w:val="ro-RO"/>
        </w:rPr>
        <w:t>ţ</w:t>
      </w:r>
      <w:r w:rsidR="003A2E2A" w:rsidRPr="0059532F">
        <w:rPr>
          <w:rFonts w:ascii="Arial" w:hAnsi="Arial" w:cs="Arial"/>
          <w:sz w:val="20"/>
          <w:lang w:val="ro-RO"/>
        </w:rPr>
        <w:t>iilor de confiden</w:t>
      </w:r>
      <w:r w:rsidR="00A77A5E" w:rsidRPr="0059532F">
        <w:rPr>
          <w:rFonts w:ascii="Arial" w:hAnsi="Arial" w:cs="Arial"/>
          <w:sz w:val="20"/>
          <w:lang w:val="ro-RO"/>
        </w:rPr>
        <w:t>ţ</w:t>
      </w:r>
      <w:r w:rsidR="003A2E2A" w:rsidRPr="0059532F">
        <w:rPr>
          <w:rFonts w:ascii="Arial" w:hAnsi="Arial" w:cs="Arial"/>
          <w:sz w:val="20"/>
          <w:lang w:val="ro-RO"/>
        </w:rPr>
        <w:t xml:space="preserve">ialitate Partea </w:t>
      </w:r>
      <w:r w:rsidR="00A77A5E" w:rsidRPr="0059532F">
        <w:rPr>
          <w:rFonts w:ascii="Arial" w:hAnsi="Arial" w:cs="Arial"/>
          <w:sz w:val="20"/>
          <w:lang w:val="ro-RO"/>
        </w:rPr>
        <w:t>î</w:t>
      </w:r>
      <w:r w:rsidR="003A2E2A" w:rsidRPr="0059532F">
        <w:rPr>
          <w:rFonts w:ascii="Arial" w:hAnsi="Arial" w:cs="Arial"/>
          <w:sz w:val="20"/>
          <w:lang w:val="ro-RO"/>
        </w:rPr>
        <w:t>n culp</w:t>
      </w:r>
      <w:r w:rsidR="00A77A5E" w:rsidRPr="0059532F">
        <w:rPr>
          <w:rFonts w:ascii="Arial" w:hAnsi="Arial" w:cs="Arial"/>
          <w:sz w:val="20"/>
          <w:lang w:val="ro-RO"/>
        </w:rPr>
        <w:t>ă</w:t>
      </w:r>
      <w:r w:rsidR="003A2E2A" w:rsidRPr="0059532F">
        <w:rPr>
          <w:rFonts w:ascii="Arial" w:hAnsi="Arial" w:cs="Arial"/>
          <w:sz w:val="20"/>
          <w:lang w:val="ro-RO"/>
        </w:rPr>
        <w:t xml:space="preserve"> va suporta sanc</w:t>
      </w:r>
      <w:r w:rsidR="00A77A5E" w:rsidRPr="0059532F">
        <w:rPr>
          <w:rFonts w:ascii="Arial" w:hAnsi="Arial" w:cs="Arial"/>
          <w:sz w:val="20"/>
          <w:lang w:val="ro-RO"/>
        </w:rPr>
        <w:t>ţ</w:t>
      </w:r>
      <w:r w:rsidR="003A2E2A" w:rsidRPr="0059532F">
        <w:rPr>
          <w:rFonts w:ascii="Arial" w:hAnsi="Arial" w:cs="Arial"/>
          <w:sz w:val="20"/>
          <w:lang w:val="ro-RO"/>
        </w:rPr>
        <w:t>iunile impuse de legea civil</w:t>
      </w:r>
      <w:r w:rsidR="00A77A5E" w:rsidRPr="0059532F">
        <w:rPr>
          <w:rFonts w:ascii="Arial" w:hAnsi="Arial" w:cs="Arial"/>
          <w:sz w:val="20"/>
          <w:lang w:val="ro-RO"/>
        </w:rPr>
        <w:t>ă</w:t>
      </w:r>
      <w:r w:rsidR="003A2E2A" w:rsidRPr="0059532F">
        <w:rPr>
          <w:rFonts w:ascii="Arial" w:hAnsi="Arial" w:cs="Arial"/>
          <w:sz w:val="20"/>
          <w:lang w:val="ro-RO"/>
        </w:rPr>
        <w:t>.</w:t>
      </w:r>
    </w:p>
    <w:p w14:paraId="2486CA31" w14:textId="77777777" w:rsidR="003A2E2A" w:rsidRPr="0059532F" w:rsidRDefault="003A2E2A" w:rsidP="00D27514">
      <w:pPr>
        <w:pStyle w:val="Para0-2"/>
        <w:ind w:left="0" w:firstLine="0"/>
        <w:rPr>
          <w:rFonts w:ascii="Arial" w:hAnsi="Arial" w:cs="Arial"/>
          <w:sz w:val="20"/>
          <w:lang w:val="ro-RO"/>
        </w:rPr>
      </w:pPr>
    </w:p>
    <w:p w14:paraId="62079117" w14:textId="77777777" w:rsidR="003A2E2A" w:rsidRPr="0059532F" w:rsidRDefault="003A2E2A" w:rsidP="00D27514">
      <w:pPr>
        <w:pStyle w:val="Para0-2"/>
        <w:ind w:left="567" w:hanging="567"/>
        <w:rPr>
          <w:rFonts w:ascii="Arial" w:hAnsi="Arial" w:cs="Arial"/>
          <w:sz w:val="20"/>
          <w:lang w:val="ro-RO"/>
        </w:rPr>
      </w:pPr>
      <w:r w:rsidRPr="0059532F">
        <w:rPr>
          <w:rFonts w:ascii="Arial" w:hAnsi="Arial" w:cs="Arial"/>
          <w:sz w:val="20"/>
          <w:lang w:val="ro-RO"/>
        </w:rPr>
        <w:t>2</w:t>
      </w:r>
      <w:r w:rsidR="00C424DF" w:rsidRPr="0059532F">
        <w:rPr>
          <w:rFonts w:ascii="Arial" w:hAnsi="Arial" w:cs="Arial"/>
          <w:sz w:val="20"/>
          <w:lang w:val="ro-RO"/>
        </w:rPr>
        <w:t>3</w:t>
      </w:r>
      <w:r w:rsidRPr="0059532F">
        <w:rPr>
          <w:rFonts w:ascii="Arial" w:hAnsi="Arial" w:cs="Arial"/>
          <w:sz w:val="20"/>
          <w:lang w:val="ro-RO"/>
        </w:rPr>
        <w:t xml:space="preserve">.4 </w:t>
      </w:r>
      <w:r w:rsidR="00C424DF" w:rsidRPr="0059532F">
        <w:rPr>
          <w:rFonts w:ascii="Arial" w:hAnsi="Arial" w:cs="Arial"/>
          <w:sz w:val="20"/>
          <w:lang w:val="ro-RO"/>
        </w:rPr>
        <w:tab/>
      </w:r>
      <w:r w:rsidRPr="0059532F">
        <w:rPr>
          <w:rFonts w:ascii="Arial" w:hAnsi="Arial" w:cs="Arial"/>
          <w:sz w:val="20"/>
          <w:lang w:val="ro-RO"/>
        </w:rPr>
        <w:t>Fiecare Parte este obligat</w:t>
      </w:r>
      <w:r w:rsidR="00A77A5E" w:rsidRPr="0059532F">
        <w:rPr>
          <w:rFonts w:ascii="Arial" w:hAnsi="Arial" w:cs="Arial"/>
          <w:sz w:val="20"/>
          <w:lang w:val="ro-RO"/>
        </w:rPr>
        <w:t>ă</w:t>
      </w:r>
      <w:r w:rsidRPr="0059532F">
        <w:rPr>
          <w:rFonts w:ascii="Arial" w:hAnsi="Arial" w:cs="Arial"/>
          <w:sz w:val="20"/>
          <w:lang w:val="ro-RO"/>
        </w:rPr>
        <w:t xml:space="preserve"> s</w:t>
      </w:r>
      <w:r w:rsidR="00A77A5E" w:rsidRPr="0059532F">
        <w:rPr>
          <w:rFonts w:ascii="Arial" w:hAnsi="Arial" w:cs="Arial"/>
          <w:sz w:val="20"/>
          <w:lang w:val="ro-RO"/>
        </w:rPr>
        <w:t>ă</w:t>
      </w:r>
      <w:r w:rsidRPr="0059532F">
        <w:rPr>
          <w:rFonts w:ascii="Arial" w:hAnsi="Arial" w:cs="Arial"/>
          <w:sz w:val="20"/>
          <w:lang w:val="ro-RO"/>
        </w:rPr>
        <w:t xml:space="preserve"> ac</w:t>
      </w:r>
      <w:r w:rsidR="00A77A5E" w:rsidRPr="0059532F">
        <w:rPr>
          <w:rFonts w:ascii="Arial" w:hAnsi="Arial" w:cs="Arial"/>
          <w:sz w:val="20"/>
          <w:lang w:val="ro-RO"/>
        </w:rPr>
        <w:t>ţ</w:t>
      </w:r>
      <w:r w:rsidRPr="0059532F">
        <w:rPr>
          <w:rFonts w:ascii="Arial" w:hAnsi="Arial" w:cs="Arial"/>
          <w:sz w:val="20"/>
          <w:lang w:val="ro-RO"/>
        </w:rPr>
        <w:t xml:space="preserve">ioneze </w:t>
      </w:r>
      <w:r w:rsidR="00A77A5E" w:rsidRPr="0059532F">
        <w:rPr>
          <w:rFonts w:ascii="Arial" w:hAnsi="Arial" w:cs="Arial"/>
          <w:sz w:val="20"/>
          <w:lang w:val="ro-RO"/>
        </w:rPr>
        <w:t>î</w:t>
      </w:r>
      <w:r w:rsidRPr="0059532F">
        <w:rPr>
          <w:rFonts w:ascii="Arial" w:hAnsi="Arial" w:cs="Arial"/>
          <w:sz w:val="20"/>
          <w:lang w:val="ro-RO"/>
        </w:rPr>
        <w:t>n ceea ce prive</w:t>
      </w:r>
      <w:r w:rsidR="00A77A5E" w:rsidRPr="0059532F">
        <w:rPr>
          <w:rFonts w:ascii="Arial" w:hAnsi="Arial" w:cs="Arial"/>
          <w:sz w:val="20"/>
          <w:lang w:val="ro-RO"/>
        </w:rPr>
        <w:t>ş</w:t>
      </w:r>
      <w:r w:rsidRPr="0059532F">
        <w:rPr>
          <w:rFonts w:ascii="Arial" w:hAnsi="Arial" w:cs="Arial"/>
          <w:sz w:val="20"/>
          <w:lang w:val="ro-RO"/>
        </w:rPr>
        <w:t xml:space="preserve">te datele cu caracter personal ale abonatilor </w:t>
      </w:r>
      <w:r w:rsidR="00A77A5E" w:rsidRPr="0059532F">
        <w:rPr>
          <w:rFonts w:ascii="Arial" w:hAnsi="Arial" w:cs="Arial"/>
          <w:sz w:val="20"/>
          <w:lang w:val="ro-RO"/>
        </w:rPr>
        <w:t>ş</w:t>
      </w:r>
      <w:r w:rsidRPr="0059532F">
        <w:rPr>
          <w:rFonts w:ascii="Arial" w:hAnsi="Arial" w:cs="Arial"/>
          <w:sz w:val="20"/>
          <w:lang w:val="ro-RO"/>
        </w:rPr>
        <w:t xml:space="preserve">i/sau utilizatorilor celeilalte </w:t>
      </w:r>
      <w:r w:rsidR="00004106" w:rsidRPr="0059532F">
        <w:rPr>
          <w:rFonts w:ascii="Arial" w:hAnsi="Arial" w:cs="Arial"/>
          <w:sz w:val="20"/>
          <w:lang w:val="ro-RO"/>
        </w:rPr>
        <w:t>Părţi</w:t>
      </w:r>
      <w:r w:rsidRPr="0059532F">
        <w:rPr>
          <w:rFonts w:ascii="Arial" w:hAnsi="Arial" w:cs="Arial"/>
          <w:sz w:val="20"/>
          <w:lang w:val="ro-RO"/>
        </w:rPr>
        <w:t xml:space="preserve"> la care are acces, doar în baza instrucţiunilor primite de la aceasta Parte. Fiecare Parte este obligat</w:t>
      </w:r>
      <w:r w:rsidR="00A77A5E" w:rsidRPr="0059532F">
        <w:rPr>
          <w:rFonts w:ascii="Arial" w:hAnsi="Arial" w:cs="Arial"/>
          <w:sz w:val="20"/>
          <w:lang w:val="ro-RO"/>
        </w:rPr>
        <w:t>ă</w:t>
      </w:r>
      <w:r w:rsidRPr="0059532F">
        <w:rPr>
          <w:rFonts w:ascii="Arial" w:hAnsi="Arial" w:cs="Arial"/>
          <w:sz w:val="20"/>
          <w:lang w:val="ro-RO"/>
        </w:rPr>
        <w:t xml:space="preserve"> să aplice măsurile tehnice şi organizatorice adecvate pentru protejarea datelor cu caracter personal ale abona</w:t>
      </w:r>
      <w:r w:rsidR="00A77A5E" w:rsidRPr="0059532F">
        <w:rPr>
          <w:rFonts w:ascii="Arial" w:hAnsi="Arial" w:cs="Arial"/>
          <w:sz w:val="20"/>
          <w:lang w:val="ro-RO"/>
        </w:rPr>
        <w:t>ţ</w:t>
      </w:r>
      <w:r w:rsidRPr="0059532F">
        <w:rPr>
          <w:rFonts w:ascii="Arial" w:hAnsi="Arial" w:cs="Arial"/>
          <w:sz w:val="20"/>
          <w:lang w:val="ro-RO"/>
        </w:rPr>
        <w:t xml:space="preserve">ilor </w:t>
      </w:r>
      <w:r w:rsidR="00A77A5E" w:rsidRPr="0059532F">
        <w:rPr>
          <w:rFonts w:ascii="Arial" w:hAnsi="Arial" w:cs="Arial"/>
          <w:sz w:val="20"/>
          <w:lang w:val="ro-RO"/>
        </w:rPr>
        <w:t>ş</w:t>
      </w:r>
      <w:r w:rsidRPr="0059532F">
        <w:rPr>
          <w:rFonts w:ascii="Arial" w:hAnsi="Arial" w:cs="Arial"/>
          <w:sz w:val="20"/>
          <w:lang w:val="ro-RO"/>
        </w:rPr>
        <w:t xml:space="preserve">i/sau utilizatorilor celeilalte </w:t>
      </w:r>
      <w:r w:rsidR="00004106" w:rsidRPr="0059532F">
        <w:rPr>
          <w:rFonts w:ascii="Arial" w:hAnsi="Arial" w:cs="Arial"/>
          <w:sz w:val="20"/>
          <w:lang w:val="ro-RO"/>
        </w:rPr>
        <w:t>Părţi</w:t>
      </w:r>
      <w:r w:rsidRPr="0059532F">
        <w:rPr>
          <w:rFonts w:ascii="Arial" w:hAnsi="Arial" w:cs="Arial"/>
          <w:sz w:val="20"/>
          <w:lang w:val="ro-RO"/>
        </w:rPr>
        <w:t xml:space="preserve"> împotriva distrugerii accidentale sau ilegale, pierderii, modificării, dezvăluirii sau accesului neautorizat, în special dacă prelucrarea respectivă comportă transmisii de date în cadrul unei reţele, precum şi împotriva oricărei alte forme de prelucrare ilegală.</w:t>
      </w:r>
    </w:p>
    <w:p w14:paraId="575610A5" w14:textId="77777777" w:rsidR="003A2E2A" w:rsidRPr="0059532F" w:rsidRDefault="003A2E2A" w:rsidP="00D27514">
      <w:pPr>
        <w:pStyle w:val="Para0-2"/>
        <w:rPr>
          <w:rFonts w:ascii="Arial" w:hAnsi="Arial" w:cs="Arial"/>
          <w:sz w:val="20"/>
          <w:lang w:val="ro-RO"/>
        </w:rPr>
      </w:pPr>
    </w:p>
    <w:p w14:paraId="1BC97C5C" w14:textId="77777777" w:rsidR="003A2E2A" w:rsidRPr="0059532F" w:rsidRDefault="00A77A5E" w:rsidP="00D27514">
      <w:pPr>
        <w:pStyle w:val="Para0-2"/>
        <w:ind w:left="567" w:hanging="567"/>
        <w:rPr>
          <w:rFonts w:ascii="Arial" w:hAnsi="Arial" w:cs="Arial"/>
          <w:sz w:val="20"/>
          <w:lang w:val="ro-RO"/>
        </w:rPr>
      </w:pPr>
      <w:r w:rsidRPr="0059532F">
        <w:rPr>
          <w:rFonts w:ascii="Arial" w:hAnsi="Arial" w:cs="Arial"/>
          <w:sz w:val="20"/>
          <w:lang w:val="ro-RO"/>
        </w:rPr>
        <w:t>2</w:t>
      </w:r>
      <w:r w:rsidR="00C424DF" w:rsidRPr="0059532F">
        <w:rPr>
          <w:rFonts w:ascii="Arial" w:hAnsi="Arial" w:cs="Arial"/>
          <w:sz w:val="20"/>
          <w:lang w:val="ro-RO"/>
        </w:rPr>
        <w:t>3</w:t>
      </w:r>
      <w:r w:rsidRPr="0059532F">
        <w:rPr>
          <w:rFonts w:ascii="Arial" w:hAnsi="Arial" w:cs="Arial"/>
          <w:sz w:val="20"/>
          <w:lang w:val="ro-RO"/>
        </w:rPr>
        <w:t>.5</w:t>
      </w:r>
      <w:r w:rsidR="00C424DF" w:rsidRPr="0059532F">
        <w:rPr>
          <w:rFonts w:ascii="Arial" w:hAnsi="Arial" w:cs="Arial"/>
          <w:sz w:val="20"/>
          <w:lang w:val="ro-RO"/>
        </w:rPr>
        <w:tab/>
      </w:r>
      <w:r w:rsidR="003A2E2A" w:rsidRPr="0059532F">
        <w:rPr>
          <w:rFonts w:ascii="Arial" w:hAnsi="Arial" w:cs="Arial"/>
          <w:sz w:val="20"/>
          <w:lang w:val="ro-RO"/>
        </w:rPr>
        <w:t>Obliga</w:t>
      </w:r>
      <w:r w:rsidRPr="0059532F">
        <w:rPr>
          <w:rFonts w:ascii="Arial" w:hAnsi="Arial" w:cs="Arial"/>
          <w:sz w:val="20"/>
          <w:lang w:val="ro-RO"/>
        </w:rPr>
        <w:t>ţ</w:t>
      </w:r>
      <w:r w:rsidR="003A2E2A" w:rsidRPr="0059532F">
        <w:rPr>
          <w:rFonts w:ascii="Arial" w:hAnsi="Arial" w:cs="Arial"/>
          <w:sz w:val="20"/>
          <w:lang w:val="ro-RO"/>
        </w:rPr>
        <w:t>ia de confiden</w:t>
      </w:r>
      <w:r w:rsidRPr="0059532F">
        <w:rPr>
          <w:rFonts w:ascii="Arial" w:hAnsi="Arial" w:cs="Arial"/>
          <w:sz w:val="20"/>
          <w:lang w:val="ro-RO"/>
        </w:rPr>
        <w:t>ţ</w:t>
      </w:r>
      <w:r w:rsidR="003A2E2A" w:rsidRPr="0059532F">
        <w:rPr>
          <w:rFonts w:ascii="Arial" w:hAnsi="Arial" w:cs="Arial"/>
          <w:sz w:val="20"/>
          <w:lang w:val="ro-RO"/>
        </w:rPr>
        <w:t>ialitate nu este limitat</w:t>
      </w:r>
      <w:r w:rsidRPr="0059532F">
        <w:rPr>
          <w:rFonts w:ascii="Arial" w:hAnsi="Arial" w:cs="Arial"/>
          <w:sz w:val="20"/>
          <w:lang w:val="ro-RO"/>
        </w:rPr>
        <w:t>ă</w:t>
      </w:r>
      <w:r w:rsidR="003A2E2A" w:rsidRPr="0059532F">
        <w:rPr>
          <w:rFonts w:ascii="Arial" w:hAnsi="Arial" w:cs="Arial"/>
          <w:sz w:val="20"/>
          <w:lang w:val="ro-RO"/>
        </w:rPr>
        <w:t xml:space="preserve"> </w:t>
      </w:r>
      <w:r w:rsidRPr="0059532F">
        <w:rPr>
          <w:rFonts w:ascii="Arial" w:hAnsi="Arial" w:cs="Arial"/>
          <w:sz w:val="20"/>
          <w:lang w:val="ro-RO"/>
        </w:rPr>
        <w:t>î</w:t>
      </w:r>
      <w:r w:rsidR="003A2E2A" w:rsidRPr="0059532F">
        <w:rPr>
          <w:rFonts w:ascii="Arial" w:hAnsi="Arial" w:cs="Arial"/>
          <w:sz w:val="20"/>
          <w:lang w:val="ro-RO"/>
        </w:rPr>
        <w:t>n timp, ram</w:t>
      </w:r>
      <w:r w:rsidRPr="0059532F">
        <w:rPr>
          <w:rFonts w:ascii="Arial" w:hAnsi="Arial" w:cs="Arial"/>
          <w:sz w:val="20"/>
          <w:lang w:val="ro-RO"/>
        </w:rPr>
        <w:t>â</w:t>
      </w:r>
      <w:r w:rsidR="003A2E2A" w:rsidRPr="0059532F">
        <w:rPr>
          <w:rFonts w:ascii="Arial" w:hAnsi="Arial" w:cs="Arial"/>
          <w:sz w:val="20"/>
          <w:lang w:val="ro-RO"/>
        </w:rPr>
        <w:t>n</w:t>
      </w:r>
      <w:r w:rsidRPr="0059532F">
        <w:rPr>
          <w:rFonts w:ascii="Arial" w:hAnsi="Arial" w:cs="Arial"/>
          <w:sz w:val="20"/>
          <w:lang w:val="ro-RO"/>
        </w:rPr>
        <w:t>â</w:t>
      </w:r>
      <w:r w:rsidR="003A2E2A" w:rsidRPr="0059532F">
        <w:rPr>
          <w:rFonts w:ascii="Arial" w:hAnsi="Arial" w:cs="Arial"/>
          <w:sz w:val="20"/>
          <w:lang w:val="ro-RO"/>
        </w:rPr>
        <w:t xml:space="preserve">nd </w:t>
      </w:r>
      <w:r w:rsidRPr="0059532F">
        <w:rPr>
          <w:rFonts w:ascii="Arial" w:hAnsi="Arial" w:cs="Arial"/>
          <w:sz w:val="20"/>
          <w:lang w:val="ro-RO"/>
        </w:rPr>
        <w:t>î</w:t>
      </w:r>
      <w:r w:rsidR="003A2E2A" w:rsidRPr="0059532F">
        <w:rPr>
          <w:rFonts w:ascii="Arial" w:hAnsi="Arial" w:cs="Arial"/>
          <w:sz w:val="20"/>
          <w:lang w:val="ro-RO"/>
        </w:rPr>
        <w:t xml:space="preserve">n vigoare </w:t>
      </w:r>
      <w:r w:rsidR="00942DB4" w:rsidRPr="0059532F">
        <w:rPr>
          <w:rFonts w:ascii="Arial" w:hAnsi="Arial" w:cs="Arial"/>
          <w:sz w:val="20"/>
          <w:lang w:val="ro-RO"/>
        </w:rPr>
        <w:t>ş</w:t>
      </w:r>
      <w:r w:rsidR="003A2E2A" w:rsidRPr="0059532F">
        <w:rPr>
          <w:rFonts w:ascii="Arial" w:hAnsi="Arial" w:cs="Arial"/>
          <w:sz w:val="20"/>
          <w:lang w:val="ro-RO"/>
        </w:rPr>
        <w:t>i dup</w:t>
      </w:r>
      <w:r w:rsidR="00942DB4" w:rsidRPr="0059532F">
        <w:rPr>
          <w:rFonts w:ascii="Arial" w:hAnsi="Arial" w:cs="Arial"/>
          <w:sz w:val="20"/>
          <w:lang w:val="ro-RO"/>
        </w:rPr>
        <w:t>ă</w:t>
      </w:r>
      <w:r w:rsidR="003A2E2A" w:rsidRPr="0059532F">
        <w:rPr>
          <w:rFonts w:ascii="Arial" w:hAnsi="Arial" w:cs="Arial"/>
          <w:sz w:val="20"/>
          <w:lang w:val="ro-RO"/>
        </w:rPr>
        <w:t xml:space="preserve"> </w:t>
      </w:r>
      <w:r w:rsidR="00942DB4" w:rsidRPr="0059532F">
        <w:rPr>
          <w:rFonts w:ascii="Arial" w:hAnsi="Arial" w:cs="Arial"/>
          <w:sz w:val="20"/>
          <w:lang w:val="ro-RO"/>
        </w:rPr>
        <w:t>î</w:t>
      </w:r>
      <w:r w:rsidR="003A2E2A" w:rsidRPr="0059532F">
        <w:rPr>
          <w:rFonts w:ascii="Arial" w:hAnsi="Arial" w:cs="Arial"/>
          <w:sz w:val="20"/>
          <w:lang w:val="ro-RO"/>
        </w:rPr>
        <w:t>ncetarea prezentului Acord.</w:t>
      </w:r>
    </w:p>
    <w:p w14:paraId="1BB496E9" w14:textId="77777777" w:rsidR="00903479" w:rsidRPr="0059532F" w:rsidRDefault="00903479" w:rsidP="00903479">
      <w:pPr>
        <w:pStyle w:val="Para0-2"/>
        <w:ind w:left="0" w:firstLine="0"/>
        <w:rPr>
          <w:rFonts w:ascii="Arial" w:hAnsi="Arial" w:cs="Arial"/>
          <w:b/>
          <w:sz w:val="20"/>
          <w:lang w:val="ro-RO"/>
        </w:rPr>
      </w:pPr>
    </w:p>
    <w:p w14:paraId="7A0E390A" w14:textId="77777777" w:rsidR="005839D0" w:rsidRPr="0059532F" w:rsidRDefault="005839D0" w:rsidP="00903479">
      <w:pPr>
        <w:pStyle w:val="Para0-2"/>
        <w:ind w:left="0" w:firstLine="0"/>
        <w:rPr>
          <w:rFonts w:ascii="Arial" w:hAnsi="Arial" w:cs="Arial"/>
          <w:b/>
          <w:sz w:val="20"/>
          <w:lang w:val="ro-RO"/>
        </w:rPr>
      </w:pPr>
    </w:p>
    <w:p w14:paraId="0EAF3104" w14:textId="77777777" w:rsidR="003A2E2A" w:rsidRPr="0059532F" w:rsidRDefault="003A2E2A" w:rsidP="00903479">
      <w:pPr>
        <w:pStyle w:val="Para0-2"/>
        <w:ind w:left="0" w:firstLine="0"/>
        <w:rPr>
          <w:rFonts w:ascii="Arial" w:hAnsi="Arial" w:cs="Arial"/>
          <w:b/>
          <w:sz w:val="20"/>
          <w:lang w:val="ro-RO"/>
        </w:rPr>
      </w:pPr>
      <w:r w:rsidRPr="0059532F">
        <w:rPr>
          <w:rFonts w:ascii="Arial" w:hAnsi="Arial" w:cs="Arial"/>
          <w:b/>
          <w:sz w:val="20"/>
          <w:lang w:val="ro-RO"/>
        </w:rPr>
        <w:t>Articolul 2</w:t>
      </w:r>
      <w:r w:rsidR="00C424DF" w:rsidRPr="0059532F">
        <w:rPr>
          <w:rFonts w:ascii="Arial" w:hAnsi="Arial" w:cs="Arial"/>
          <w:b/>
          <w:sz w:val="20"/>
          <w:lang w:val="ro-RO"/>
        </w:rPr>
        <w:t>4</w:t>
      </w:r>
      <w:r w:rsidRPr="0059532F">
        <w:rPr>
          <w:rFonts w:ascii="Arial" w:hAnsi="Arial" w:cs="Arial"/>
          <w:b/>
          <w:sz w:val="20"/>
          <w:lang w:val="ro-RO"/>
        </w:rPr>
        <w:tab/>
      </w:r>
      <w:r w:rsidR="00D45E48" w:rsidRPr="0059532F">
        <w:rPr>
          <w:rFonts w:ascii="Arial" w:hAnsi="Arial" w:cs="Arial"/>
          <w:b/>
          <w:sz w:val="20"/>
          <w:lang w:val="ro-RO"/>
        </w:rPr>
        <w:tab/>
      </w:r>
      <w:r w:rsidRPr="0059532F">
        <w:rPr>
          <w:rFonts w:ascii="Arial" w:hAnsi="Arial" w:cs="Arial"/>
          <w:b/>
          <w:sz w:val="20"/>
          <w:lang w:val="ro-RO"/>
        </w:rPr>
        <w:t>LEGEA APLICABIL</w:t>
      </w:r>
      <w:r w:rsidR="00942DB4" w:rsidRPr="0059532F">
        <w:rPr>
          <w:rFonts w:ascii="Arial" w:hAnsi="Arial" w:cs="Arial"/>
          <w:b/>
          <w:sz w:val="20"/>
          <w:lang w:val="ro-RO"/>
        </w:rPr>
        <w:t>Ă</w:t>
      </w:r>
      <w:r w:rsidRPr="0059532F">
        <w:rPr>
          <w:rFonts w:ascii="Arial" w:hAnsi="Arial" w:cs="Arial"/>
          <w:b/>
          <w:sz w:val="20"/>
          <w:lang w:val="ro-RO"/>
        </w:rPr>
        <w:t xml:space="preserve"> </w:t>
      </w:r>
      <w:r w:rsidR="00942DB4" w:rsidRPr="0059532F">
        <w:rPr>
          <w:rFonts w:ascii="Arial" w:hAnsi="Arial" w:cs="Arial"/>
          <w:b/>
          <w:sz w:val="20"/>
          <w:lang w:val="ro-RO"/>
        </w:rPr>
        <w:t>Ş</w:t>
      </w:r>
      <w:r w:rsidRPr="0059532F">
        <w:rPr>
          <w:rFonts w:ascii="Arial" w:hAnsi="Arial" w:cs="Arial"/>
          <w:b/>
          <w:sz w:val="20"/>
          <w:lang w:val="ro-RO"/>
        </w:rPr>
        <w:t>I REZOLVAREA LITIGIILOR</w:t>
      </w:r>
    </w:p>
    <w:p w14:paraId="71F82E02" w14:textId="77777777" w:rsidR="003A2E2A" w:rsidRPr="0059532F" w:rsidRDefault="003A2E2A" w:rsidP="00751E19">
      <w:pPr>
        <w:pStyle w:val="Para0-2"/>
        <w:ind w:left="567" w:hanging="567"/>
        <w:rPr>
          <w:rFonts w:ascii="Arial" w:hAnsi="Arial" w:cs="Arial"/>
          <w:sz w:val="20"/>
          <w:lang w:val="ro-RO"/>
        </w:rPr>
      </w:pPr>
    </w:p>
    <w:p w14:paraId="5909EE79" w14:textId="77777777" w:rsidR="003A2E2A" w:rsidRPr="0059532F" w:rsidRDefault="003A2E2A" w:rsidP="00751E19">
      <w:pPr>
        <w:pStyle w:val="Para0-2"/>
        <w:ind w:left="567" w:hanging="567"/>
        <w:rPr>
          <w:rFonts w:ascii="Arial" w:hAnsi="Arial" w:cs="Arial"/>
          <w:sz w:val="20"/>
          <w:lang w:val="ro-RO"/>
        </w:rPr>
      </w:pPr>
      <w:r w:rsidRPr="0059532F">
        <w:rPr>
          <w:rFonts w:ascii="Arial" w:hAnsi="Arial" w:cs="Arial"/>
          <w:sz w:val="20"/>
          <w:lang w:val="ro-RO"/>
        </w:rPr>
        <w:t>2</w:t>
      </w:r>
      <w:r w:rsidR="00C424DF" w:rsidRPr="0059532F">
        <w:rPr>
          <w:rFonts w:ascii="Arial" w:hAnsi="Arial" w:cs="Arial"/>
          <w:sz w:val="20"/>
          <w:lang w:val="ro-RO"/>
        </w:rPr>
        <w:t>4</w:t>
      </w:r>
      <w:r w:rsidRPr="0059532F">
        <w:rPr>
          <w:rFonts w:ascii="Arial" w:hAnsi="Arial" w:cs="Arial"/>
          <w:sz w:val="20"/>
          <w:lang w:val="ro-RO"/>
        </w:rPr>
        <w:t>.1</w:t>
      </w:r>
      <w:r w:rsidR="00C424DF" w:rsidRPr="0059532F">
        <w:rPr>
          <w:rFonts w:ascii="Arial" w:hAnsi="Arial" w:cs="Arial"/>
          <w:sz w:val="20"/>
          <w:lang w:val="ro-RO"/>
        </w:rPr>
        <w:tab/>
      </w:r>
      <w:r w:rsidRPr="0059532F">
        <w:rPr>
          <w:rFonts w:ascii="Arial" w:hAnsi="Arial" w:cs="Arial"/>
          <w:sz w:val="20"/>
          <w:lang w:val="ro-RO"/>
        </w:rPr>
        <w:t xml:space="preserve">Acest Acord va fi guvernat de dreptul </w:t>
      </w:r>
      <w:r w:rsidR="000F0BFD" w:rsidRPr="0059532F">
        <w:rPr>
          <w:rFonts w:ascii="Arial" w:hAnsi="Arial" w:cs="Arial"/>
          <w:sz w:val="20"/>
          <w:lang w:val="ro-RO"/>
        </w:rPr>
        <w:t>român</w:t>
      </w:r>
      <w:r w:rsidRPr="0059532F">
        <w:rPr>
          <w:rFonts w:ascii="Arial" w:hAnsi="Arial" w:cs="Arial"/>
          <w:sz w:val="20"/>
          <w:lang w:val="ro-RO"/>
        </w:rPr>
        <w:t>.</w:t>
      </w:r>
    </w:p>
    <w:p w14:paraId="6D0E7996" w14:textId="77777777" w:rsidR="003A2E2A" w:rsidRPr="0059532F" w:rsidRDefault="003A2E2A" w:rsidP="00751E19">
      <w:pPr>
        <w:pStyle w:val="Para0-2"/>
        <w:ind w:left="567" w:hanging="567"/>
        <w:rPr>
          <w:rFonts w:ascii="Arial" w:hAnsi="Arial" w:cs="Arial"/>
          <w:sz w:val="20"/>
          <w:lang w:val="ro-RO"/>
        </w:rPr>
      </w:pPr>
      <w:r w:rsidRPr="0059532F">
        <w:rPr>
          <w:rFonts w:ascii="Arial" w:hAnsi="Arial" w:cs="Arial"/>
          <w:sz w:val="20"/>
          <w:lang w:val="ro-RO"/>
        </w:rPr>
        <w:t xml:space="preserve"> </w:t>
      </w:r>
    </w:p>
    <w:p w14:paraId="5F5B6354" w14:textId="77777777" w:rsidR="003A2E2A" w:rsidRPr="0059532F" w:rsidRDefault="003A2E2A" w:rsidP="00751E19">
      <w:pPr>
        <w:pStyle w:val="Para0-2"/>
        <w:ind w:left="567" w:hanging="567"/>
        <w:rPr>
          <w:rFonts w:ascii="Arial" w:hAnsi="Arial" w:cs="Arial"/>
          <w:sz w:val="20"/>
          <w:lang w:val="ro-RO"/>
        </w:rPr>
      </w:pPr>
      <w:r w:rsidRPr="0059532F">
        <w:rPr>
          <w:rFonts w:ascii="Arial" w:hAnsi="Arial" w:cs="Arial"/>
          <w:sz w:val="20"/>
          <w:lang w:val="ro-RO"/>
        </w:rPr>
        <w:lastRenderedPageBreak/>
        <w:t>2</w:t>
      </w:r>
      <w:r w:rsidR="00C424DF" w:rsidRPr="0059532F">
        <w:rPr>
          <w:rFonts w:ascii="Arial" w:hAnsi="Arial" w:cs="Arial"/>
          <w:sz w:val="20"/>
          <w:lang w:val="ro-RO"/>
        </w:rPr>
        <w:t>4</w:t>
      </w:r>
      <w:r w:rsidRPr="0059532F">
        <w:rPr>
          <w:rFonts w:ascii="Arial" w:hAnsi="Arial" w:cs="Arial"/>
          <w:sz w:val="20"/>
          <w:lang w:val="ro-RO"/>
        </w:rPr>
        <w:t>.2</w:t>
      </w:r>
      <w:r w:rsidR="00C424DF" w:rsidRPr="0059532F">
        <w:rPr>
          <w:rFonts w:ascii="Arial" w:hAnsi="Arial" w:cs="Arial"/>
          <w:sz w:val="20"/>
          <w:lang w:val="ro-RO"/>
        </w:rPr>
        <w:tab/>
      </w:r>
      <w:r w:rsidR="00FE6DB4" w:rsidRPr="0059532F">
        <w:rPr>
          <w:rFonts w:ascii="Arial" w:hAnsi="Arial" w:cs="Arial"/>
          <w:sz w:val="20"/>
          <w:lang w:val="ro-RO"/>
        </w:rPr>
        <w:t>Părţile</w:t>
      </w:r>
      <w:r w:rsidRPr="0059532F">
        <w:rPr>
          <w:rFonts w:ascii="Arial" w:hAnsi="Arial" w:cs="Arial"/>
          <w:sz w:val="20"/>
          <w:lang w:val="ro-RO"/>
        </w:rPr>
        <w:t xml:space="preserve"> convin s</w:t>
      </w:r>
      <w:r w:rsidR="00942DB4" w:rsidRPr="0059532F">
        <w:rPr>
          <w:rFonts w:ascii="Arial" w:hAnsi="Arial" w:cs="Arial"/>
          <w:sz w:val="20"/>
          <w:lang w:val="ro-RO"/>
        </w:rPr>
        <w:t>ă</w:t>
      </w:r>
      <w:r w:rsidRPr="0059532F">
        <w:rPr>
          <w:rFonts w:ascii="Arial" w:hAnsi="Arial" w:cs="Arial"/>
          <w:sz w:val="20"/>
          <w:lang w:val="ro-RO"/>
        </w:rPr>
        <w:t xml:space="preserve"> solu</w:t>
      </w:r>
      <w:r w:rsidR="00942DB4" w:rsidRPr="0059532F">
        <w:rPr>
          <w:rFonts w:ascii="Arial" w:hAnsi="Arial" w:cs="Arial"/>
          <w:sz w:val="20"/>
          <w:lang w:val="ro-RO"/>
        </w:rPr>
        <w:t>ţ</w:t>
      </w:r>
      <w:r w:rsidRPr="0059532F">
        <w:rPr>
          <w:rFonts w:ascii="Arial" w:hAnsi="Arial" w:cs="Arial"/>
          <w:sz w:val="20"/>
          <w:lang w:val="ro-RO"/>
        </w:rPr>
        <w:t xml:space="preserve">ioneze toate problemele aparute </w:t>
      </w:r>
      <w:r w:rsidR="00942DB4" w:rsidRPr="0059532F">
        <w:rPr>
          <w:rFonts w:ascii="Arial" w:hAnsi="Arial" w:cs="Arial"/>
          <w:sz w:val="20"/>
          <w:lang w:val="ro-RO"/>
        </w:rPr>
        <w:t>î</w:t>
      </w:r>
      <w:r w:rsidRPr="0059532F">
        <w:rPr>
          <w:rFonts w:ascii="Arial" w:hAnsi="Arial" w:cs="Arial"/>
          <w:sz w:val="20"/>
          <w:lang w:val="ro-RO"/>
        </w:rPr>
        <w:t xml:space="preserve">n executarea prezentului Acord </w:t>
      </w:r>
      <w:r w:rsidR="00942DB4" w:rsidRPr="0059532F">
        <w:rPr>
          <w:rFonts w:ascii="Arial" w:hAnsi="Arial" w:cs="Arial"/>
          <w:sz w:val="20"/>
          <w:lang w:val="ro-RO"/>
        </w:rPr>
        <w:t>î</w:t>
      </w:r>
      <w:r w:rsidRPr="0059532F">
        <w:rPr>
          <w:rFonts w:ascii="Arial" w:hAnsi="Arial" w:cs="Arial"/>
          <w:sz w:val="20"/>
          <w:lang w:val="ro-RO"/>
        </w:rPr>
        <w:t>n primul r</w:t>
      </w:r>
      <w:r w:rsidR="00942DB4" w:rsidRPr="0059532F">
        <w:rPr>
          <w:rFonts w:ascii="Arial" w:hAnsi="Arial" w:cs="Arial"/>
          <w:sz w:val="20"/>
          <w:lang w:val="ro-RO"/>
        </w:rPr>
        <w:t>â</w:t>
      </w:r>
      <w:r w:rsidRPr="0059532F">
        <w:rPr>
          <w:rFonts w:ascii="Arial" w:hAnsi="Arial" w:cs="Arial"/>
          <w:sz w:val="20"/>
          <w:lang w:val="ro-RO"/>
        </w:rPr>
        <w:t>nd pe cale amiabil</w:t>
      </w:r>
      <w:r w:rsidR="00942DB4" w:rsidRPr="0059532F">
        <w:rPr>
          <w:rFonts w:ascii="Arial" w:hAnsi="Arial" w:cs="Arial"/>
          <w:sz w:val="20"/>
          <w:lang w:val="ro-RO"/>
        </w:rPr>
        <w:t>ă</w:t>
      </w:r>
      <w:r w:rsidRPr="0059532F">
        <w:rPr>
          <w:rFonts w:ascii="Arial" w:hAnsi="Arial" w:cs="Arial"/>
          <w:sz w:val="20"/>
          <w:lang w:val="ro-RO"/>
        </w:rPr>
        <w:t xml:space="preserve">. </w:t>
      </w:r>
      <w:r w:rsidR="00942DB4" w:rsidRPr="0059532F">
        <w:rPr>
          <w:rFonts w:ascii="Arial" w:hAnsi="Arial" w:cs="Arial"/>
          <w:sz w:val="20"/>
          <w:lang w:val="ro-RO"/>
        </w:rPr>
        <w:t>Î</w:t>
      </w:r>
      <w:r w:rsidRPr="0059532F">
        <w:rPr>
          <w:rFonts w:ascii="Arial" w:hAnsi="Arial" w:cs="Arial"/>
          <w:sz w:val="20"/>
          <w:lang w:val="ro-RO"/>
        </w:rPr>
        <w:t>n m</w:t>
      </w:r>
      <w:r w:rsidR="00942DB4" w:rsidRPr="0059532F">
        <w:rPr>
          <w:rFonts w:ascii="Arial" w:hAnsi="Arial" w:cs="Arial"/>
          <w:sz w:val="20"/>
          <w:lang w:val="ro-RO"/>
        </w:rPr>
        <w:t>ă</w:t>
      </w:r>
      <w:r w:rsidRPr="0059532F">
        <w:rPr>
          <w:rFonts w:ascii="Arial" w:hAnsi="Arial" w:cs="Arial"/>
          <w:sz w:val="20"/>
          <w:lang w:val="ro-RO"/>
        </w:rPr>
        <w:t>sur</w:t>
      </w:r>
      <w:r w:rsidR="00942DB4" w:rsidRPr="0059532F">
        <w:rPr>
          <w:rFonts w:ascii="Arial" w:hAnsi="Arial" w:cs="Arial"/>
          <w:sz w:val="20"/>
          <w:lang w:val="ro-RO"/>
        </w:rPr>
        <w:t>ă</w:t>
      </w:r>
      <w:r w:rsidRPr="0059532F">
        <w:rPr>
          <w:rFonts w:ascii="Arial" w:hAnsi="Arial" w:cs="Arial"/>
          <w:sz w:val="20"/>
          <w:lang w:val="ro-RO"/>
        </w:rPr>
        <w:t xml:space="preserve"> </w:t>
      </w:r>
      <w:r w:rsidR="00942DB4" w:rsidRPr="0059532F">
        <w:rPr>
          <w:rFonts w:ascii="Arial" w:hAnsi="Arial" w:cs="Arial"/>
          <w:sz w:val="20"/>
          <w:lang w:val="ro-RO"/>
        </w:rPr>
        <w:t>î</w:t>
      </w:r>
      <w:r w:rsidRPr="0059532F">
        <w:rPr>
          <w:rFonts w:ascii="Arial" w:hAnsi="Arial" w:cs="Arial"/>
          <w:sz w:val="20"/>
          <w:lang w:val="ro-RO"/>
        </w:rPr>
        <w:t>n care nu se ajunge la o solu</w:t>
      </w:r>
      <w:r w:rsidR="00942DB4" w:rsidRPr="0059532F">
        <w:rPr>
          <w:rFonts w:ascii="Arial" w:hAnsi="Arial" w:cs="Arial"/>
          <w:sz w:val="20"/>
          <w:lang w:val="ro-RO"/>
        </w:rPr>
        <w:t>ţ</w:t>
      </w:r>
      <w:r w:rsidRPr="0059532F">
        <w:rPr>
          <w:rFonts w:ascii="Arial" w:hAnsi="Arial" w:cs="Arial"/>
          <w:sz w:val="20"/>
          <w:lang w:val="ro-RO"/>
        </w:rPr>
        <w:t>ie pe cale amiabil</w:t>
      </w:r>
      <w:r w:rsidR="00942DB4" w:rsidRPr="0059532F">
        <w:rPr>
          <w:rFonts w:ascii="Arial" w:hAnsi="Arial" w:cs="Arial"/>
          <w:sz w:val="20"/>
          <w:lang w:val="ro-RO"/>
        </w:rPr>
        <w:t>ă</w:t>
      </w:r>
      <w:r w:rsidRPr="0059532F">
        <w:rPr>
          <w:rFonts w:ascii="Arial" w:hAnsi="Arial" w:cs="Arial"/>
          <w:sz w:val="20"/>
          <w:lang w:val="ro-RO"/>
        </w:rPr>
        <w:t xml:space="preserve">, </w:t>
      </w:r>
      <w:r w:rsidR="00FE6DB4" w:rsidRPr="0059532F">
        <w:rPr>
          <w:rFonts w:ascii="Arial" w:hAnsi="Arial" w:cs="Arial"/>
          <w:sz w:val="20"/>
          <w:lang w:val="ro-RO"/>
        </w:rPr>
        <w:t>Părţile</w:t>
      </w:r>
      <w:r w:rsidRPr="0059532F">
        <w:rPr>
          <w:rFonts w:ascii="Arial" w:hAnsi="Arial" w:cs="Arial"/>
          <w:sz w:val="20"/>
          <w:lang w:val="ro-RO"/>
        </w:rPr>
        <w:t xml:space="preserve"> </w:t>
      </w:r>
      <w:r w:rsidR="002B6356" w:rsidRPr="0059532F">
        <w:rPr>
          <w:rFonts w:ascii="Arial" w:hAnsi="Arial" w:cs="Arial"/>
          <w:sz w:val="20"/>
          <w:lang w:val="ro-RO"/>
        </w:rPr>
        <w:t>p</w:t>
      </w:r>
      <w:r w:rsidRPr="0059532F">
        <w:rPr>
          <w:rFonts w:ascii="Arial" w:hAnsi="Arial" w:cs="Arial"/>
          <w:sz w:val="20"/>
          <w:lang w:val="ro-RO"/>
        </w:rPr>
        <w:t>o</w:t>
      </w:r>
      <w:r w:rsidR="002B6356" w:rsidRPr="0059532F">
        <w:rPr>
          <w:rFonts w:ascii="Arial" w:hAnsi="Arial" w:cs="Arial"/>
          <w:sz w:val="20"/>
          <w:lang w:val="ro-RO"/>
        </w:rPr>
        <w:t>t</w:t>
      </w:r>
      <w:r w:rsidRPr="0059532F">
        <w:rPr>
          <w:rFonts w:ascii="Arial" w:hAnsi="Arial" w:cs="Arial"/>
          <w:sz w:val="20"/>
          <w:lang w:val="ro-RO"/>
        </w:rPr>
        <w:t xml:space="preserve"> solicita </w:t>
      </w:r>
      <w:r w:rsidR="00920378" w:rsidRPr="0059532F">
        <w:rPr>
          <w:rFonts w:ascii="Arial" w:hAnsi="Arial" w:cs="Arial"/>
          <w:sz w:val="20"/>
          <w:lang w:val="ro-RO"/>
        </w:rPr>
        <w:t>soluţionarea litigiului de către</w:t>
      </w:r>
      <w:r w:rsidRPr="0059532F">
        <w:rPr>
          <w:rFonts w:ascii="Arial" w:hAnsi="Arial" w:cs="Arial"/>
          <w:sz w:val="20"/>
          <w:lang w:val="ro-RO"/>
        </w:rPr>
        <w:t xml:space="preserve"> Autoritat</w:t>
      </w:r>
      <w:r w:rsidR="00920378" w:rsidRPr="0059532F">
        <w:rPr>
          <w:rFonts w:ascii="Arial" w:hAnsi="Arial" w:cs="Arial"/>
          <w:sz w:val="20"/>
          <w:lang w:val="ro-RO"/>
        </w:rPr>
        <w:t>ea de Reglementare</w:t>
      </w:r>
      <w:r w:rsidRPr="0059532F">
        <w:rPr>
          <w:rFonts w:ascii="Arial" w:hAnsi="Arial" w:cs="Arial"/>
          <w:sz w:val="20"/>
          <w:lang w:val="ro-RO"/>
        </w:rPr>
        <w:t>, conform competen</w:t>
      </w:r>
      <w:r w:rsidR="00942DB4" w:rsidRPr="0059532F">
        <w:rPr>
          <w:rFonts w:ascii="Arial" w:hAnsi="Arial" w:cs="Arial"/>
          <w:sz w:val="20"/>
          <w:lang w:val="ro-RO"/>
        </w:rPr>
        <w:t>ţ</w:t>
      </w:r>
      <w:r w:rsidRPr="0059532F">
        <w:rPr>
          <w:rFonts w:ascii="Arial" w:hAnsi="Arial" w:cs="Arial"/>
          <w:sz w:val="20"/>
          <w:lang w:val="ro-RO"/>
        </w:rPr>
        <w:t>ei acest</w:t>
      </w:r>
      <w:r w:rsidR="00920378" w:rsidRPr="0059532F">
        <w:rPr>
          <w:rFonts w:ascii="Arial" w:hAnsi="Arial" w:cs="Arial"/>
          <w:sz w:val="20"/>
          <w:lang w:val="ro-RO"/>
        </w:rPr>
        <w:t>e</w:t>
      </w:r>
      <w:r w:rsidRPr="0059532F">
        <w:rPr>
          <w:rFonts w:ascii="Arial" w:hAnsi="Arial" w:cs="Arial"/>
          <w:sz w:val="20"/>
          <w:lang w:val="ro-RO"/>
        </w:rPr>
        <w:t xml:space="preserve">ia, exclusiv pentru aspecte reglementate specific. Nu </w:t>
      </w:r>
      <w:r w:rsidR="00920378" w:rsidRPr="0059532F">
        <w:rPr>
          <w:rFonts w:ascii="Arial" w:hAnsi="Arial" w:cs="Arial"/>
          <w:sz w:val="20"/>
          <w:lang w:val="ro-RO"/>
        </w:rPr>
        <w:t>sunt de competenţa</w:t>
      </w:r>
      <w:r w:rsidRPr="0059532F">
        <w:rPr>
          <w:rFonts w:ascii="Arial" w:hAnsi="Arial" w:cs="Arial"/>
          <w:sz w:val="20"/>
          <w:lang w:val="ro-RO"/>
        </w:rPr>
        <w:t xml:space="preserve"> </w:t>
      </w:r>
      <w:r w:rsidR="00FC44A5" w:rsidRPr="0059532F">
        <w:rPr>
          <w:rFonts w:ascii="Arial" w:hAnsi="Arial" w:cs="Arial"/>
          <w:sz w:val="20"/>
          <w:lang w:val="ro-RO"/>
        </w:rPr>
        <w:t>A</w:t>
      </w:r>
      <w:r w:rsidR="00920378" w:rsidRPr="0059532F">
        <w:rPr>
          <w:rFonts w:ascii="Arial" w:hAnsi="Arial" w:cs="Arial"/>
          <w:sz w:val="20"/>
          <w:lang w:val="ro-RO"/>
        </w:rPr>
        <w:t>utorităţii de Reglementare litigiile ocazionate de</w:t>
      </w:r>
      <w:r w:rsidRPr="0059532F">
        <w:rPr>
          <w:rFonts w:ascii="Arial" w:hAnsi="Arial" w:cs="Arial"/>
          <w:sz w:val="20"/>
          <w:lang w:val="ro-RO"/>
        </w:rPr>
        <w:t xml:space="preserve"> aspecte comerciale de drept comun.</w:t>
      </w:r>
    </w:p>
    <w:p w14:paraId="4FFE86D3" w14:textId="77777777" w:rsidR="003A2E2A" w:rsidRPr="0059532F" w:rsidRDefault="003A2E2A" w:rsidP="00751E19">
      <w:pPr>
        <w:pStyle w:val="Para0-2"/>
        <w:ind w:left="567" w:hanging="567"/>
        <w:rPr>
          <w:rFonts w:ascii="Arial" w:hAnsi="Arial" w:cs="Arial"/>
          <w:sz w:val="20"/>
          <w:lang w:val="ro-RO"/>
        </w:rPr>
      </w:pPr>
    </w:p>
    <w:p w14:paraId="72872969" w14:textId="77777777" w:rsidR="003A2E2A" w:rsidRPr="0059532F" w:rsidRDefault="00751E19" w:rsidP="00751E19">
      <w:pPr>
        <w:pStyle w:val="Para0-2"/>
        <w:ind w:left="567" w:hanging="567"/>
        <w:rPr>
          <w:rFonts w:ascii="Arial" w:hAnsi="Arial" w:cs="Arial"/>
          <w:sz w:val="20"/>
          <w:lang w:val="ro-RO"/>
        </w:rPr>
      </w:pPr>
      <w:r w:rsidRPr="0059532F">
        <w:rPr>
          <w:rFonts w:ascii="Arial" w:hAnsi="Arial" w:cs="Arial"/>
          <w:sz w:val="20"/>
          <w:lang w:val="ro-RO"/>
        </w:rPr>
        <w:t>24.3</w:t>
      </w:r>
      <w:r w:rsidRPr="0059532F">
        <w:rPr>
          <w:rFonts w:ascii="Arial" w:hAnsi="Arial" w:cs="Arial"/>
          <w:sz w:val="20"/>
          <w:lang w:val="ro-RO"/>
        </w:rPr>
        <w:tab/>
      </w:r>
      <w:r w:rsidR="00942DB4" w:rsidRPr="0059532F">
        <w:rPr>
          <w:rFonts w:ascii="Arial" w:hAnsi="Arial" w:cs="Arial"/>
          <w:sz w:val="20"/>
          <w:lang w:val="ro-RO"/>
        </w:rPr>
        <w:t>Î</w:t>
      </w:r>
      <w:r w:rsidR="003A2E2A" w:rsidRPr="0059532F">
        <w:rPr>
          <w:rFonts w:ascii="Arial" w:hAnsi="Arial" w:cs="Arial"/>
          <w:sz w:val="20"/>
          <w:lang w:val="ro-RO"/>
        </w:rPr>
        <w:t xml:space="preserve">n cazul </w:t>
      </w:r>
      <w:r w:rsidR="00942DB4" w:rsidRPr="0059532F">
        <w:rPr>
          <w:rFonts w:ascii="Arial" w:hAnsi="Arial" w:cs="Arial"/>
          <w:sz w:val="20"/>
          <w:lang w:val="ro-RO"/>
        </w:rPr>
        <w:t>î</w:t>
      </w:r>
      <w:r w:rsidR="003A2E2A" w:rsidRPr="0059532F">
        <w:rPr>
          <w:rFonts w:ascii="Arial" w:hAnsi="Arial" w:cs="Arial"/>
          <w:sz w:val="20"/>
          <w:lang w:val="ro-RO"/>
        </w:rPr>
        <w:t xml:space="preserve">n care litigiile </w:t>
      </w:r>
      <w:r w:rsidR="002B6356" w:rsidRPr="0059532F">
        <w:rPr>
          <w:rFonts w:ascii="Arial" w:hAnsi="Arial" w:cs="Arial"/>
          <w:sz w:val="20"/>
          <w:lang w:val="ro-RO"/>
        </w:rPr>
        <w:t>sunt soluţionate de către instanţele de judecată</w:t>
      </w:r>
      <w:r w:rsidR="003A2E2A" w:rsidRPr="0059532F">
        <w:rPr>
          <w:rFonts w:ascii="Arial" w:hAnsi="Arial" w:cs="Arial"/>
          <w:sz w:val="20"/>
          <w:lang w:val="ro-RO"/>
        </w:rPr>
        <w:t>, acestea vor fi solu</w:t>
      </w:r>
      <w:r w:rsidR="00942DB4" w:rsidRPr="0059532F">
        <w:rPr>
          <w:rFonts w:ascii="Arial" w:hAnsi="Arial" w:cs="Arial"/>
          <w:sz w:val="20"/>
          <w:lang w:val="ro-RO"/>
        </w:rPr>
        <w:t>ţ</w:t>
      </w:r>
      <w:r w:rsidR="003A2E2A" w:rsidRPr="0059532F">
        <w:rPr>
          <w:rFonts w:ascii="Arial" w:hAnsi="Arial" w:cs="Arial"/>
          <w:sz w:val="20"/>
          <w:lang w:val="ro-RO"/>
        </w:rPr>
        <w:t xml:space="preserve">ionate de </w:t>
      </w:r>
      <w:r w:rsidR="004A15E9" w:rsidRPr="0059532F">
        <w:rPr>
          <w:rFonts w:ascii="Arial" w:hAnsi="Arial" w:cs="Arial"/>
          <w:sz w:val="20"/>
          <w:lang w:val="ro-RO"/>
        </w:rPr>
        <w:t>către</w:t>
      </w:r>
      <w:r w:rsidR="003A2E2A" w:rsidRPr="0059532F">
        <w:rPr>
          <w:rFonts w:ascii="Arial" w:hAnsi="Arial" w:cs="Arial"/>
          <w:sz w:val="20"/>
          <w:lang w:val="ro-RO"/>
        </w:rPr>
        <w:t xml:space="preserve"> instan</w:t>
      </w:r>
      <w:r w:rsidR="00942DB4" w:rsidRPr="0059532F">
        <w:rPr>
          <w:rFonts w:ascii="Arial" w:hAnsi="Arial" w:cs="Arial"/>
          <w:sz w:val="20"/>
          <w:lang w:val="ro-RO"/>
        </w:rPr>
        <w:t>ţ</w:t>
      </w:r>
      <w:r w:rsidR="002B6356" w:rsidRPr="0059532F">
        <w:rPr>
          <w:rFonts w:ascii="Arial" w:hAnsi="Arial" w:cs="Arial"/>
          <w:sz w:val="20"/>
          <w:lang w:val="ro-RO"/>
        </w:rPr>
        <w:t xml:space="preserve">ele </w:t>
      </w:r>
      <w:r w:rsidR="003A2E2A" w:rsidRPr="0059532F">
        <w:rPr>
          <w:rFonts w:ascii="Arial" w:hAnsi="Arial" w:cs="Arial"/>
          <w:sz w:val="20"/>
          <w:lang w:val="ro-RO"/>
        </w:rPr>
        <w:t>de judecat</w:t>
      </w:r>
      <w:r w:rsidR="00942DB4" w:rsidRPr="0059532F">
        <w:rPr>
          <w:rFonts w:ascii="Arial" w:hAnsi="Arial" w:cs="Arial"/>
          <w:sz w:val="20"/>
          <w:lang w:val="ro-RO"/>
        </w:rPr>
        <w:t>ă</w:t>
      </w:r>
      <w:r w:rsidR="003A2E2A" w:rsidRPr="0059532F">
        <w:rPr>
          <w:rFonts w:ascii="Arial" w:hAnsi="Arial" w:cs="Arial"/>
          <w:sz w:val="20"/>
          <w:lang w:val="ro-RO"/>
        </w:rPr>
        <w:t xml:space="preserve"> competent</w:t>
      </w:r>
      <w:r w:rsidR="002B6356" w:rsidRPr="0059532F">
        <w:rPr>
          <w:rFonts w:ascii="Arial" w:hAnsi="Arial" w:cs="Arial"/>
          <w:sz w:val="20"/>
          <w:lang w:val="ro-RO"/>
        </w:rPr>
        <w:t>e</w:t>
      </w:r>
      <w:r w:rsidR="003A2E2A" w:rsidRPr="0059532F">
        <w:rPr>
          <w:rFonts w:ascii="Arial" w:hAnsi="Arial" w:cs="Arial"/>
          <w:sz w:val="20"/>
          <w:lang w:val="ro-RO"/>
        </w:rPr>
        <w:t xml:space="preserve"> din Bucure</w:t>
      </w:r>
      <w:r w:rsidR="00EA7AB0" w:rsidRPr="0059532F">
        <w:rPr>
          <w:rFonts w:ascii="Arial" w:hAnsi="Arial" w:cs="Arial"/>
          <w:sz w:val="20"/>
          <w:lang w:val="ro-RO"/>
        </w:rPr>
        <w:t>ş</w:t>
      </w:r>
      <w:r w:rsidR="003A2E2A" w:rsidRPr="0059532F">
        <w:rPr>
          <w:rFonts w:ascii="Arial" w:hAnsi="Arial" w:cs="Arial"/>
          <w:sz w:val="20"/>
          <w:lang w:val="ro-RO"/>
        </w:rPr>
        <w:t>ti.</w:t>
      </w:r>
    </w:p>
    <w:p w14:paraId="464C9C67" w14:textId="77777777" w:rsidR="00903479" w:rsidRPr="0059532F" w:rsidRDefault="00903479" w:rsidP="00903479">
      <w:pPr>
        <w:pStyle w:val="Para0-2"/>
        <w:ind w:left="0" w:firstLine="0"/>
        <w:rPr>
          <w:rFonts w:ascii="Arial" w:hAnsi="Arial" w:cs="Arial"/>
          <w:sz w:val="20"/>
          <w:lang w:val="ro-RO"/>
        </w:rPr>
      </w:pPr>
    </w:p>
    <w:p w14:paraId="0418ED9E" w14:textId="77777777" w:rsidR="005839D0" w:rsidRPr="0059532F" w:rsidRDefault="005839D0" w:rsidP="00903479">
      <w:pPr>
        <w:pStyle w:val="Para0-2"/>
        <w:ind w:left="0" w:firstLine="0"/>
        <w:rPr>
          <w:rFonts w:ascii="Arial" w:hAnsi="Arial" w:cs="Arial"/>
          <w:sz w:val="20"/>
          <w:lang w:val="ro-RO"/>
        </w:rPr>
      </w:pPr>
    </w:p>
    <w:p w14:paraId="4B6083D7" w14:textId="77777777" w:rsidR="003A2E2A" w:rsidRPr="0059532F" w:rsidRDefault="003A2E2A" w:rsidP="00903479">
      <w:pPr>
        <w:pStyle w:val="Para0-2"/>
        <w:ind w:left="0" w:firstLine="0"/>
        <w:rPr>
          <w:rFonts w:ascii="Arial" w:hAnsi="Arial" w:cs="Arial"/>
          <w:b/>
          <w:sz w:val="20"/>
          <w:lang w:val="ro-RO"/>
        </w:rPr>
      </w:pPr>
      <w:r w:rsidRPr="0059532F">
        <w:rPr>
          <w:rFonts w:ascii="Arial" w:hAnsi="Arial" w:cs="Arial"/>
          <w:b/>
          <w:sz w:val="20"/>
          <w:lang w:val="ro-RO"/>
        </w:rPr>
        <w:t>Articolul 2</w:t>
      </w:r>
      <w:r w:rsidR="00C424DF" w:rsidRPr="0059532F">
        <w:rPr>
          <w:rFonts w:ascii="Arial" w:hAnsi="Arial" w:cs="Arial"/>
          <w:b/>
          <w:sz w:val="20"/>
          <w:lang w:val="ro-RO"/>
        </w:rPr>
        <w:t>5</w:t>
      </w:r>
      <w:r w:rsidRPr="0059532F">
        <w:rPr>
          <w:rFonts w:ascii="Arial" w:hAnsi="Arial" w:cs="Arial"/>
          <w:b/>
          <w:sz w:val="20"/>
          <w:lang w:val="ro-RO"/>
        </w:rPr>
        <w:tab/>
      </w:r>
      <w:r w:rsidR="00D45E48" w:rsidRPr="0059532F">
        <w:rPr>
          <w:rFonts w:ascii="Arial" w:hAnsi="Arial" w:cs="Arial"/>
          <w:b/>
          <w:sz w:val="20"/>
          <w:lang w:val="ro-RO"/>
        </w:rPr>
        <w:tab/>
      </w:r>
      <w:r w:rsidRPr="0059532F">
        <w:rPr>
          <w:rFonts w:ascii="Arial" w:hAnsi="Arial" w:cs="Arial"/>
          <w:b/>
          <w:sz w:val="20"/>
          <w:lang w:val="ro-RO"/>
        </w:rPr>
        <w:t>COMUNIC</w:t>
      </w:r>
      <w:r w:rsidR="00EA7AB0" w:rsidRPr="0059532F">
        <w:rPr>
          <w:rFonts w:ascii="Arial" w:hAnsi="Arial" w:cs="Arial"/>
          <w:b/>
          <w:sz w:val="20"/>
          <w:lang w:val="ro-RO"/>
        </w:rPr>
        <w:t>Ă</w:t>
      </w:r>
      <w:r w:rsidRPr="0059532F">
        <w:rPr>
          <w:rFonts w:ascii="Arial" w:hAnsi="Arial" w:cs="Arial"/>
          <w:b/>
          <w:sz w:val="20"/>
          <w:lang w:val="ro-RO"/>
        </w:rPr>
        <w:t>RI</w:t>
      </w:r>
    </w:p>
    <w:p w14:paraId="50AEA6D9" w14:textId="77777777" w:rsidR="003A2E2A" w:rsidRPr="0059532F" w:rsidRDefault="003A2E2A" w:rsidP="00D27514">
      <w:pPr>
        <w:ind w:left="720" w:hanging="720"/>
        <w:jc w:val="both"/>
        <w:rPr>
          <w:rFonts w:ascii="Arial" w:hAnsi="Arial" w:cs="Arial"/>
          <w:lang w:val="ro-RO"/>
        </w:rPr>
      </w:pPr>
      <w:r w:rsidRPr="0059532F">
        <w:rPr>
          <w:rFonts w:ascii="Arial" w:hAnsi="Arial" w:cs="Arial"/>
          <w:lang w:val="ro-RO"/>
        </w:rPr>
        <w:t> </w:t>
      </w:r>
    </w:p>
    <w:p w14:paraId="5743A135" w14:textId="4D4F6351" w:rsidR="00A90510" w:rsidRPr="0059532F" w:rsidRDefault="003A2E2A" w:rsidP="00E43329">
      <w:pPr>
        <w:pStyle w:val="Header"/>
        <w:tabs>
          <w:tab w:val="clear" w:pos="4320"/>
          <w:tab w:val="clear" w:pos="8640"/>
        </w:tabs>
        <w:ind w:left="567"/>
        <w:jc w:val="both"/>
        <w:rPr>
          <w:rFonts w:ascii="Arial" w:hAnsi="Arial" w:cs="Arial"/>
          <w:lang w:val="ro-RO"/>
        </w:rPr>
      </w:pPr>
      <w:r w:rsidRPr="0059532F">
        <w:rPr>
          <w:rFonts w:ascii="Arial" w:hAnsi="Arial" w:cs="Arial"/>
          <w:lang w:val="ro-RO"/>
        </w:rPr>
        <w:t>Orice notificare sau orice alt</w:t>
      </w:r>
      <w:r w:rsidR="00EA7AB0" w:rsidRPr="0059532F">
        <w:rPr>
          <w:rFonts w:ascii="Arial" w:hAnsi="Arial" w:cs="Arial"/>
          <w:lang w:val="ro-RO"/>
        </w:rPr>
        <w:t>ă</w:t>
      </w:r>
      <w:r w:rsidRPr="0059532F">
        <w:rPr>
          <w:rFonts w:ascii="Arial" w:hAnsi="Arial" w:cs="Arial"/>
          <w:lang w:val="ro-RO"/>
        </w:rPr>
        <w:t xml:space="preserve"> comunicare necesar a fi transmis</w:t>
      </w:r>
      <w:r w:rsidR="00EA7AB0" w:rsidRPr="0059532F">
        <w:rPr>
          <w:rFonts w:ascii="Arial" w:hAnsi="Arial" w:cs="Arial"/>
          <w:lang w:val="ro-RO"/>
        </w:rPr>
        <w:t>ă</w:t>
      </w:r>
      <w:r w:rsidRPr="0059532F">
        <w:rPr>
          <w:rFonts w:ascii="Arial" w:hAnsi="Arial" w:cs="Arial"/>
          <w:lang w:val="ro-RO"/>
        </w:rPr>
        <w:t xml:space="preserve"> </w:t>
      </w:r>
      <w:r w:rsidR="00EA7AB0" w:rsidRPr="0059532F">
        <w:rPr>
          <w:rFonts w:ascii="Arial" w:hAnsi="Arial" w:cs="Arial"/>
          <w:lang w:val="ro-RO"/>
        </w:rPr>
        <w:t>ş</w:t>
      </w:r>
      <w:r w:rsidRPr="0059532F">
        <w:rPr>
          <w:rFonts w:ascii="Arial" w:hAnsi="Arial" w:cs="Arial"/>
          <w:lang w:val="ro-RO"/>
        </w:rPr>
        <w:t>i care se refer</w:t>
      </w:r>
      <w:r w:rsidR="00EA7AB0" w:rsidRPr="0059532F">
        <w:rPr>
          <w:rFonts w:ascii="Arial" w:hAnsi="Arial" w:cs="Arial"/>
          <w:lang w:val="ro-RO"/>
        </w:rPr>
        <w:t>ă</w:t>
      </w:r>
      <w:r w:rsidRPr="0059532F">
        <w:rPr>
          <w:rFonts w:ascii="Arial" w:hAnsi="Arial" w:cs="Arial"/>
          <w:lang w:val="ro-RO"/>
        </w:rPr>
        <w:t xml:space="preserve"> la prezentul Acord, va fi facut</w:t>
      </w:r>
      <w:r w:rsidR="00EA7AB0" w:rsidRPr="0059532F">
        <w:rPr>
          <w:rFonts w:ascii="Arial" w:hAnsi="Arial" w:cs="Arial"/>
          <w:lang w:val="ro-RO"/>
        </w:rPr>
        <w:t>ă</w:t>
      </w:r>
      <w:r w:rsidRPr="0059532F">
        <w:rPr>
          <w:rFonts w:ascii="Arial" w:hAnsi="Arial" w:cs="Arial"/>
          <w:lang w:val="ro-RO"/>
        </w:rPr>
        <w:t xml:space="preserve"> prin scrisoare predat</w:t>
      </w:r>
      <w:r w:rsidR="00EA7AB0" w:rsidRPr="0059532F">
        <w:rPr>
          <w:rFonts w:ascii="Arial" w:hAnsi="Arial" w:cs="Arial"/>
          <w:lang w:val="ro-RO"/>
        </w:rPr>
        <w:t>ă</w:t>
      </w:r>
      <w:r w:rsidRPr="0059532F">
        <w:rPr>
          <w:rFonts w:ascii="Arial" w:hAnsi="Arial" w:cs="Arial"/>
          <w:lang w:val="ro-RO"/>
        </w:rPr>
        <w:t xml:space="preserve"> personal sau transmis</w:t>
      </w:r>
      <w:r w:rsidR="00EA7AB0" w:rsidRPr="0059532F">
        <w:rPr>
          <w:rFonts w:ascii="Arial" w:hAnsi="Arial" w:cs="Arial"/>
          <w:lang w:val="ro-RO"/>
        </w:rPr>
        <w:t>ă</w:t>
      </w:r>
      <w:r w:rsidRPr="0059532F">
        <w:rPr>
          <w:rFonts w:ascii="Arial" w:hAnsi="Arial" w:cs="Arial"/>
          <w:lang w:val="ro-RO"/>
        </w:rPr>
        <w:t xml:space="preserve"> prin scrisoare cu confirmare de primire, sau prin </w:t>
      </w:r>
      <w:r w:rsidR="00E57467" w:rsidRPr="0059532F">
        <w:rPr>
          <w:rFonts w:ascii="Arial" w:hAnsi="Arial" w:cs="Arial"/>
          <w:lang w:val="ro-RO"/>
        </w:rPr>
        <w:t>email</w:t>
      </w:r>
      <w:del w:id="71" w:author="Truta1 Mihaela" w:date="2022-10-26T10:43:00Z">
        <w:r w:rsidR="00E57467" w:rsidRPr="0059532F" w:rsidDel="00A25C80">
          <w:rPr>
            <w:rFonts w:ascii="Arial" w:hAnsi="Arial" w:cs="Arial"/>
            <w:lang w:val="ro-RO"/>
          </w:rPr>
          <w:delText>/</w:delText>
        </w:r>
        <w:r w:rsidRPr="0059532F" w:rsidDel="00A25C80">
          <w:rPr>
            <w:rFonts w:ascii="Arial" w:hAnsi="Arial" w:cs="Arial"/>
            <w:lang w:val="ro-RO"/>
          </w:rPr>
          <w:delText>fax, ce va fi confirmat imediat prin scrisoare cu confirmare de primire</w:delText>
        </w:r>
      </w:del>
      <w:r w:rsidRPr="0059532F">
        <w:rPr>
          <w:rFonts w:ascii="Arial" w:hAnsi="Arial" w:cs="Arial"/>
          <w:lang w:val="ro-RO"/>
        </w:rPr>
        <w:t xml:space="preserve">. Orice scrisoare </w:t>
      </w:r>
      <w:del w:id="72" w:author="Truta1 Mihaela" w:date="2022-10-26T10:43:00Z">
        <w:r w:rsidRPr="0059532F" w:rsidDel="00A25C80">
          <w:rPr>
            <w:rFonts w:ascii="Arial" w:hAnsi="Arial" w:cs="Arial"/>
            <w:lang w:val="ro-RO"/>
          </w:rPr>
          <w:delText xml:space="preserve">sau fax </w:delText>
        </w:r>
      </w:del>
      <w:r w:rsidRPr="0059532F">
        <w:rPr>
          <w:rFonts w:ascii="Arial" w:hAnsi="Arial" w:cs="Arial"/>
          <w:lang w:val="ro-RO"/>
        </w:rPr>
        <w:t>trimis</w:t>
      </w:r>
      <w:ins w:id="73" w:author="Truta1 Mihaela" w:date="2022-10-26T10:43:00Z">
        <w:r w:rsidR="00A25C80" w:rsidRPr="0059532F">
          <w:rPr>
            <w:rFonts w:ascii="Arial" w:hAnsi="Arial" w:cs="Arial"/>
            <w:lang w:val="ro-RO"/>
          </w:rPr>
          <w:t>a</w:t>
        </w:r>
      </w:ins>
      <w:r w:rsidRPr="0059532F">
        <w:rPr>
          <w:rFonts w:ascii="Arial" w:hAnsi="Arial" w:cs="Arial"/>
          <w:lang w:val="ro-RO"/>
        </w:rPr>
        <w:t xml:space="preserve"> pentru scopul prezentului Acord va fi expediat</w:t>
      </w:r>
      <w:r w:rsidR="00EA7AB0" w:rsidRPr="0059532F">
        <w:rPr>
          <w:rFonts w:ascii="Arial" w:hAnsi="Arial" w:cs="Arial"/>
          <w:lang w:val="ro-RO"/>
        </w:rPr>
        <w:t>ă</w:t>
      </w:r>
      <w:r w:rsidRPr="0059532F">
        <w:rPr>
          <w:rFonts w:ascii="Arial" w:hAnsi="Arial" w:cs="Arial"/>
          <w:lang w:val="ro-RO"/>
        </w:rPr>
        <w:t xml:space="preserve"> </w:t>
      </w:r>
      <w:r w:rsidR="00D93CBA" w:rsidRPr="0059532F">
        <w:rPr>
          <w:rFonts w:ascii="Arial" w:hAnsi="Arial" w:cs="Arial"/>
          <w:lang w:val="ro-RO"/>
        </w:rPr>
        <w:t>la</w:t>
      </w:r>
      <w:r w:rsidRPr="0059532F">
        <w:rPr>
          <w:rFonts w:ascii="Arial" w:hAnsi="Arial" w:cs="Arial"/>
          <w:lang w:val="ro-RO"/>
        </w:rPr>
        <w:t xml:space="preserve"> </w:t>
      </w:r>
      <w:r w:rsidR="00D93CBA" w:rsidRPr="0059532F">
        <w:rPr>
          <w:rFonts w:ascii="Arial" w:hAnsi="Arial" w:cs="Arial"/>
          <w:lang w:val="ro-RO"/>
        </w:rPr>
        <w:t>adresa mentionata in Anexa 6.</w:t>
      </w:r>
      <w:r w:rsidRPr="0059532F">
        <w:rPr>
          <w:rFonts w:ascii="Arial" w:hAnsi="Arial" w:cs="Arial"/>
          <w:lang w:val="ro-RO"/>
        </w:rPr>
        <w:t> </w:t>
      </w:r>
      <w:r w:rsidR="00A90510" w:rsidRPr="0059532F">
        <w:rPr>
          <w:rFonts w:ascii="Arial" w:hAnsi="Arial" w:cs="Arial"/>
          <w:lang w:val="ro-RO"/>
        </w:rPr>
        <w:t xml:space="preserve">Data primirii </w:t>
      </w:r>
      <w:r w:rsidR="00E57467" w:rsidRPr="0059532F">
        <w:rPr>
          <w:rFonts w:ascii="Arial" w:hAnsi="Arial" w:cs="Arial"/>
          <w:lang w:val="ro-RO"/>
        </w:rPr>
        <w:t>notificarii/</w:t>
      </w:r>
      <w:r w:rsidR="00A90510" w:rsidRPr="0059532F">
        <w:rPr>
          <w:rFonts w:ascii="Arial" w:hAnsi="Arial" w:cs="Arial"/>
          <w:lang w:val="ro-RO"/>
        </w:rPr>
        <w:t>comunicarii va fi considerata dupa caz, ca fiind: data inscrisa de oficiul postal primitor pe confirmarea de primire a expedierii in cazul notificarilor expediate prin posta, sau prima zi lucratoare urmatoare datei in care a fost trimis emailul</w:t>
      </w:r>
      <w:del w:id="74" w:author="Truta1 Mihaela" w:date="2022-10-26T10:44:00Z">
        <w:r w:rsidR="00A90510" w:rsidRPr="0059532F" w:rsidDel="00A25C80">
          <w:rPr>
            <w:rFonts w:ascii="Arial" w:hAnsi="Arial" w:cs="Arial"/>
            <w:lang w:val="ro-RO"/>
          </w:rPr>
          <w:delText>/ fax-ul</w:delText>
        </w:r>
      </w:del>
      <w:r w:rsidR="00A90510" w:rsidRPr="0059532F">
        <w:rPr>
          <w:rFonts w:ascii="Arial" w:hAnsi="Arial" w:cs="Arial"/>
          <w:lang w:val="ro-RO"/>
        </w:rPr>
        <w:t>.</w:t>
      </w:r>
    </w:p>
    <w:p w14:paraId="588C47F1" w14:textId="77777777" w:rsidR="00342B5A" w:rsidRPr="0059532F" w:rsidRDefault="00342B5A" w:rsidP="008B5900">
      <w:pPr>
        <w:ind w:left="567" w:hanging="567"/>
        <w:jc w:val="both"/>
        <w:rPr>
          <w:rFonts w:ascii="Arial" w:hAnsi="Arial" w:cs="Arial"/>
          <w:b/>
          <w:lang w:val="ro-RO"/>
        </w:rPr>
      </w:pPr>
    </w:p>
    <w:p w14:paraId="18B0D2A7" w14:textId="77777777" w:rsidR="003A2E2A" w:rsidRPr="0059532F" w:rsidRDefault="003A2E2A" w:rsidP="00D27514">
      <w:pPr>
        <w:ind w:firstLine="720"/>
        <w:jc w:val="both"/>
        <w:rPr>
          <w:rFonts w:ascii="Arial" w:hAnsi="Arial" w:cs="Arial"/>
          <w:lang w:val="ro-RO"/>
        </w:rPr>
      </w:pPr>
    </w:p>
    <w:p w14:paraId="528E0BEF" w14:textId="77777777" w:rsidR="003A2E2A" w:rsidRPr="0059532F" w:rsidRDefault="003A2E2A" w:rsidP="00903479">
      <w:pPr>
        <w:pStyle w:val="Para0-2"/>
        <w:ind w:left="0" w:firstLine="0"/>
        <w:rPr>
          <w:rFonts w:ascii="Arial" w:hAnsi="Arial" w:cs="Arial"/>
          <w:b/>
          <w:sz w:val="20"/>
          <w:lang w:val="ro-RO"/>
        </w:rPr>
      </w:pPr>
      <w:r w:rsidRPr="0059532F">
        <w:rPr>
          <w:rFonts w:ascii="Arial" w:hAnsi="Arial" w:cs="Arial"/>
          <w:b/>
          <w:sz w:val="20"/>
          <w:lang w:val="ro-RO"/>
        </w:rPr>
        <w:t>Articolul 2</w:t>
      </w:r>
      <w:r w:rsidR="00C424DF" w:rsidRPr="0059532F">
        <w:rPr>
          <w:rFonts w:ascii="Arial" w:hAnsi="Arial" w:cs="Arial"/>
          <w:b/>
          <w:sz w:val="20"/>
          <w:lang w:val="ro-RO"/>
        </w:rPr>
        <w:t>6</w:t>
      </w:r>
      <w:r w:rsidRPr="0059532F">
        <w:rPr>
          <w:rFonts w:ascii="Arial" w:hAnsi="Arial" w:cs="Arial"/>
          <w:b/>
          <w:sz w:val="20"/>
          <w:lang w:val="ro-RO"/>
        </w:rPr>
        <w:tab/>
      </w:r>
      <w:r w:rsidR="00D45E48" w:rsidRPr="0059532F">
        <w:rPr>
          <w:rFonts w:ascii="Arial" w:hAnsi="Arial" w:cs="Arial"/>
          <w:b/>
          <w:sz w:val="20"/>
          <w:lang w:val="ro-RO"/>
        </w:rPr>
        <w:tab/>
      </w:r>
      <w:r w:rsidR="00C424DF" w:rsidRPr="0059532F">
        <w:rPr>
          <w:rFonts w:ascii="Arial" w:hAnsi="Arial" w:cs="Arial"/>
          <w:b/>
          <w:sz w:val="20"/>
          <w:lang w:val="ro-RO"/>
        </w:rPr>
        <w:t>DECLARAŢII ŞI GARANŢII</w:t>
      </w:r>
    </w:p>
    <w:p w14:paraId="2E6CC3AA" w14:textId="77777777" w:rsidR="003A2E2A" w:rsidRPr="0059532F" w:rsidRDefault="003A2E2A" w:rsidP="00D27514">
      <w:pPr>
        <w:jc w:val="both"/>
        <w:rPr>
          <w:rFonts w:ascii="Arial" w:hAnsi="Arial" w:cs="Arial"/>
          <w:lang w:val="ro-RO"/>
        </w:rPr>
      </w:pPr>
    </w:p>
    <w:p w14:paraId="1D9B238E" w14:textId="77777777" w:rsidR="003A2E2A" w:rsidRPr="0059532F" w:rsidRDefault="003A2E2A" w:rsidP="00D27514">
      <w:pPr>
        <w:ind w:left="567" w:hanging="567"/>
        <w:jc w:val="both"/>
        <w:rPr>
          <w:rFonts w:ascii="Arial" w:hAnsi="Arial" w:cs="Arial"/>
          <w:lang w:val="ro-RO"/>
        </w:rPr>
      </w:pPr>
      <w:r w:rsidRPr="0059532F">
        <w:rPr>
          <w:rFonts w:ascii="Arial" w:hAnsi="Arial" w:cs="Arial"/>
          <w:lang w:val="ro-RO"/>
        </w:rPr>
        <w:t>2</w:t>
      </w:r>
      <w:r w:rsidR="00C424DF" w:rsidRPr="0059532F">
        <w:rPr>
          <w:rFonts w:ascii="Arial" w:hAnsi="Arial" w:cs="Arial"/>
          <w:lang w:val="ro-RO"/>
        </w:rPr>
        <w:t>6</w:t>
      </w:r>
      <w:r w:rsidRPr="0059532F">
        <w:rPr>
          <w:rFonts w:ascii="Arial" w:hAnsi="Arial" w:cs="Arial"/>
          <w:lang w:val="ro-RO"/>
        </w:rPr>
        <w:t xml:space="preserve">.1  </w:t>
      </w:r>
      <w:r w:rsidR="00C752D9" w:rsidRPr="0059532F">
        <w:rPr>
          <w:rFonts w:ascii="Arial" w:hAnsi="Arial" w:cs="Arial"/>
          <w:lang w:val="ro-RO"/>
        </w:rPr>
        <w:t>Telekom Romania Mobile</w:t>
      </w:r>
      <w:r w:rsidRPr="0059532F">
        <w:rPr>
          <w:rFonts w:ascii="Arial" w:hAnsi="Arial" w:cs="Arial"/>
          <w:lang w:val="ro-RO"/>
        </w:rPr>
        <w:t xml:space="preserve"> declar</w:t>
      </w:r>
      <w:r w:rsidR="00EA7AB0" w:rsidRPr="0059532F">
        <w:rPr>
          <w:rFonts w:ascii="Arial" w:hAnsi="Arial" w:cs="Arial"/>
          <w:lang w:val="ro-RO"/>
        </w:rPr>
        <w:t>ă</w:t>
      </w:r>
      <w:r w:rsidRPr="0059532F">
        <w:rPr>
          <w:rFonts w:ascii="Arial" w:hAnsi="Arial" w:cs="Arial"/>
          <w:lang w:val="ro-RO"/>
        </w:rPr>
        <w:t xml:space="preserve"> </w:t>
      </w:r>
      <w:r w:rsidR="00EA7AB0" w:rsidRPr="0059532F">
        <w:rPr>
          <w:rFonts w:ascii="Arial" w:hAnsi="Arial" w:cs="Arial"/>
          <w:lang w:val="ro-RO"/>
        </w:rPr>
        <w:t>ş</w:t>
      </w:r>
      <w:r w:rsidRPr="0059532F">
        <w:rPr>
          <w:rFonts w:ascii="Arial" w:hAnsi="Arial" w:cs="Arial"/>
          <w:lang w:val="ro-RO"/>
        </w:rPr>
        <w:t xml:space="preserve">i </w:t>
      </w:r>
      <w:r w:rsidR="00334425" w:rsidRPr="0059532F">
        <w:rPr>
          <w:rFonts w:ascii="Arial" w:hAnsi="Arial" w:cs="Arial"/>
          <w:lang w:val="ro-RO"/>
        </w:rPr>
        <w:t>garantează</w:t>
      </w:r>
      <w:r w:rsidRPr="0059532F">
        <w:rPr>
          <w:rFonts w:ascii="Arial" w:hAnsi="Arial" w:cs="Arial"/>
          <w:lang w:val="ro-RO"/>
        </w:rPr>
        <w:t xml:space="preserve"> prin prezenta c</w:t>
      </w:r>
      <w:r w:rsidR="00EA7AB0" w:rsidRPr="0059532F">
        <w:rPr>
          <w:rFonts w:ascii="Arial" w:hAnsi="Arial" w:cs="Arial"/>
          <w:lang w:val="ro-RO"/>
        </w:rPr>
        <w:t>ă</w:t>
      </w:r>
      <w:r w:rsidRPr="0059532F">
        <w:rPr>
          <w:rFonts w:ascii="Arial" w:hAnsi="Arial" w:cs="Arial"/>
          <w:lang w:val="ro-RO"/>
        </w:rPr>
        <w:t>, cu excep</w:t>
      </w:r>
      <w:r w:rsidR="00EA7AB0" w:rsidRPr="0059532F">
        <w:rPr>
          <w:rFonts w:ascii="Arial" w:hAnsi="Arial" w:cs="Arial"/>
          <w:lang w:val="ro-RO"/>
        </w:rPr>
        <w:t>ţ</w:t>
      </w:r>
      <w:r w:rsidRPr="0059532F">
        <w:rPr>
          <w:rFonts w:ascii="Arial" w:hAnsi="Arial" w:cs="Arial"/>
          <w:lang w:val="ro-RO"/>
        </w:rPr>
        <w:t xml:space="preserve">ia cazului </w:t>
      </w:r>
      <w:r w:rsidR="00EA7AB0" w:rsidRPr="0059532F">
        <w:rPr>
          <w:rFonts w:ascii="Arial" w:hAnsi="Arial" w:cs="Arial"/>
          <w:lang w:val="ro-RO"/>
        </w:rPr>
        <w:t>î</w:t>
      </w:r>
      <w:r w:rsidRPr="0059532F">
        <w:rPr>
          <w:rFonts w:ascii="Arial" w:hAnsi="Arial" w:cs="Arial"/>
          <w:lang w:val="ro-RO"/>
        </w:rPr>
        <w:t>n care Acordul stipuleaz</w:t>
      </w:r>
      <w:r w:rsidR="00EA7AB0" w:rsidRPr="0059532F">
        <w:rPr>
          <w:rFonts w:ascii="Arial" w:hAnsi="Arial" w:cs="Arial"/>
          <w:lang w:val="ro-RO"/>
        </w:rPr>
        <w:t>ă</w:t>
      </w:r>
      <w:r w:rsidRPr="0059532F">
        <w:rPr>
          <w:rFonts w:ascii="Arial" w:hAnsi="Arial" w:cs="Arial"/>
          <w:lang w:val="ro-RO"/>
        </w:rPr>
        <w:t xml:space="preserve"> altfel, urm</w:t>
      </w:r>
      <w:r w:rsidR="00EA7AB0" w:rsidRPr="0059532F">
        <w:rPr>
          <w:rFonts w:ascii="Arial" w:hAnsi="Arial" w:cs="Arial"/>
          <w:lang w:val="ro-RO"/>
        </w:rPr>
        <w:t>ă</w:t>
      </w:r>
      <w:r w:rsidRPr="0059532F">
        <w:rPr>
          <w:rFonts w:ascii="Arial" w:hAnsi="Arial" w:cs="Arial"/>
          <w:lang w:val="ro-RO"/>
        </w:rPr>
        <w:t>toarele inform</w:t>
      </w:r>
      <w:r w:rsidR="003E1787" w:rsidRPr="0059532F">
        <w:rPr>
          <w:rFonts w:ascii="Arial" w:hAnsi="Arial" w:cs="Arial"/>
          <w:lang w:val="ro-RO"/>
        </w:rPr>
        <w:t>a</w:t>
      </w:r>
      <w:r w:rsidR="00EA7AB0" w:rsidRPr="0059532F">
        <w:rPr>
          <w:rFonts w:ascii="Arial" w:hAnsi="Arial" w:cs="Arial"/>
          <w:lang w:val="ro-RO"/>
        </w:rPr>
        <w:t>ţ</w:t>
      </w:r>
      <w:r w:rsidRPr="0059532F">
        <w:rPr>
          <w:rFonts w:ascii="Arial" w:hAnsi="Arial" w:cs="Arial"/>
          <w:lang w:val="ro-RO"/>
        </w:rPr>
        <w:t xml:space="preserve">ii sunt reale, corecte, complete </w:t>
      </w:r>
      <w:r w:rsidR="00EA7AB0" w:rsidRPr="0059532F">
        <w:rPr>
          <w:rFonts w:ascii="Arial" w:hAnsi="Arial" w:cs="Arial"/>
          <w:lang w:val="ro-RO"/>
        </w:rPr>
        <w:t>ş</w:t>
      </w:r>
      <w:r w:rsidRPr="0059532F">
        <w:rPr>
          <w:rFonts w:ascii="Arial" w:hAnsi="Arial" w:cs="Arial"/>
          <w:lang w:val="ro-RO"/>
        </w:rPr>
        <w:t xml:space="preserve">i nu induc </w:t>
      </w:r>
      <w:r w:rsidR="00EA7AB0" w:rsidRPr="0059532F">
        <w:rPr>
          <w:rFonts w:ascii="Arial" w:hAnsi="Arial" w:cs="Arial"/>
          <w:lang w:val="ro-RO"/>
        </w:rPr>
        <w:t>î</w:t>
      </w:r>
      <w:r w:rsidRPr="0059532F">
        <w:rPr>
          <w:rFonts w:ascii="Arial" w:hAnsi="Arial" w:cs="Arial"/>
          <w:lang w:val="ro-RO"/>
        </w:rPr>
        <w:t>n eroare:</w:t>
      </w:r>
    </w:p>
    <w:p w14:paraId="63AFCD69" w14:textId="77777777" w:rsidR="003A2E2A" w:rsidRPr="0059532F" w:rsidRDefault="003A2E2A" w:rsidP="00751E19">
      <w:pPr>
        <w:tabs>
          <w:tab w:val="left" w:pos="1134"/>
        </w:tabs>
        <w:ind w:left="1134" w:hanging="567"/>
        <w:jc w:val="both"/>
        <w:rPr>
          <w:rFonts w:ascii="Arial" w:hAnsi="Arial" w:cs="Arial"/>
          <w:lang w:val="ro-RO"/>
        </w:rPr>
      </w:pPr>
    </w:p>
    <w:p w14:paraId="6A681247" w14:textId="77777777" w:rsidR="003A2E2A" w:rsidRPr="0059532F" w:rsidRDefault="00C752D9" w:rsidP="00085DCA">
      <w:pPr>
        <w:pStyle w:val="BodyText"/>
        <w:numPr>
          <w:ilvl w:val="0"/>
          <w:numId w:val="9"/>
        </w:numPr>
        <w:tabs>
          <w:tab w:val="clear" w:pos="1429"/>
          <w:tab w:val="num" w:pos="435"/>
          <w:tab w:val="left" w:pos="1134"/>
          <w:tab w:val="num" w:pos="1276"/>
        </w:tabs>
        <w:ind w:left="1134" w:hanging="567"/>
        <w:rPr>
          <w:rFonts w:cs="Arial"/>
          <w:sz w:val="20"/>
          <w:lang w:val="ro-RO"/>
        </w:rPr>
      </w:pPr>
      <w:r w:rsidRPr="0059532F">
        <w:rPr>
          <w:rFonts w:cs="Arial"/>
          <w:sz w:val="20"/>
          <w:lang w:val="ro-RO"/>
        </w:rPr>
        <w:t>Telekom Romania Mobile</w:t>
      </w:r>
      <w:r w:rsidR="003A2E2A" w:rsidRPr="0059532F">
        <w:rPr>
          <w:rFonts w:cs="Arial"/>
          <w:sz w:val="20"/>
          <w:lang w:val="ro-RO"/>
        </w:rPr>
        <w:t xml:space="preserve"> are dreptul, puterea </w:t>
      </w:r>
      <w:r w:rsidR="00EA7AB0" w:rsidRPr="0059532F">
        <w:rPr>
          <w:rFonts w:cs="Arial"/>
          <w:sz w:val="20"/>
          <w:lang w:val="ro-RO"/>
        </w:rPr>
        <w:t>ş</w:t>
      </w:r>
      <w:r w:rsidR="003A2E2A" w:rsidRPr="0059532F">
        <w:rPr>
          <w:rFonts w:cs="Arial"/>
          <w:sz w:val="20"/>
          <w:lang w:val="ro-RO"/>
        </w:rPr>
        <w:t xml:space="preserve">i autoritatea </w:t>
      </w:r>
      <w:r w:rsidR="00EA7AB0" w:rsidRPr="0059532F">
        <w:rPr>
          <w:rFonts w:cs="Arial"/>
          <w:sz w:val="20"/>
          <w:lang w:val="ro-RO"/>
        </w:rPr>
        <w:t>ş</w:t>
      </w:r>
      <w:r w:rsidR="003A2E2A" w:rsidRPr="0059532F">
        <w:rPr>
          <w:rFonts w:cs="Arial"/>
          <w:sz w:val="20"/>
          <w:lang w:val="ro-RO"/>
        </w:rPr>
        <w:t>i a lua toate m</w:t>
      </w:r>
      <w:r w:rsidR="00EA7AB0" w:rsidRPr="0059532F">
        <w:rPr>
          <w:rFonts w:cs="Arial"/>
          <w:sz w:val="20"/>
          <w:lang w:val="ro-RO"/>
        </w:rPr>
        <w:t>ă</w:t>
      </w:r>
      <w:r w:rsidR="003A2E2A" w:rsidRPr="0059532F">
        <w:rPr>
          <w:rFonts w:cs="Arial"/>
          <w:sz w:val="20"/>
          <w:lang w:val="ro-RO"/>
        </w:rPr>
        <w:t>surile necesare pentru a-</w:t>
      </w:r>
      <w:r w:rsidR="00EA7AB0" w:rsidRPr="0059532F">
        <w:rPr>
          <w:rFonts w:cs="Arial"/>
          <w:sz w:val="20"/>
          <w:lang w:val="ro-RO"/>
        </w:rPr>
        <w:t>ş</w:t>
      </w:r>
      <w:r w:rsidR="003A2E2A" w:rsidRPr="0059532F">
        <w:rPr>
          <w:rFonts w:cs="Arial"/>
          <w:sz w:val="20"/>
          <w:lang w:val="ro-RO"/>
        </w:rPr>
        <w:t xml:space="preserve">i executa </w:t>
      </w:r>
      <w:r w:rsidR="00EA7AB0" w:rsidRPr="0059532F">
        <w:rPr>
          <w:rFonts w:cs="Arial"/>
          <w:sz w:val="20"/>
          <w:lang w:val="ro-RO"/>
        </w:rPr>
        <w:t>ş</w:t>
      </w:r>
      <w:r w:rsidR="003A2E2A" w:rsidRPr="0059532F">
        <w:rPr>
          <w:rFonts w:cs="Arial"/>
          <w:sz w:val="20"/>
          <w:lang w:val="ro-RO"/>
        </w:rPr>
        <w:t xml:space="preserve">i exercita drepturile </w:t>
      </w:r>
      <w:r w:rsidR="00EA7AB0" w:rsidRPr="0059532F">
        <w:rPr>
          <w:rFonts w:cs="Arial"/>
          <w:sz w:val="20"/>
          <w:lang w:val="ro-RO"/>
        </w:rPr>
        <w:t>ş</w:t>
      </w:r>
      <w:r w:rsidR="003A2E2A" w:rsidRPr="0059532F">
        <w:rPr>
          <w:rFonts w:cs="Arial"/>
          <w:sz w:val="20"/>
          <w:lang w:val="ro-RO"/>
        </w:rPr>
        <w:t>i a-</w:t>
      </w:r>
      <w:r w:rsidR="00EA7AB0" w:rsidRPr="0059532F">
        <w:rPr>
          <w:rFonts w:cs="Arial"/>
          <w:sz w:val="20"/>
          <w:lang w:val="ro-RO"/>
        </w:rPr>
        <w:t>ş</w:t>
      </w:r>
      <w:r w:rsidR="003A2E2A" w:rsidRPr="0059532F">
        <w:rPr>
          <w:rFonts w:cs="Arial"/>
          <w:sz w:val="20"/>
          <w:lang w:val="ro-RO"/>
        </w:rPr>
        <w:t xml:space="preserve">i </w:t>
      </w:r>
      <w:r w:rsidR="00EA7AB0" w:rsidRPr="0059532F">
        <w:rPr>
          <w:rFonts w:cs="Arial"/>
          <w:sz w:val="20"/>
          <w:lang w:val="ro-RO"/>
        </w:rPr>
        <w:t>î</w:t>
      </w:r>
      <w:r w:rsidR="003A2E2A" w:rsidRPr="0059532F">
        <w:rPr>
          <w:rFonts w:cs="Arial"/>
          <w:sz w:val="20"/>
          <w:lang w:val="ro-RO"/>
        </w:rPr>
        <w:t>ndeplini obliga</w:t>
      </w:r>
      <w:r w:rsidR="00EA7AB0" w:rsidRPr="0059532F">
        <w:rPr>
          <w:rFonts w:cs="Arial"/>
          <w:sz w:val="20"/>
          <w:lang w:val="ro-RO"/>
        </w:rPr>
        <w:t>ţ</w:t>
      </w:r>
      <w:r w:rsidR="003A2E2A" w:rsidRPr="0059532F">
        <w:rPr>
          <w:rFonts w:cs="Arial"/>
          <w:sz w:val="20"/>
          <w:lang w:val="ro-RO"/>
        </w:rPr>
        <w:t xml:space="preserve">iile </w:t>
      </w:r>
      <w:r w:rsidR="00EA7AB0" w:rsidRPr="0059532F">
        <w:rPr>
          <w:rFonts w:cs="Arial"/>
          <w:sz w:val="20"/>
          <w:lang w:val="ro-RO"/>
        </w:rPr>
        <w:t>î</w:t>
      </w:r>
      <w:r w:rsidR="003A2E2A" w:rsidRPr="0059532F">
        <w:rPr>
          <w:rFonts w:cs="Arial"/>
          <w:sz w:val="20"/>
          <w:lang w:val="ro-RO"/>
        </w:rPr>
        <w:t xml:space="preserve">n baza acestui Acord, </w:t>
      </w:r>
      <w:r w:rsidR="00EA7AB0" w:rsidRPr="0059532F">
        <w:rPr>
          <w:rFonts w:cs="Arial"/>
          <w:sz w:val="20"/>
          <w:lang w:val="ro-RO"/>
        </w:rPr>
        <w:t>ş</w:t>
      </w:r>
      <w:r w:rsidR="003A2E2A" w:rsidRPr="0059532F">
        <w:rPr>
          <w:rFonts w:cs="Arial"/>
          <w:sz w:val="20"/>
          <w:lang w:val="ro-RO"/>
        </w:rPr>
        <w:t xml:space="preserve">i a furniza servicii </w:t>
      </w:r>
      <w:r w:rsidR="00EA7AB0" w:rsidRPr="0059532F">
        <w:rPr>
          <w:rFonts w:cs="Arial"/>
          <w:sz w:val="20"/>
          <w:lang w:val="ro-RO"/>
        </w:rPr>
        <w:t>ş</w:t>
      </w:r>
      <w:r w:rsidR="003A2E2A" w:rsidRPr="0059532F">
        <w:rPr>
          <w:rFonts w:cs="Arial"/>
          <w:sz w:val="20"/>
          <w:lang w:val="ro-RO"/>
        </w:rPr>
        <w:t>i produse de interconectare conform prevederilor prezentului</w:t>
      </w:r>
      <w:r w:rsidR="00923C6F" w:rsidRPr="0059532F">
        <w:rPr>
          <w:rFonts w:cs="Arial"/>
          <w:sz w:val="20"/>
          <w:lang w:val="ro-RO"/>
        </w:rPr>
        <w:t xml:space="preserve"> Acord</w:t>
      </w:r>
      <w:r w:rsidR="003A2E2A" w:rsidRPr="0059532F">
        <w:rPr>
          <w:rFonts w:cs="Arial"/>
          <w:sz w:val="20"/>
          <w:lang w:val="ro-RO"/>
        </w:rPr>
        <w:t xml:space="preserve">; </w:t>
      </w:r>
    </w:p>
    <w:p w14:paraId="35922588" w14:textId="77777777" w:rsidR="003A2E2A" w:rsidRPr="0059532F" w:rsidRDefault="003A2E2A" w:rsidP="00751E19">
      <w:pPr>
        <w:pStyle w:val="BodyText"/>
        <w:tabs>
          <w:tab w:val="left" w:pos="1134"/>
        </w:tabs>
        <w:ind w:left="1134" w:hanging="567"/>
        <w:rPr>
          <w:rFonts w:cs="Arial"/>
          <w:sz w:val="20"/>
          <w:lang w:val="ro-RO"/>
        </w:rPr>
      </w:pPr>
    </w:p>
    <w:p w14:paraId="42B68FEC" w14:textId="77777777" w:rsidR="003A2E2A" w:rsidRPr="0059532F" w:rsidRDefault="00C752D9" w:rsidP="00085DCA">
      <w:pPr>
        <w:pStyle w:val="BodyText"/>
        <w:numPr>
          <w:ilvl w:val="0"/>
          <w:numId w:val="9"/>
        </w:numPr>
        <w:tabs>
          <w:tab w:val="clear" w:pos="1429"/>
          <w:tab w:val="num" w:pos="435"/>
          <w:tab w:val="left" w:pos="1134"/>
          <w:tab w:val="num" w:pos="1276"/>
        </w:tabs>
        <w:ind w:left="1134" w:hanging="567"/>
        <w:rPr>
          <w:rFonts w:cs="Arial"/>
          <w:sz w:val="20"/>
          <w:lang w:val="ro-RO"/>
        </w:rPr>
      </w:pPr>
      <w:r w:rsidRPr="0059532F">
        <w:rPr>
          <w:rFonts w:cs="Arial"/>
          <w:sz w:val="20"/>
          <w:lang w:val="ro-RO"/>
        </w:rPr>
        <w:t>Telekom Romania Mobile</w:t>
      </w:r>
      <w:r w:rsidR="003A2E2A" w:rsidRPr="0059532F">
        <w:rPr>
          <w:rFonts w:cs="Arial"/>
          <w:sz w:val="20"/>
          <w:lang w:val="ro-RO"/>
        </w:rPr>
        <w:t xml:space="preserve"> are toate capacit</w:t>
      </w:r>
      <w:r w:rsidR="00EA7AB0" w:rsidRPr="0059532F">
        <w:rPr>
          <w:rFonts w:cs="Arial"/>
          <w:sz w:val="20"/>
          <w:lang w:val="ro-RO"/>
        </w:rPr>
        <w:t>ă</w:t>
      </w:r>
      <w:r w:rsidR="003A2E2A" w:rsidRPr="0059532F">
        <w:rPr>
          <w:rFonts w:cs="Arial"/>
          <w:sz w:val="20"/>
          <w:lang w:val="ro-RO"/>
        </w:rPr>
        <w:t xml:space="preserve">tile tehnice necesare pentru a furniza servicii </w:t>
      </w:r>
      <w:r w:rsidR="00EA7AB0" w:rsidRPr="0059532F">
        <w:rPr>
          <w:rFonts w:cs="Arial"/>
          <w:sz w:val="20"/>
          <w:lang w:val="ro-RO"/>
        </w:rPr>
        <w:t>ş</w:t>
      </w:r>
      <w:r w:rsidR="003A2E2A" w:rsidRPr="0059532F">
        <w:rPr>
          <w:rFonts w:cs="Arial"/>
          <w:sz w:val="20"/>
          <w:lang w:val="ro-RO"/>
        </w:rPr>
        <w:t xml:space="preserve">i produse de interconectare conform termenilor </w:t>
      </w:r>
      <w:r w:rsidR="00EA7AB0" w:rsidRPr="0059532F">
        <w:rPr>
          <w:rFonts w:cs="Arial"/>
          <w:sz w:val="20"/>
          <w:lang w:val="ro-RO"/>
        </w:rPr>
        <w:t>ş</w:t>
      </w:r>
      <w:r w:rsidR="003A2E2A" w:rsidRPr="0059532F">
        <w:rPr>
          <w:rFonts w:cs="Arial"/>
          <w:sz w:val="20"/>
          <w:lang w:val="ro-RO"/>
        </w:rPr>
        <w:t>i condi</w:t>
      </w:r>
      <w:r w:rsidR="00EA7AB0" w:rsidRPr="0059532F">
        <w:rPr>
          <w:rFonts w:cs="Arial"/>
          <w:sz w:val="20"/>
          <w:lang w:val="ro-RO"/>
        </w:rPr>
        <w:t>ţ</w:t>
      </w:r>
      <w:r w:rsidR="003A2E2A" w:rsidRPr="0059532F">
        <w:rPr>
          <w:rFonts w:cs="Arial"/>
          <w:sz w:val="20"/>
          <w:lang w:val="ro-RO"/>
        </w:rPr>
        <w:t>iilor stipulate prin prezentul Acord;</w:t>
      </w:r>
    </w:p>
    <w:p w14:paraId="70BC2F71" w14:textId="77777777" w:rsidR="003A2E2A" w:rsidRPr="0059532F" w:rsidRDefault="003A2E2A" w:rsidP="00751E19">
      <w:pPr>
        <w:pStyle w:val="BodyText"/>
        <w:tabs>
          <w:tab w:val="left" w:pos="1134"/>
        </w:tabs>
        <w:ind w:left="1134" w:hanging="567"/>
        <w:rPr>
          <w:rFonts w:cs="Arial"/>
          <w:sz w:val="20"/>
          <w:lang w:val="ro-RO"/>
        </w:rPr>
      </w:pPr>
    </w:p>
    <w:p w14:paraId="7E74F2AA" w14:textId="77777777" w:rsidR="003A2E2A" w:rsidRPr="0059532F" w:rsidRDefault="003A2E2A" w:rsidP="00085DCA">
      <w:pPr>
        <w:pStyle w:val="BodyText"/>
        <w:numPr>
          <w:ilvl w:val="0"/>
          <w:numId w:val="9"/>
        </w:numPr>
        <w:tabs>
          <w:tab w:val="clear" w:pos="1429"/>
          <w:tab w:val="num" w:pos="435"/>
          <w:tab w:val="left" w:pos="1134"/>
          <w:tab w:val="num" w:pos="1276"/>
        </w:tabs>
        <w:ind w:left="1134" w:hanging="567"/>
        <w:rPr>
          <w:rFonts w:cs="Arial"/>
          <w:sz w:val="20"/>
          <w:lang w:val="ro-RO"/>
        </w:rPr>
      </w:pPr>
      <w:r w:rsidRPr="0059532F">
        <w:rPr>
          <w:rFonts w:cs="Arial"/>
          <w:sz w:val="20"/>
          <w:lang w:val="ro-RO"/>
        </w:rPr>
        <w:t>Persoana ce semneaz</w:t>
      </w:r>
      <w:r w:rsidR="00EA7AB0" w:rsidRPr="0059532F">
        <w:rPr>
          <w:rFonts w:cs="Arial"/>
          <w:sz w:val="20"/>
          <w:lang w:val="ro-RO"/>
        </w:rPr>
        <w:t>ă</w:t>
      </w:r>
      <w:r w:rsidRPr="0059532F">
        <w:rPr>
          <w:rFonts w:cs="Arial"/>
          <w:sz w:val="20"/>
          <w:lang w:val="ro-RO"/>
        </w:rPr>
        <w:t xml:space="preserve"> acest Acord </w:t>
      </w:r>
      <w:r w:rsidR="00EA7AB0" w:rsidRPr="0059532F">
        <w:rPr>
          <w:rFonts w:cs="Arial"/>
          <w:sz w:val="20"/>
          <w:lang w:val="ro-RO"/>
        </w:rPr>
        <w:t>î</w:t>
      </w:r>
      <w:r w:rsidRPr="0059532F">
        <w:rPr>
          <w:rFonts w:cs="Arial"/>
          <w:sz w:val="20"/>
          <w:lang w:val="ro-RO"/>
        </w:rPr>
        <w:t xml:space="preserve">n numele </w:t>
      </w:r>
      <w:r w:rsidR="00C752D9" w:rsidRPr="0059532F">
        <w:rPr>
          <w:rFonts w:cs="Arial"/>
          <w:sz w:val="20"/>
          <w:lang w:val="ro-RO"/>
        </w:rPr>
        <w:t>Telekom Romania Mobile</w:t>
      </w:r>
      <w:r w:rsidRPr="0059532F">
        <w:rPr>
          <w:rFonts w:cs="Arial"/>
          <w:sz w:val="20"/>
          <w:lang w:val="ro-RO"/>
        </w:rPr>
        <w:t xml:space="preserve"> este legal autorizat</w:t>
      </w:r>
      <w:r w:rsidR="00EA7AB0" w:rsidRPr="0059532F">
        <w:rPr>
          <w:rFonts w:cs="Arial"/>
          <w:sz w:val="20"/>
          <w:lang w:val="ro-RO"/>
        </w:rPr>
        <w:t>ă</w:t>
      </w:r>
      <w:r w:rsidRPr="0059532F">
        <w:rPr>
          <w:rFonts w:cs="Arial"/>
          <w:sz w:val="20"/>
          <w:lang w:val="ro-RO"/>
        </w:rPr>
        <w:t xml:space="preserve"> </w:t>
      </w:r>
      <w:r w:rsidR="00EA7AB0" w:rsidRPr="0059532F">
        <w:rPr>
          <w:rFonts w:cs="Arial"/>
          <w:sz w:val="20"/>
          <w:lang w:val="ro-RO"/>
        </w:rPr>
        <w:t>î</w:t>
      </w:r>
      <w:r w:rsidRPr="0059532F">
        <w:rPr>
          <w:rFonts w:cs="Arial"/>
          <w:sz w:val="20"/>
          <w:lang w:val="ro-RO"/>
        </w:rPr>
        <w:t>n acest scop;</w:t>
      </w:r>
    </w:p>
    <w:p w14:paraId="678E6442" w14:textId="77777777" w:rsidR="003A2E2A" w:rsidRPr="0059532F" w:rsidRDefault="003A2E2A" w:rsidP="00751E19">
      <w:pPr>
        <w:pStyle w:val="BodyText"/>
        <w:tabs>
          <w:tab w:val="left" w:pos="1134"/>
        </w:tabs>
        <w:ind w:left="1134" w:hanging="567"/>
        <w:rPr>
          <w:rFonts w:cs="Arial"/>
          <w:sz w:val="20"/>
          <w:lang w:val="ro-RO"/>
        </w:rPr>
      </w:pPr>
    </w:p>
    <w:p w14:paraId="5CA92598" w14:textId="77777777" w:rsidR="003A2E2A" w:rsidRPr="0059532F" w:rsidRDefault="003A2E2A" w:rsidP="00085DCA">
      <w:pPr>
        <w:pStyle w:val="BodyText"/>
        <w:numPr>
          <w:ilvl w:val="0"/>
          <w:numId w:val="9"/>
        </w:numPr>
        <w:tabs>
          <w:tab w:val="clear" w:pos="1429"/>
          <w:tab w:val="num" w:pos="435"/>
          <w:tab w:val="left" w:pos="1134"/>
          <w:tab w:val="num" w:pos="1276"/>
        </w:tabs>
        <w:ind w:left="1134" w:hanging="567"/>
        <w:rPr>
          <w:rFonts w:cs="Arial"/>
          <w:sz w:val="20"/>
          <w:lang w:val="ro-RO"/>
        </w:rPr>
      </w:pPr>
      <w:r w:rsidRPr="0059532F">
        <w:rPr>
          <w:rFonts w:cs="Arial"/>
          <w:sz w:val="20"/>
          <w:lang w:val="ro-RO"/>
        </w:rPr>
        <w:t xml:space="preserve">Semnarea </w:t>
      </w:r>
      <w:r w:rsidR="00EA7AB0" w:rsidRPr="0059532F">
        <w:rPr>
          <w:rFonts w:cs="Arial"/>
          <w:sz w:val="20"/>
          <w:lang w:val="ro-RO"/>
        </w:rPr>
        <w:t>ş</w:t>
      </w:r>
      <w:r w:rsidRPr="0059532F">
        <w:rPr>
          <w:rFonts w:cs="Arial"/>
          <w:sz w:val="20"/>
          <w:lang w:val="ro-RO"/>
        </w:rPr>
        <w:t xml:space="preserve">i executarea acestui Acord: (a) nu </w:t>
      </w:r>
      <w:r w:rsidR="00EA7AB0" w:rsidRPr="0059532F">
        <w:rPr>
          <w:rFonts w:cs="Arial"/>
          <w:sz w:val="20"/>
          <w:lang w:val="ro-RO"/>
        </w:rPr>
        <w:t>î</w:t>
      </w:r>
      <w:r w:rsidRPr="0059532F">
        <w:rPr>
          <w:rFonts w:cs="Arial"/>
          <w:sz w:val="20"/>
          <w:lang w:val="ro-RO"/>
        </w:rPr>
        <w:t>nc</w:t>
      </w:r>
      <w:r w:rsidR="00334425" w:rsidRPr="0059532F">
        <w:rPr>
          <w:rFonts w:cs="Arial"/>
          <w:sz w:val="20"/>
          <w:lang w:val="ro-RO"/>
        </w:rPr>
        <w:t>a</w:t>
      </w:r>
      <w:r w:rsidRPr="0059532F">
        <w:rPr>
          <w:rFonts w:cs="Arial"/>
          <w:sz w:val="20"/>
          <w:lang w:val="ro-RO"/>
        </w:rPr>
        <w:t>lc</w:t>
      </w:r>
      <w:r w:rsidR="00334425" w:rsidRPr="0059532F">
        <w:rPr>
          <w:rFonts w:cs="Arial"/>
          <w:sz w:val="20"/>
          <w:lang w:val="ro-RO"/>
        </w:rPr>
        <w:t>ă</w:t>
      </w:r>
      <w:r w:rsidRPr="0059532F">
        <w:rPr>
          <w:rFonts w:cs="Arial"/>
          <w:sz w:val="20"/>
          <w:lang w:val="ro-RO"/>
        </w:rPr>
        <w:t xml:space="preserve"> sau nu intra </w:t>
      </w:r>
      <w:r w:rsidR="00EA7AB0" w:rsidRPr="0059532F">
        <w:rPr>
          <w:rFonts w:cs="Arial"/>
          <w:sz w:val="20"/>
          <w:lang w:val="ro-RO"/>
        </w:rPr>
        <w:t>î</w:t>
      </w:r>
      <w:r w:rsidRPr="0059532F">
        <w:rPr>
          <w:rFonts w:cs="Arial"/>
          <w:sz w:val="20"/>
          <w:lang w:val="ro-RO"/>
        </w:rPr>
        <w:t xml:space="preserve">n conflict cu orice prevederi din actul constitutiv al </w:t>
      </w:r>
      <w:r w:rsidR="00C752D9" w:rsidRPr="0059532F">
        <w:rPr>
          <w:rFonts w:cs="Arial"/>
          <w:sz w:val="20"/>
          <w:lang w:val="ro-RO"/>
        </w:rPr>
        <w:t>Telekom Romania Mobile</w:t>
      </w:r>
      <w:r w:rsidRPr="0059532F">
        <w:rPr>
          <w:rFonts w:cs="Arial"/>
          <w:sz w:val="20"/>
          <w:lang w:val="ro-RO"/>
        </w:rPr>
        <w:t>, cu Statutul acestuia sau cu orice documente organizatorice sau hot</w:t>
      </w:r>
      <w:r w:rsidR="00EA7AB0" w:rsidRPr="0059532F">
        <w:rPr>
          <w:rFonts w:cs="Arial"/>
          <w:sz w:val="20"/>
          <w:lang w:val="ro-RO"/>
        </w:rPr>
        <w:t>ă</w:t>
      </w:r>
      <w:r w:rsidRPr="0059532F">
        <w:rPr>
          <w:rFonts w:cs="Arial"/>
          <w:sz w:val="20"/>
          <w:lang w:val="ro-RO"/>
        </w:rPr>
        <w:t>r</w:t>
      </w:r>
      <w:r w:rsidR="00EA7AB0" w:rsidRPr="0059532F">
        <w:rPr>
          <w:rFonts w:cs="Arial"/>
          <w:sz w:val="20"/>
          <w:lang w:val="ro-RO"/>
        </w:rPr>
        <w:t>â</w:t>
      </w:r>
      <w:r w:rsidRPr="0059532F">
        <w:rPr>
          <w:rFonts w:cs="Arial"/>
          <w:sz w:val="20"/>
          <w:lang w:val="ro-RO"/>
        </w:rPr>
        <w:t>ri ale organelor decizionale sau ale ac</w:t>
      </w:r>
      <w:r w:rsidR="00EA7AB0" w:rsidRPr="0059532F">
        <w:rPr>
          <w:rFonts w:cs="Arial"/>
          <w:sz w:val="20"/>
          <w:lang w:val="ro-RO"/>
        </w:rPr>
        <w:t>ţ</w:t>
      </w:r>
      <w:r w:rsidRPr="0059532F">
        <w:rPr>
          <w:rFonts w:cs="Arial"/>
          <w:sz w:val="20"/>
          <w:lang w:val="ro-RO"/>
        </w:rPr>
        <w:t xml:space="preserve">ionarilor </w:t>
      </w:r>
      <w:r w:rsidR="00C752D9" w:rsidRPr="0059532F">
        <w:rPr>
          <w:rFonts w:cs="Arial"/>
          <w:sz w:val="20"/>
          <w:lang w:val="ro-RO"/>
        </w:rPr>
        <w:t>Telekom Romania Mobile</w:t>
      </w:r>
      <w:r w:rsidRPr="0059532F">
        <w:rPr>
          <w:rFonts w:cs="Arial"/>
          <w:sz w:val="20"/>
          <w:lang w:val="ro-RO"/>
        </w:rPr>
        <w:t xml:space="preserve">; sau (b) nu </w:t>
      </w:r>
      <w:r w:rsidR="00EA7AB0" w:rsidRPr="0059532F">
        <w:rPr>
          <w:rFonts w:cs="Arial"/>
          <w:sz w:val="20"/>
          <w:lang w:val="ro-RO"/>
        </w:rPr>
        <w:t>î</w:t>
      </w:r>
      <w:r w:rsidRPr="0059532F">
        <w:rPr>
          <w:rFonts w:cs="Arial"/>
          <w:sz w:val="20"/>
          <w:lang w:val="ro-RO"/>
        </w:rPr>
        <w:t>ncalc</w:t>
      </w:r>
      <w:r w:rsidR="00EA7AB0" w:rsidRPr="0059532F">
        <w:rPr>
          <w:rFonts w:cs="Arial"/>
          <w:sz w:val="20"/>
          <w:lang w:val="ro-RO"/>
        </w:rPr>
        <w:t>ă</w:t>
      </w:r>
      <w:r w:rsidRPr="0059532F">
        <w:rPr>
          <w:rFonts w:cs="Arial"/>
          <w:sz w:val="20"/>
          <w:lang w:val="ro-RO"/>
        </w:rPr>
        <w:t xml:space="preserve"> sau nu intr</w:t>
      </w:r>
      <w:r w:rsidR="00EA7AB0" w:rsidRPr="0059532F">
        <w:rPr>
          <w:rFonts w:cs="Arial"/>
          <w:sz w:val="20"/>
          <w:lang w:val="ro-RO"/>
        </w:rPr>
        <w:t>ă</w:t>
      </w:r>
      <w:r w:rsidRPr="0059532F">
        <w:rPr>
          <w:rFonts w:cs="Arial"/>
          <w:sz w:val="20"/>
          <w:lang w:val="ro-RO"/>
        </w:rPr>
        <w:t xml:space="preserve"> </w:t>
      </w:r>
      <w:r w:rsidR="00EA7AB0" w:rsidRPr="0059532F">
        <w:rPr>
          <w:rFonts w:cs="Arial"/>
          <w:sz w:val="20"/>
          <w:lang w:val="ro-RO"/>
        </w:rPr>
        <w:t>î</w:t>
      </w:r>
      <w:r w:rsidRPr="0059532F">
        <w:rPr>
          <w:rFonts w:cs="Arial"/>
          <w:sz w:val="20"/>
          <w:lang w:val="ro-RO"/>
        </w:rPr>
        <w:t xml:space="preserve">n conflict cu orice lege, reglementare, ordin, </w:t>
      </w:r>
      <w:r w:rsidR="00334425" w:rsidRPr="0059532F">
        <w:rPr>
          <w:rFonts w:cs="Arial"/>
          <w:sz w:val="20"/>
          <w:lang w:val="ro-RO"/>
        </w:rPr>
        <w:t>decizie, alt tip de act sau măsură</w:t>
      </w:r>
      <w:r w:rsidRPr="0059532F">
        <w:rPr>
          <w:rFonts w:cs="Arial"/>
          <w:sz w:val="20"/>
          <w:lang w:val="ro-RO"/>
        </w:rPr>
        <w:t xml:space="preserve"> sau</w:t>
      </w:r>
      <w:r w:rsidR="00334425" w:rsidRPr="0059532F">
        <w:rPr>
          <w:rFonts w:cs="Arial"/>
          <w:sz w:val="20"/>
          <w:lang w:val="ro-RO"/>
        </w:rPr>
        <w:t xml:space="preserve"> hotărâre judecătorească sau arbitrală</w:t>
      </w:r>
      <w:r w:rsidRPr="0059532F">
        <w:rPr>
          <w:rFonts w:cs="Arial"/>
          <w:sz w:val="20"/>
          <w:lang w:val="ro-RO"/>
        </w:rPr>
        <w:t xml:space="preserve"> aplicabil</w:t>
      </w:r>
      <w:r w:rsidR="00064AE9" w:rsidRPr="0059532F">
        <w:rPr>
          <w:rFonts w:cs="Arial"/>
          <w:sz w:val="20"/>
          <w:lang w:val="ro-RO"/>
        </w:rPr>
        <w:t>ă</w:t>
      </w:r>
      <w:r w:rsidRPr="0059532F">
        <w:rPr>
          <w:rFonts w:cs="Arial"/>
          <w:sz w:val="20"/>
          <w:lang w:val="ro-RO"/>
        </w:rPr>
        <w:t xml:space="preserve"> </w:t>
      </w:r>
      <w:r w:rsidR="00C752D9" w:rsidRPr="0059532F">
        <w:rPr>
          <w:rFonts w:cs="Arial"/>
          <w:sz w:val="20"/>
          <w:lang w:val="ro-RO"/>
        </w:rPr>
        <w:t>Telekom Romania Mobile</w:t>
      </w:r>
      <w:r w:rsidR="003E1787" w:rsidRPr="0059532F">
        <w:rPr>
          <w:rFonts w:cs="Arial"/>
          <w:sz w:val="20"/>
          <w:lang w:val="ro-RO"/>
        </w:rPr>
        <w:t>.</w:t>
      </w:r>
    </w:p>
    <w:p w14:paraId="60142E74" w14:textId="77777777" w:rsidR="003A2E2A" w:rsidRPr="0059532F" w:rsidRDefault="003A2E2A" w:rsidP="00D27514">
      <w:pPr>
        <w:jc w:val="both"/>
        <w:rPr>
          <w:rFonts w:ascii="Arial" w:hAnsi="Arial" w:cs="Arial"/>
          <w:lang w:val="ro-RO"/>
        </w:rPr>
      </w:pPr>
    </w:p>
    <w:p w14:paraId="01470A1C" w14:textId="77777777" w:rsidR="003A2E2A" w:rsidRPr="0059532F" w:rsidRDefault="003A2E2A" w:rsidP="00D45E48">
      <w:pPr>
        <w:ind w:left="709" w:hanging="709"/>
        <w:jc w:val="both"/>
        <w:rPr>
          <w:rFonts w:ascii="Arial" w:hAnsi="Arial" w:cs="Arial"/>
          <w:lang w:val="ro-RO"/>
        </w:rPr>
      </w:pPr>
      <w:r w:rsidRPr="0059532F">
        <w:rPr>
          <w:rFonts w:ascii="Arial" w:hAnsi="Arial" w:cs="Arial"/>
          <w:lang w:val="ro-RO"/>
        </w:rPr>
        <w:t>2</w:t>
      </w:r>
      <w:r w:rsidR="00C424DF" w:rsidRPr="0059532F">
        <w:rPr>
          <w:rFonts w:ascii="Arial" w:hAnsi="Arial" w:cs="Arial"/>
          <w:lang w:val="ro-RO"/>
        </w:rPr>
        <w:t>6</w:t>
      </w:r>
      <w:r w:rsidRPr="0059532F">
        <w:rPr>
          <w:rFonts w:ascii="Arial" w:hAnsi="Arial" w:cs="Arial"/>
          <w:lang w:val="ro-RO"/>
        </w:rPr>
        <w:t xml:space="preserve">.2  </w:t>
      </w:r>
      <w:r w:rsidR="00A830D1" w:rsidRPr="0059532F">
        <w:rPr>
          <w:rFonts w:ascii="Arial" w:hAnsi="Arial" w:cs="Arial"/>
          <w:lang w:val="ro-RO"/>
        </w:rPr>
        <w:tab/>
      </w:r>
      <w:r w:rsidRPr="0059532F">
        <w:rPr>
          <w:rFonts w:ascii="Arial" w:hAnsi="Arial" w:cs="Arial"/>
          <w:lang w:val="ro-RO"/>
        </w:rPr>
        <w:t>Operator</w:t>
      </w:r>
      <w:r w:rsidR="00334425" w:rsidRPr="0059532F">
        <w:rPr>
          <w:rFonts w:ascii="Arial" w:hAnsi="Arial" w:cs="Arial"/>
          <w:lang w:val="ro-RO"/>
        </w:rPr>
        <w:t>ul</w:t>
      </w:r>
      <w:r w:rsidRPr="0059532F">
        <w:rPr>
          <w:rFonts w:ascii="Arial" w:hAnsi="Arial" w:cs="Arial"/>
          <w:lang w:val="ro-RO"/>
        </w:rPr>
        <w:t xml:space="preserve"> declar</w:t>
      </w:r>
      <w:r w:rsidR="00064AE9" w:rsidRPr="0059532F">
        <w:rPr>
          <w:rFonts w:ascii="Arial" w:hAnsi="Arial" w:cs="Arial"/>
          <w:lang w:val="ro-RO"/>
        </w:rPr>
        <w:t>ă</w:t>
      </w:r>
      <w:r w:rsidRPr="0059532F">
        <w:rPr>
          <w:rFonts w:ascii="Arial" w:hAnsi="Arial" w:cs="Arial"/>
          <w:lang w:val="ro-RO"/>
        </w:rPr>
        <w:t xml:space="preserve"> </w:t>
      </w:r>
      <w:r w:rsidR="00064AE9" w:rsidRPr="0059532F">
        <w:rPr>
          <w:rFonts w:ascii="Arial" w:hAnsi="Arial" w:cs="Arial"/>
          <w:lang w:val="ro-RO"/>
        </w:rPr>
        <w:t>ş</w:t>
      </w:r>
      <w:r w:rsidRPr="0059532F">
        <w:rPr>
          <w:rFonts w:ascii="Arial" w:hAnsi="Arial" w:cs="Arial"/>
          <w:lang w:val="ro-RO"/>
        </w:rPr>
        <w:t xml:space="preserve">i </w:t>
      </w:r>
      <w:r w:rsidR="00334425" w:rsidRPr="0059532F">
        <w:rPr>
          <w:rFonts w:ascii="Arial" w:hAnsi="Arial" w:cs="Arial"/>
          <w:lang w:val="ro-RO"/>
        </w:rPr>
        <w:t>garantează</w:t>
      </w:r>
      <w:r w:rsidRPr="0059532F">
        <w:rPr>
          <w:rFonts w:ascii="Arial" w:hAnsi="Arial" w:cs="Arial"/>
          <w:lang w:val="ro-RO"/>
        </w:rPr>
        <w:t xml:space="preserve"> prin prezentul c</w:t>
      </w:r>
      <w:r w:rsidR="00064AE9" w:rsidRPr="0059532F">
        <w:rPr>
          <w:rFonts w:ascii="Arial" w:hAnsi="Arial" w:cs="Arial"/>
          <w:lang w:val="ro-RO"/>
        </w:rPr>
        <w:t>ă</w:t>
      </w:r>
      <w:r w:rsidRPr="0059532F">
        <w:rPr>
          <w:rFonts w:ascii="Arial" w:hAnsi="Arial" w:cs="Arial"/>
          <w:lang w:val="ro-RO"/>
        </w:rPr>
        <w:t xml:space="preserve"> urmatoarele informa</w:t>
      </w:r>
      <w:r w:rsidR="00064AE9" w:rsidRPr="0059532F">
        <w:rPr>
          <w:rFonts w:ascii="Arial" w:hAnsi="Arial" w:cs="Arial"/>
          <w:lang w:val="ro-RO"/>
        </w:rPr>
        <w:t>ţ</w:t>
      </w:r>
      <w:r w:rsidRPr="0059532F">
        <w:rPr>
          <w:rFonts w:ascii="Arial" w:hAnsi="Arial" w:cs="Arial"/>
          <w:lang w:val="ro-RO"/>
        </w:rPr>
        <w:t xml:space="preserve">ii sunt reale, corecte, complete </w:t>
      </w:r>
      <w:r w:rsidR="00064AE9" w:rsidRPr="0059532F">
        <w:rPr>
          <w:rFonts w:ascii="Arial" w:hAnsi="Arial" w:cs="Arial"/>
          <w:lang w:val="ro-RO"/>
        </w:rPr>
        <w:t>ş</w:t>
      </w:r>
      <w:r w:rsidRPr="0059532F">
        <w:rPr>
          <w:rFonts w:ascii="Arial" w:hAnsi="Arial" w:cs="Arial"/>
          <w:lang w:val="ro-RO"/>
        </w:rPr>
        <w:t xml:space="preserve">i nu induc </w:t>
      </w:r>
      <w:r w:rsidR="00064AE9" w:rsidRPr="0059532F">
        <w:rPr>
          <w:rFonts w:ascii="Arial" w:hAnsi="Arial" w:cs="Arial"/>
          <w:lang w:val="ro-RO"/>
        </w:rPr>
        <w:t>î</w:t>
      </w:r>
      <w:r w:rsidRPr="0059532F">
        <w:rPr>
          <w:rFonts w:ascii="Arial" w:hAnsi="Arial" w:cs="Arial"/>
          <w:lang w:val="ro-RO"/>
        </w:rPr>
        <w:t>n eroare:</w:t>
      </w:r>
    </w:p>
    <w:p w14:paraId="1D5B9237" w14:textId="77777777" w:rsidR="003A2E2A" w:rsidRPr="0059532F" w:rsidRDefault="003A2E2A" w:rsidP="00D27514">
      <w:pPr>
        <w:jc w:val="both"/>
        <w:rPr>
          <w:rFonts w:ascii="Arial" w:hAnsi="Arial" w:cs="Arial"/>
          <w:lang w:val="ro-RO"/>
        </w:rPr>
      </w:pPr>
    </w:p>
    <w:p w14:paraId="5D050ABE" w14:textId="77777777" w:rsidR="003A2E2A" w:rsidRPr="0059532F" w:rsidRDefault="003A2E2A" w:rsidP="00A830D1">
      <w:pPr>
        <w:numPr>
          <w:ilvl w:val="0"/>
          <w:numId w:val="10"/>
        </w:numPr>
        <w:tabs>
          <w:tab w:val="clear" w:pos="1080"/>
          <w:tab w:val="num" w:pos="1350"/>
        </w:tabs>
        <w:ind w:left="1350" w:hanging="567"/>
        <w:jc w:val="both"/>
        <w:rPr>
          <w:rFonts w:ascii="Arial" w:hAnsi="Arial" w:cs="Arial"/>
          <w:lang w:val="ro-RO"/>
        </w:rPr>
      </w:pPr>
      <w:r w:rsidRPr="0059532F">
        <w:rPr>
          <w:rFonts w:ascii="Arial" w:hAnsi="Arial" w:cs="Arial"/>
          <w:lang w:val="ro-RO"/>
        </w:rPr>
        <w:t>Operator</w:t>
      </w:r>
      <w:r w:rsidR="00334425" w:rsidRPr="0059532F">
        <w:rPr>
          <w:rFonts w:ascii="Arial" w:hAnsi="Arial" w:cs="Arial"/>
          <w:lang w:val="ro-RO"/>
        </w:rPr>
        <w:t>ul</w:t>
      </w:r>
      <w:r w:rsidRPr="0059532F">
        <w:rPr>
          <w:rFonts w:ascii="Arial" w:hAnsi="Arial" w:cs="Arial"/>
          <w:lang w:val="ro-RO"/>
        </w:rPr>
        <w:t xml:space="preserve"> are dreptul, puterea </w:t>
      </w:r>
      <w:r w:rsidR="00064AE9" w:rsidRPr="0059532F">
        <w:rPr>
          <w:rFonts w:ascii="Arial" w:hAnsi="Arial" w:cs="Arial"/>
          <w:lang w:val="ro-RO"/>
        </w:rPr>
        <w:t>ş</w:t>
      </w:r>
      <w:r w:rsidRPr="0059532F">
        <w:rPr>
          <w:rFonts w:ascii="Arial" w:hAnsi="Arial" w:cs="Arial"/>
          <w:lang w:val="ro-RO"/>
        </w:rPr>
        <w:t xml:space="preserve">i autoritatea </w:t>
      </w:r>
      <w:r w:rsidR="00064AE9" w:rsidRPr="0059532F">
        <w:rPr>
          <w:rFonts w:ascii="Arial" w:hAnsi="Arial" w:cs="Arial"/>
          <w:lang w:val="ro-RO"/>
        </w:rPr>
        <w:t>ş</w:t>
      </w:r>
      <w:r w:rsidRPr="0059532F">
        <w:rPr>
          <w:rFonts w:ascii="Arial" w:hAnsi="Arial" w:cs="Arial"/>
          <w:lang w:val="ro-RO"/>
        </w:rPr>
        <w:t>i a lua toate m</w:t>
      </w:r>
      <w:r w:rsidR="00064AE9" w:rsidRPr="0059532F">
        <w:rPr>
          <w:rFonts w:ascii="Arial" w:hAnsi="Arial" w:cs="Arial"/>
          <w:lang w:val="ro-RO"/>
        </w:rPr>
        <w:t>ă</w:t>
      </w:r>
      <w:r w:rsidRPr="0059532F">
        <w:rPr>
          <w:rFonts w:ascii="Arial" w:hAnsi="Arial" w:cs="Arial"/>
          <w:lang w:val="ro-RO"/>
        </w:rPr>
        <w:t>surile necesare pentru a-</w:t>
      </w:r>
      <w:r w:rsidR="00064AE9" w:rsidRPr="0059532F">
        <w:rPr>
          <w:rFonts w:ascii="Arial" w:hAnsi="Arial" w:cs="Arial"/>
          <w:lang w:val="ro-RO"/>
        </w:rPr>
        <w:t>ş</w:t>
      </w:r>
      <w:r w:rsidRPr="0059532F">
        <w:rPr>
          <w:rFonts w:ascii="Arial" w:hAnsi="Arial" w:cs="Arial"/>
          <w:lang w:val="ro-RO"/>
        </w:rPr>
        <w:t xml:space="preserve">i executa </w:t>
      </w:r>
      <w:r w:rsidR="00064AE9" w:rsidRPr="0059532F">
        <w:rPr>
          <w:rFonts w:ascii="Arial" w:hAnsi="Arial" w:cs="Arial"/>
          <w:lang w:val="ro-RO"/>
        </w:rPr>
        <w:t>ş</w:t>
      </w:r>
      <w:r w:rsidRPr="0059532F">
        <w:rPr>
          <w:rFonts w:ascii="Arial" w:hAnsi="Arial" w:cs="Arial"/>
          <w:lang w:val="ro-RO"/>
        </w:rPr>
        <w:t xml:space="preserve">i exercita drepturile </w:t>
      </w:r>
      <w:r w:rsidR="00064AE9" w:rsidRPr="0059532F">
        <w:rPr>
          <w:rFonts w:ascii="Arial" w:hAnsi="Arial" w:cs="Arial"/>
          <w:lang w:val="ro-RO"/>
        </w:rPr>
        <w:t>ş</w:t>
      </w:r>
      <w:r w:rsidRPr="0059532F">
        <w:rPr>
          <w:rFonts w:ascii="Arial" w:hAnsi="Arial" w:cs="Arial"/>
          <w:lang w:val="ro-RO"/>
        </w:rPr>
        <w:t xml:space="preserve">i a-si indeplini obligatiile </w:t>
      </w:r>
      <w:r w:rsidR="00064AE9" w:rsidRPr="0059532F">
        <w:rPr>
          <w:rFonts w:ascii="Arial" w:hAnsi="Arial" w:cs="Arial"/>
          <w:lang w:val="ro-RO"/>
        </w:rPr>
        <w:t>î</w:t>
      </w:r>
      <w:r w:rsidRPr="0059532F">
        <w:rPr>
          <w:rFonts w:ascii="Arial" w:hAnsi="Arial" w:cs="Arial"/>
          <w:lang w:val="ro-RO"/>
        </w:rPr>
        <w:t xml:space="preserve">n baza acestui Acord, </w:t>
      </w:r>
      <w:r w:rsidR="00064AE9" w:rsidRPr="0059532F">
        <w:rPr>
          <w:rFonts w:ascii="Arial" w:hAnsi="Arial" w:cs="Arial"/>
          <w:lang w:val="ro-RO"/>
        </w:rPr>
        <w:t>ş</w:t>
      </w:r>
      <w:r w:rsidRPr="0059532F">
        <w:rPr>
          <w:rFonts w:ascii="Arial" w:hAnsi="Arial" w:cs="Arial"/>
          <w:lang w:val="ro-RO"/>
        </w:rPr>
        <w:t xml:space="preserve">i a furniza servicii </w:t>
      </w:r>
      <w:r w:rsidR="00064AE9" w:rsidRPr="0059532F">
        <w:rPr>
          <w:rFonts w:ascii="Arial" w:hAnsi="Arial" w:cs="Arial"/>
          <w:lang w:val="ro-RO"/>
        </w:rPr>
        <w:t>ş</w:t>
      </w:r>
      <w:r w:rsidRPr="0059532F">
        <w:rPr>
          <w:rFonts w:ascii="Arial" w:hAnsi="Arial" w:cs="Arial"/>
          <w:lang w:val="ro-RO"/>
        </w:rPr>
        <w:t>i produse de interconectare conform prevederilor prezentului;</w:t>
      </w:r>
    </w:p>
    <w:p w14:paraId="2579FA4C" w14:textId="77777777" w:rsidR="003A2E2A" w:rsidRPr="0059532F" w:rsidRDefault="003A2E2A" w:rsidP="00751E19">
      <w:pPr>
        <w:tabs>
          <w:tab w:val="num" w:pos="1134"/>
        </w:tabs>
        <w:ind w:left="1134" w:hanging="567"/>
        <w:jc w:val="both"/>
        <w:rPr>
          <w:rFonts w:ascii="Arial" w:hAnsi="Arial" w:cs="Arial"/>
          <w:lang w:val="ro-RO"/>
        </w:rPr>
      </w:pPr>
    </w:p>
    <w:p w14:paraId="5383FA8B" w14:textId="77777777" w:rsidR="003A2E2A" w:rsidRPr="0059532F" w:rsidRDefault="003A2E2A" w:rsidP="00A830D1">
      <w:pPr>
        <w:numPr>
          <w:ilvl w:val="0"/>
          <w:numId w:val="10"/>
        </w:numPr>
        <w:tabs>
          <w:tab w:val="clear" w:pos="1080"/>
          <w:tab w:val="num" w:pos="1350"/>
        </w:tabs>
        <w:ind w:left="1350" w:hanging="567"/>
        <w:jc w:val="both"/>
        <w:rPr>
          <w:rFonts w:ascii="Arial" w:hAnsi="Arial" w:cs="Arial"/>
          <w:lang w:val="ro-RO"/>
        </w:rPr>
      </w:pPr>
      <w:r w:rsidRPr="0059532F">
        <w:rPr>
          <w:rFonts w:ascii="Arial" w:hAnsi="Arial" w:cs="Arial"/>
          <w:lang w:val="ro-RO"/>
        </w:rPr>
        <w:t>Operator</w:t>
      </w:r>
      <w:r w:rsidR="00334425" w:rsidRPr="0059532F">
        <w:rPr>
          <w:rFonts w:ascii="Arial" w:hAnsi="Arial" w:cs="Arial"/>
          <w:lang w:val="ro-RO"/>
        </w:rPr>
        <w:t>ul</w:t>
      </w:r>
      <w:r w:rsidRPr="0059532F">
        <w:rPr>
          <w:rFonts w:ascii="Arial" w:hAnsi="Arial" w:cs="Arial"/>
          <w:lang w:val="ro-RO"/>
        </w:rPr>
        <w:t xml:space="preserve"> are toate capacit</w:t>
      </w:r>
      <w:r w:rsidR="00064AE9" w:rsidRPr="0059532F">
        <w:rPr>
          <w:rFonts w:ascii="Arial" w:hAnsi="Arial" w:cs="Arial"/>
          <w:lang w:val="ro-RO"/>
        </w:rPr>
        <w:t>ăţ</w:t>
      </w:r>
      <w:r w:rsidRPr="0059532F">
        <w:rPr>
          <w:rFonts w:ascii="Arial" w:hAnsi="Arial" w:cs="Arial"/>
          <w:lang w:val="ro-RO"/>
        </w:rPr>
        <w:t xml:space="preserve">ile tehnice necesare pentru a furniza servicii </w:t>
      </w:r>
      <w:r w:rsidR="00064AE9" w:rsidRPr="0059532F">
        <w:rPr>
          <w:rFonts w:ascii="Arial" w:hAnsi="Arial" w:cs="Arial"/>
          <w:lang w:val="ro-RO"/>
        </w:rPr>
        <w:t>ş</w:t>
      </w:r>
      <w:r w:rsidRPr="0059532F">
        <w:rPr>
          <w:rFonts w:ascii="Arial" w:hAnsi="Arial" w:cs="Arial"/>
          <w:lang w:val="ro-RO"/>
        </w:rPr>
        <w:t xml:space="preserve">i produse de interconectare conform termenelor </w:t>
      </w:r>
      <w:r w:rsidR="00064AE9" w:rsidRPr="0059532F">
        <w:rPr>
          <w:rFonts w:ascii="Arial" w:hAnsi="Arial" w:cs="Arial"/>
          <w:lang w:val="ro-RO"/>
        </w:rPr>
        <w:t>ş</w:t>
      </w:r>
      <w:r w:rsidRPr="0059532F">
        <w:rPr>
          <w:rFonts w:ascii="Arial" w:hAnsi="Arial" w:cs="Arial"/>
          <w:lang w:val="ro-RO"/>
        </w:rPr>
        <w:t>i condi</w:t>
      </w:r>
      <w:r w:rsidR="00064AE9" w:rsidRPr="0059532F">
        <w:rPr>
          <w:rFonts w:ascii="Arial" w:hAnsi="Arial" w:cs="Arial"/>
          <w:lang w:val="ro-RO"/>
        </w:rPr>
        <w:t>ţ</w:t>
      </w:r>
      <w:r w:rsidRPr="0059532F">
        <w:rPr>
          <w:rFonts w:ascii="Arial" w:hAnsi="Arial" w:cs="Arial"/>
          <w:lang w:val="ro-RO"/>
        </w:rPr>
        <w:t>iilor stipulate prin prezentul Acord;</w:t>
      </w:r>
    </w:p>
    <w:p w14:paraId="092F8489" w14:textId="77777777" w:rsidR="003A2E2A" w:rsidRPr="0059532F" w:rsidRDefault="003A2E2A" w:rsidP="00751E19">
      <w:pPr>
        <w:tabs>
          <w:tab w:val="num" w:pos="1134"/>
        </w:tabs>
        <w:ind w:left="1134" w:hanging="567"/>
        <w:jc w:val="both"/>
        <w:rPr>
          <w:rFonts w:ascii="Arial" w:hAnsi="Arial" w:cs="Arial"/>
          <w:lang w:val="ro-RO"/>
        </w:rPr>
      </w:pPr>
    </w:p>
    <w:p w14:paraId="7EFC2DAB" w14:textId="77777777" w:rsidR="003A2E2A" w:rsidRPr="0059532F" w:rsidRDefault="003A2E2A" w:rsidP="00A830D1">
      <w:pPr>
        <w:numPr>
          <w:ilvl w:val="0"/>
          <w:numId w:val="10"/>
        </w:numPr>
        <w:tabs>
          <w:tab w:val="clear" w:pos="1080"/>
          <w:tab w:val="num" w:pos="1350"/>
        </w:tabs>
        <w:ind w:left="1350" w:hanging="567"/>
        <w:jc w:val="both"/>
        <w:rPr>
          <w:rFonts w:ascii="Arial" w:hAnsi="Arial" w:cs="Arial"/>
          <w:lang w:val="ro-RO"/>
        </w:rPr>
      </w:pPr>
      <w:r w:rsidRPr="0059532F">
        <w:rPr>
          <w:rFonts w:ascii="Arial" w:hAnsi="Arial" w:cs="Arial"/>
          <w:lang w:val="ro-RO"/>
        </w:rPr>
        <w:t>Persoana ce semneaz</w:t>
      </w:r>
      <w:r w:rsidR="00064AE9" w:rsidRPr="0059532F">
        <w:rPr>
          <w:rFonts w:ascii="Arial" w:hAnsi="Arial" w:cs="Arial"/>
          <w:lang w:val="ro-RO"/>
        </w:rPr>
        <w:t>ă</w:t>
      </w:r>
      <w:r w:rsidRPr="0059532F">
        <w:rPr>
          <w:rFonts w:ascii="Arial" w:hAnsi="Arial" w:cs="Arial"/>
          <w:lang w:val="ro-RO"/>
        </w:rPr>
        <w:t xml:space="preserve"> acest Acord </w:t>
      </w:r>
      <w:r w:rsidR="00064AE9" w:rsidRPr="0059532F">
        <w:rPr>
          <w:rFonts w:ascii="Arial" w:hAnsi="Arial" w:cs="Arial"/>
          <w:lang w:val="ro-RO"/>
        </w:rPr>
        <w:t>î</w:t>
      </w:r>
      <w:r w:rsidRPr="0059532F">
        <w:rPr>
          <w:rFonts w:ascii="Arial" w:hAnsi="Arial" w:cs="Arial"/>
          <w:lang w:val="ro-RO"/>
        </w:rPr>
        <w:t>n numele Operator</w:t>
      </w:r>
      <w:r w:rsidR="00334425" w:rsidRPr="0059532F">
        <w:rPr>
          <w:rFonts w:ascii="Arial" w:hAnsi="Arial" w:cs="Arial"/>
          <w:lang w:val="ro-RO"/>
        </w:rPr>
        <w:t>ului</w:t>
      </w:r>
      <w:r w:rsidRPr="0059532F">
        <w:rPr>
          <w:rFonts w:ascii="Arial" w:hAnsi="Arial" w:cs="Arial"/>
          <w:lang w:val="ro-RO"/>
        </w:rPr>
        <w:t xml:space="preserve"> este legal autorizat</w:t>
      </w:r>
      <w:r w:rsidR="00064AE9" w:rsidRPr="0059532F">
        <w:rPr>
          <w:rFonts w:ascii="Arial" w:hAnsi="Arial" w:cs="Arial"/>
          <w:lang w:val="ro-RO"/>
        </w:rPr>
        <w:t>ă</w:t>
      </w:r>
      <w:r w:rsidRPr="0059532F">
        <w:rPr>
          <w:rFonts w:ascii="Arial" w:hAnsi="Arial" w:cs="Arial"/>
          <w:lang w:val="ro-RO"/>
        </w:rPr>
        <w:t xml:space="preserve"> </w:t>
      </w:r>
      <w:r w:rsidR="00064AE9" w:rsidRPr="0059532F">
        <w:rPr>
          <w:rFonts w:ascii="Arial" w:hAnsi="Arial" w:cs="Arial"/>
          <w:lang w:val="ro-RO"/>
        </w:rPr>
        <w:t>î</w:t>
      </w:r>
      <w:r w:rsidRPr="0059532F">
        <w:rPr>
          <w:rFonts w:ascii="Arial" w:hAnsi="Arial" w:cs="Arial"/>
          <w:lang w:val="ro-RO"/>
        </w:rPr>
        <w:t>n acest scop;</w:t>
      </w:r>
    </w:p>
    <w:p w14:paraId="2B70F847" w14:textId="77777777" w:rsidR="003A2E2A" w:rsidRPr="0059532F" w:rsidRDefault="003A2E2A" w:rsidP="00751E19">
      <w:pPr>
        <w:tabs>
          <w:tab w:val="num" w:pos="1134"/>
        </w:tabs>
        <w:ind w:left="1134" w:hanging="567"/>
        <w:jc w:val="both"/>
        <w:rPr>
          <w:rFonts w:ascii="Arial" w:hAnsi="Arial" w:cs="Arial"/>
          <w:lang w:val="ro-RO"/>
        </w:rPr>
      </w:pPr>
    </w:p>
    <w:p w14:paraId="27F178B6" w14:textId="77777777" w:rsidR="003A2E2A" w:rsidRPr="0059532F" w:rsidRDefault="003A2E2A" w:rsidP="00A830D1">
      <w:pPr>
        <w:numPr>
          <w:ilvl w:val="0"/>
          <w:numId w:val="10"/>
        </w:numPr>
        <w:tabs>
          <w:tab w:val="clear" w:pos="1080"/>
          <w:tab w:val="num" w:pos="1350"/>
        </w:tabs>
        <w:ind w:left="1350" w:hanging="567"/>
        <w:jc w:val="both"/>
        <w:rPr>
          <w:rFonts w:ascii="Arial" w:hAnsi="Arial" w:cs="Arial"/>
          <w:lang w:val="ro-RO"/>
        </w:rPr>
      </w:pPr>
      <w:r w:rsidRPr="0059532F">
        <w:rPr>
          <w:rFonts w:ascii="Arial" w:hAnsi="Arial" w:cs="Arial"/>
          <w:lang w:val="ro-RO"/>
        </w:rPr>
        <w:lastRenderedPageBreak/>
        <w:t xml:space="preserve">Semnarea </w:t>
      </w:r>
      <w:r w:rsidR="00064AE9" w:rsidRPr="0059532F">
        <w:rPr>
          <w:rFonts w:ascii="Arial" w:hAnsi="Arial" w:cs="Arial"/>
          <w:lang w:val="ro-RO"/>
        </w:rPr>
        <w:t>ş</w:t>
      </w:r>
      <w:r w:rsidRPr="0059532F">
        <w:rPr>
          <w:rFonts w:ascii="Arial" w:hAnsi="Arial" w:cs="Arial"/>
          <w:lang w:val="ro-RO"/>
        </w:rPr>
        <w:t xml:space="preserve">i executarea acestui Acord: (a) nu </w:t>
      </w:r>
      <w:r w:rsidR="00064AE9" w:rsidRPr="0059532F">
        <w:rPr>
          <w:rFonts w:ascii="Arial" w:hAnsi="Arial" w:cs="Arial"/>
          <w:lang w:val="ro-RO"/>
        </w:rPr>
        <w:t>î</w:t>
      </w:r>
      <w:r w:rsidRPr="0059532F">
        <w:rPr>
          <w:rFonts w:ascii="Arial" w:hAnsi="Arial" w:cs="Arial"/>
          <w:lang w:val="ro-RO"/>
        </w:rPr>
        <w:t>nc</w:t>
      </w:r>
      <w:r w:rsidR="00334425" w:rsidRPr="0059532F">
        <w:rPr>
          <w:rFonts w:ascii="Arial" w:hAnsi="Arial" w:cs="Arial"/>
          <w:lang w:val="ro-RO"/>
        </w:rPr>
        <w:t>a</w:t>
      </w:r>
      <w:r w:rsidRPr="0059532F">
        <w:rPr>
          <w:rFonts w:ascii="Arial" w:hAnsi="Arial" w:cs="Arial"/>
          <w:lang w:val="ro-RO"/>
        </w:rPr>
        <w:t>lc</w:t>
      </w:r>
      <w:r w:rsidR="00334425" w:rsidRPr="0059532F">
        <w:rPr>
          <w:rFonts w:ascii="Arial" w:hAnsi="Arial" w:cs="Arial"/>
          <w:lang w:val="ro-RO"/>
        </w:rPr>
        <w:t>ă</w:t>
      </w:r>
      <w:r w:rsidRPr="0059532F">
        <w:rPr>
          <w:rFonts w:ascii="Arial" w:hAnsi="Arial" w:cs="Arial"/>
          <w:lang w:val="ro-RO"/>
        </w:rPr>
        <w:t xml:space="preserve"> sau nu intra </w:t>
      </w:r>
      <w:r w:rsidR="00064AE9" w:rsidRPr="0059532F">
        <w:rPr>
          <w:rFonts w:ascii="Arial" w:hAnsi="Arial" w:cs="Arial"/>
          <w:lang w:val="ro-RO"/>
        </w:rPr>
        <w:t>î</w:t>
      </w:r>
      <w:r w:rsidRPr="0059532F">
        <w:rPr>
          <w:rFonts w:ascii="Arial" w:hAnsi="Arial" w:cs="Arial"/>
          <w:lang w:val="ro-RO"/>
        </w:rPr>
        <w:t>n conflict cu orice prevederi din actul constitutiv al Operator</w:t>
      </w:r>
      <w:r w:rsidR="00334425" w:rsidRPr="0059532F">
        <w:rPr>
          <w:rFonts w:ascii="Arial" w:hAnsi="Arial" w:cs="Arial"/>
          <w:lang w:val="ro-RO"/>
        </w:rPr>
        <w:t>ului,</w:t>
      </w:r>
      <w:r w:rsidRPr="0059532F">
        <w:rPr>
          <w:rFonts w:ascii="Arial" w:hAnsi="Arial" w:cs="Arial"/>
          <w:lang w:val="ro-RO"/>
        </w:rPr>
        <w:t xml:space="preserve"> cu Statutul acestuia sau cu orice documente organizatorice sau hot</w:t>
      </w:r>
      <w:r w:rsidR="00064AE9" w:rsidRPr="0059532F">
        <w:rPr>
          <w:rFonts w:ascii="Arial" w:hAnsi="Arial" w:cs="Arial"/>
          <w:lang w:val="ro-RO"/>
        </w:rPr>
        <w:t>ă</w:t>
      </w:r>
      <w:r w:rsidRPr="0059532F">
        <w:rPr>
          <w:rFonts w:ascii="Arial" w:hAnsi="Arial" w:cs="Arial"/>
          <w:lang w:val="ro-RO"/>
        </w:rPr>
        <w:t>r</w:t>
      </w:r>
      <w:r w:rsidR="00064AE9" w:rsidRPr="0059532F">
        <w:rPr>
          <w:rFonts w:ascii="Arial" w:hAnsi="Arial" w:cs="Arial"/>
          <w:lang w:val="ro-RO"/>
        </w:rPr>
        <w:t>â</w:t>
      </w:r>
      <w:r w:rsidRPr="0059532F">
        <w:rPr>
          <w:rFonts w:ascii="Arial" w:hAnsi="Arial" w:cs="Arial"/>
          <w:lang w:val="ro-RO"/>
        </w:rPr>
        <w:t>ri ale organelor decizionale sau ale ac</w:t>
      </w:r>
      <w:r w:rsidR="00064AE9" w:rsidRPr="0059532F">
        <w:rPr>
          <w:rFonts w:ascii="Arial" w:hAnsi="Arial" w:cs="Arial"/>
          <w:lang w:val="ro-RO"/>
        </w:rPr>
        <w:t>ţ</w:t>
      </w:r>
      <w:r w:rsidRPr="0059532F">
        <w:rPr>
          <w:rFonts w:ascii="Arial" w:hAnsi="Arial" w:cs="Arial"/>
          <w:lang w:val="ro-RO"/>
        </w:rPr>
        <w:t>ionarilor Operator</w:t>
      </w:r>
      <w:r w:rsidR="00334425" w:rsidRPr="0059532F">
        <w:rPr>
          <w:rFonts w:ascii="Arial" w:hAnsi="Arial" w:cs="Arial"/>
          <w:lang w:val="ro-RO"/>
        </w:rPr>
        <w:t>ului</w:t>
      </w:r>
      <w:r w:rsidRPr="0059532F">
        <w:rPr>
          <w:rFonts w:ascii="Arial" w:hAnsi="Arial" w:cs="Arial"/>
          <w:lang w:val="ro-RO"/>
        </w:rPr>
        <w:t xml:space="preserve"> sau (b) nu </w:t>
      </w:r>
      <w:r w:rsidR="00064AE9" w:rsidRPr="0059532F">
        <w:rPr>
          <w:rFonts w:ascii="Arial" w:hAnsi="Arial" w:cs="Arial"/>
          <w:lang w:val="ro-RO"/>
        </w:rPr>
        <w:t>î</w:t>
      </w:r>
      <w:r w:rsidRPr="0059532F">
        <w:rPr>
          <w:rFonts w:ascii="Arial" w:hAnsi="Arial" w:cs="Arial"/>
          <w:lang w:val="ro-RO"/>
        </w:rPr>
        <w:t>ncalc</w:t>
      </w:r>
      <w:r w:rsidR="00064AE9" w:rsidRPr="0059532F">
        <w:rPr>
          <w:rFonts w:ascii="Arial" w:hAnsi="Arial" w:cs="Arial"/>
          <w:lang w:val="ro-RO"/>
        </w:rPr>
        <w:t>ă</w:t>
      </w:r>
      <w:r w:rsidRPr="0059532F">
        <w:rPr>
          <w:rFonts w:ascii="Arial" w:hAnsi="Arial" w:cs="Arial"/>
          <w:lang w:val="ro-RO"/>
        </w:rPr>
        <w:t xml:space="preserve"> sau nu intr</w:t>
      </w:r>
      <w:r w:rsidR="00064AE9" w:rsidRPr="0059532F">
        <w:rPr>
          <w:rFonts w:ascii="Arial" w:hAnsi="Arial" w:cs="Arial"/>
          <w:lang w:val="ro-RO"/>
        </w:rPr>
        <w:t>ă</w:t>
      </w:r>
      <w:r w:rsidRPr="0059532F">
        <w:rPr>
          <w:rFonts w:ascii="Arial" w:hAnsi="Arial" w:cs="Arial"/>
          <w:lang w:val="ro-RO"/>
        </w:rPr>
        <w:t xml:space="preserve"> </w:t>
      </w:r>
      <w:r w:rsidR="00064AE9" w:rsidRPr="0059532F">
        <w:rPr>
          <w:rFonts w:ascii="Arial" w:hAnsi="Arial" w:cs="Arial"/>
          <w:lang w:val="ro-RO"/>
        </w:rPr>
        <w:t>î</w:t>
      </w:r>
      <w:r w:rsidRPr="0059532F">
        <w:rPr>
          <w:rFonts w:ascii="Arial" w:hAnsi="Arial" w:cs="Arial"/>
          <w:lang w:val="ro-RO"/>
        </w:rPr>
        <w:t xml:space="preserve">n conflict cu orice lege, reglementare, ordin, </w:t>
      </w:r>
      <w:r w:rsidR="00334425" w:rsidRPr="0059532F">
        <w:rPr>
          <w:rFonts w:ascii="Arial" w:hAnsi="Arial" w:cs="Arial"/>
          <w:lang w:val="ro-RO"/>
        </w:rPr>
        <w:t>decizie, alt tip de act sau măsură sau hotărâre judecătorească sau arbitrală</w:t>
      </w:r>
      <w:r w:rsidRPr="0059532F">
        <w:rPr>
          <w:rFonts w:ascii="Arial" w:hAnsi="Arial" w:cs="Arial"/>
          <w:lang w:val="ro-RO"/>
        </w:rPr>
        <w:t xml:space="preserve"> aplicabil</w:t>
      </w:r>
      <w:r w:rsidR="00064AE9" w:rsidRPr="0059532F">
        <w:rPr>
          <w:rFonts w:ascii="Arial" w:hAnsi="Arial" w:cs="Arial"/>
          <w:lang w:val="ro-RO"/>
        </w:rPr>
        <w:t>ă</w:t>
      </w:r>
      <w:r w:rsidRPr="0059532F">
        <w:rPr>
          <w:rFonts w:ascii="Arial" w:hAnsi="Arial" w:cs="Arial"/>
          <w:lang w:val="ro-RO"/>
        </w:rPr>
        <w:t xml:space="preserve"> Operator</w:t>
      </w:r>
      <w:r w:rsidR="00334425" w:rsidRPr="0059532F">
        <w:rPr>
          <w:rFonts w:ascii="Arial" w:hAnsi="Arial" w:cs="Arial"/>
          <w:lang w:val="ro-RO"/>
        </w:rPr>
        <w:t>ului</w:t>
      </w:r>
      <w:r w:rsidRPr="0059532F">
        <w:rPr>
          <w:rFonts w:ascii="Arial" w:hAnsi="Arial" w:cs="Arial"/>
          <w:lang w:val="ro-RO"/>
        </w:rPr>
        <w:t>.</w:t>
      </w:r>
    </w:p>
    <w:p w14:paraId="75B0AB71" w14:textId="77777777" w:rsidR="003A2E2A" w:rsidRPr="0059532F" w:rsidRDefault="003A2E2A" w:rsidP="00D27514">
      <w:pPr>
        <w:pStyle w:val="Heading3"/>
        <w:numPr>
          <w:ilvl w:val="0"/>
          <w:numId w:val="0"/>
        </w:numPr>
        <w:ind w:left="288"/>
        <w:rPr>
          <w:rFonts w:cs="Arial"/>
          <w:sz w:val="20"/>
          <w:lang w:val="ro-RO"/>
        </w:rPr>
      </w:pPr>
    </w:p>
    <w:p w14:paraId="6787BBB2" w14:textId="77777777" w:rsidR="00015136" w:rsidRPr="009964A7" w:rsidRDefault="00015136" w:rsidP="00015136">
      <w:pPr>
        <w:rPr>
          <w:rFonts w:ascii="Arial" w:hAnsi="Arial" w:cs="Arial"/>
          <w:lang w:val="ro-RO"/>
        </w:rPr>
      </w:pPr>
    </w:p>
    <w:p w14:paraId="5C930578" w14:textId="77777777" w:rsidR="0043547B" w:rsidRPr="009964A7" w:rsidRDefault="0043547B" w:rsidP="0043547B">
      <w:pPr>
        <w:pStyle w:val="Para0-2"/>
        <w:ind w:left="0" w:firstLine="0"/>
        <w:rPr>
          <w:rFonts w:ascii="Arial" w:hAnsi="Arial" w:cs="Arial"/>
          <w:b/>
          <w:sz w:val="20"/>
          <w:lang w:val="ro-RO"/>
        </w:rPr>
      </w:pPr>
      <w:r w:rsidRPr="0059532F">
        <w:rPr>
          <w:rFonts w:ascii="Arial" w:hAnsi="Arial" w:cs="Arial"/>
          <w:b/>
          <w:sz w:val="20"/>
          <w:lang w:val="ro-RO"/>
        </w:rPr>
        <w:t>Articolul 27                    CONFORMITATE</w:t>
      </w:r>
    </w:p>
    <w:p w14:paraId="45FBCA2B" w14:textId="77777777" w:rsidR="00015136" w:rsidRPr="0059532F" w:rsidRDefault="00015136" w:rsidP="0043547B">
      <w:pPr>
        <w:pStyle w:val="Para0-2"/>
        <w:ind w:left="0" w:firstLine="0"/>
        <w:rPr>
          <w:rFonts w:ascii="Arial" w:hAnsi="Arial" w:cs="Arial"/>
          <w:b/>
          <w:sz w:val="20"/>
          <w:lang w:val="ro-RO"/>
        </w:rPr>
      </w:pPr>
    </w:p>
    <w:p w14:paraId="0F45B69F" w14:textId="77777777" w:rsidR="0043547B" w:rsidRPr="0059532F" w:rsidRDefault="0043547B" w:rsidP="0043547B">
      <w:pPr>
        <w:rPr>
          <w:rFonts w:ascii="Arial" w:hAnsi="Arial" w:cs="Arial"/>
          <w:b/>
          <w:lang w:val="ro-RO"/>
        </w:rPr>
      </w:pPr>
    </w:p>
    <w:p w14:paraId="007BA611" w14:textId="5FBB21AA" w:rsidR="0043547B" w:rsidRPr="0059532F" w:rsidRDefault="0043547B" w:rsidP="0043547B">
      <w:pPr>
        <w:rPr>
          <w:rFonts w:ascii="Arial" w:hAnsi="Arial" w:cs="Arial"/>
          <w:lang w:val="ro-RO"/>
        </w:rPr>
      </w:pPr>
      <w:r w:rsidRPr="0059532F">
        <w:rPr>
          <w:rFonts w:ascii="Arial" w:hAnsi="Arial" w:cs="Arial"/>
          <w:lang w:val="ro-RO"/>
        </w:rPr>
        <w:t xml:space="preserve">27.1 </w:t>
      </w:r>
      <w:r w:rsidRPr="0059532F">
        <w:rPr>
          <w:rFonts w:ascii="Arial" w:hAnsi="Arial" w:cs="Arial"/>
          <w:lang w:val="ro-RO"/>
        </w:rPr>
        <w:tab/>
        <w:t>Operatorul declară și garantează următoarele:</w:t>
      </w:r>
    </w:p>
    <w:p w14:paraId="229E8569" w14:textId="77777777" w:rsidR="0043547B" w:rsidRPr="0059532F" w:rsidRDefault="0043547B" w:rsidP="0043547B">
      <w:pPr>
        <w:rPr>
          <w:rFonts w:ascii="Arial" w:hAnsi="Arial" w:cs="Arial"/>
          <w:lang w:val="ro-RO"/>
        </w:rPr>
      </w:pPr>
    </w:p>
    <w:p w14:paraId="3670DF91" w14:textId="29075D30" w:rsidR="0043547B" w:rsidRPr="0059532F" w:rsidRDefault="0043547B" w:rsidP="0043547B">
      <w:pPr>
        <w:ind w:left="1440" w:hanging="720"/>
        <w:jc w:val="both"/>
        <w:rPr>
          <w:rFonts w:ascii="Arial" w:hAnsi="Arial" w:cs="Arial"/>
          <w:lang w:val="ro-RO"/>
        </w:rPr>
      </w:pPr>
      <w:r w:rsidRPr="0059532F">
        <w:rPr>
          <w:rFonts w:ascii="Arial" w:hAnsi="Arial" w:cs="Arial"/>
          <w:lang w:val="ro-RO"/>
        </w:rPr>
        <w:t xml:space="preserve">a) </w:t>
      </w:r>
      <w:r w:rsidRPr="0059532F">
        <w:rPr>
          <w:rFonts w:ascii="Arial" w:hAnsi="Arial" w:cs="Arial"/>
          <w:lang w:val="ro-RO"/>
        </w:rPr>
        <w:tab/>
        <w:t>Operatorul se angajează și garantează că atât el, cât și personalul acestuia, directorii, administratorii, asociații, subcontractorii, contractorii (inclusiv agenții) și asistenții săi (denumiți în continuare "Personal") sunt conștienți și respectă pe deplin legislatia anti-corupție în vigoare și nu au fost condamnați pentru nicio infracțiune în temeiul legislației menționate mai sus.</w:t>
      </w:r>
    </w:p>
    <w:p w14:paraId="233D9B87" w14:textId="77777777" w:rsidR="0043547B" w:rsidRPr="0059532F" w:rsidRDefault="0043547B" w:rsidP="0043547B">
      <w:pPr>
        <w:rPr>
          <w:rFonts w:ascii="Arial" w:hAnsi="Arial" w:cs="Arial"/>
          <w:lang w:val="ro-RO"/>
        </w:rPr>
      </w:pPr>
    </w:p>
    <w:p w14:paraId="0D843DBF" w14:textId="1A8EB988" w:rsidR="0043547B" w:rsidRPr="0059532F" w:rsidRDefault="0043547B" w:rsidP="0043547B">
      <w:pPr>
        <w:ind w:left="1440" w:hanging="720"/>
        <w:jc w:val="both"/>
        <w:rPr>
          <w:rFonts w:ascii="Arial" w:hAnsi="Arial" w:cs="Arial"/>
          <w:lang w:val="ro-RO"/>
        </w:rPr>
      </w:pPr>
      <w:r w:rsidRPr="0059532F">
        <w:rPr>
          <w:rFonts w:ascii="Arial" w:hAnsi="Arial" w:cs="Arial"/>
          <w:lang w:val="ro-RO"/>
        </w:rPr>
        <w:t xml:space="preserve">b) </w:t>
      </w:r>
      <w:r w:rsidRPr="0059532F">
        <w:rPr>
          <w:rFonts w:ascii="Arial" w:hAnsi="Arial" w:cs="Arial"/>
          <w:lang w:val="ro-RO"/>
        </w:rPr>
        <w:tab/>
        <w:t xml:space="preserve">Operatorul garantează că nu se va angaja, direct sau indirect, în nicio acțiune care ar putea duce la încălcarea legislației menționate mai sus și este obligat să notifice Telekom Romania Mobile imediat după ce a fost informat despre astfel de incălcări fie de către el, fie de către Personalul său.  În acest scop, Operatorul garantează și se obligă inclusiv să ia toate măsurile necesare pentru a preveni și sancționa săvârșirea de fapte de corupție activă sau pasivă de către Personalul său, atât în sectorul public, cât și în sectorul privat.  Operatorul înțelege că Telekom Romania Mobile îi poate solicita informații și/sau documente pentru a verifica îndeplinirea obligațiilor aici asumate și Operatorul se obligă să dea curs prompt unor astfel solicitări.  </w:t>
      </w:r>
    </w:p>
    <w:p w14:paraId="2541889A" w14:textId="707047A2" w:rsidR="0043547B" w:rsidRPr="0059532F" w:rsidRDefault="0043547B" w:rsidP="001A0FB8">
      <w:pPr>
        <w:ind w:left="1440"/>
        <w:jc w:val="both"/>
        <w:rPr>
          <w:rFonts w:ascii="Arial" w:hAnsi="Arial" w:cs="Arial"/>
          <w:lang w:val="ro-RO"/>
        </w:rPr>
      </w:pPr>
      <w:r w:rsidRPr="0059532F">
        <w:rPr>
          <w:rFonts w:ascii="Arial" w:hAnsi="Arial" w:cs="Arial"/>
          <w:lang w:val="ro-RO"/>
        </w:rPr>
        <w:t>„Corupție activă” înseamnă faptul de a promite, de a oferi sau de a da, direct sau prin intermediul unui tert, unei persoane care activează în sectorul public sau în sectorul privat (indiferent de  activitatea pe care aceasta o desfasoara) un avantaj nemeritat de orice natură, pentru ea însăși sau pentru un terț, cu scopul ca această persoană să îndeplinească sau să se abțina de la îndeplinirea unui act, cu încălcarea obigațiilor sale.</w:t>
      </w:r>
    </w:p>
    <w:p w14:paraId="5E2248F8" w14:textId="77777777" w:rsidR="0043547B" w:rsidRPr="0059532F" w:rsidRDefault="0043547B" w:rsidP="0043547B">
      <w:pPr>
        <w:ind w:left="1440"/>
        <w:jc w:val="both"/>
        <w:rPr>
          <w:rFonts w:ascii="Arial" w:hAnsi="Arial" w:cs="Arial"/>
          <w:lang w:val="ro-RO"/>
        </w:rPr>
      </w:pPr>
      <w:r w:rsidRPr="0059532F">
        <w:rPr>
          <w:rFonts w:ascii="Arial" w:hAnsi="Arial" w:cs="Arial"/>
          <w:lang w:val="ro-RO"/>
        </w:rPr>
        <w:t xml:space="preserve">„Corupție pasivă” înseamna faptul ca o persoană, în exercitarea unei activități, în sectorul public sau în sectorul privat: (i) solicită sau primește, direct sau prin intermediul unui terț, un avantaj nemeritat de orice natură, pentru ea însăși sau pentru un terț sau (ii) accepta promisiunea unui asemenea avantaj cu scopul, în oricare dintre cazuri, de a îndeplini sau de a se abține de la îndeplinirea unui act, cu încălcarea obligațiilor sale. </w:t>
      </w:r>
    </w:p>
    <w:p w14:paraId="645647CE" w14:textId="77777777" w:rsidR="0043547B" w:rsidRPr="0059532F" w:rsidRDefault="0043547B" w:rsidP="0043547B">
      <w:pPr>
        <w:rPr>
          <w:rFonts w:ascii="Arial" w:hAnsi="Arial" w:cs="Arial"/>
          <w:lang w:val="ro-RO"/>
        </w:rPr>
      </w:pPr>
    </w:p>
    <w:p w14:paraId="5D0D9163" w14:textId="1E78F8A8" w:rsidR="0043547B" w:rsidRPr="0059532F" w:rsidRDefault="0043547B" w:rsidP="0043547B">
      <w:pPr>
        <w:ind w:left="1440" w:hanging="720"/>
        <w:jc w:val="both"/>
        <w:rPr>
          <w:rFonts w:ascii="Arial" w:hAnsi="Arial" w:cs="Arial"/>
          <w:lang w:val="ro-RO"/>
        </w:rPr>
      </w:pPr>
      <w:r w:rsidRPr="0059532F">
        <w:rPr>
          <w:rFonts w:ascii="Arial" w:hAnsi="Arial" w:cs="Arial"/>
          <w:lang w:val="ro-RO"/>
        </w:rPr>
        <w:t xml:space="preserve">c) </w:t>
      </w:r>
      <w:r w:rsidRPr="0059532F">
        <w:rPr>
          <w:rFonts w:ascii="Arial" w:hAnsi="Arial" w:cs="Arial"/>
          <w:lang w:val="ro-RO"/>
        </w:rPr>
        <w:tab/>
        <w:t>In cazul in care Telekom Romania Mobile află in orice fel despre o încălcare de catre Operator sau Personalul său a celor de mai sus  (inclusiv, dar fără a se limita, ca urmare a exercitării dreptului prevăzut la litera b) a prezentei clauze), Telekom Romania Mobile are dreptul să suspende imediat executarea prezentului Acord prin notificarea în scris a Operatorului sau să rezilieze imediat acest  Acord ca urmare a neîndeplinirii oricăreia dintre obligațiile aici asumate de către Operator, acesta fiind obligat să  repare orice prejudiciu suferit de către Telekom Romania Mobile  și/ sau să acopere orice amendă sau pedeapsă, de orice natură, care ar putea fi impusă Telekom Romania Mobile. În acest caz, în afară de prejudiciile de mai sus, scrisoarea de garanție de bună execuție depusă de Operator este reținută ca o sancțiune în favoarea Telekom Romania Mobile la suma aplicabilă în momentul încetării Acordului.</w:t>
      </w:r>
    </w:p>
    <w:p w14:paraId="6C8F5DDA" w14:textId="77777777" w:rsidR="0043547B" w:rsidRPr="0059532F" w:rsidRDefault="0043547B" w:rsidP="0043547B">
      <w:pPr>
        <w:rPr>
          <w:rFonts w:ascii="Arial" w:hAnsi="Arial" w:cs="Arial"/>
          <w:lang w:val="ro-RO"/>
        </w:rPr>
      </w:pPr>
    </w:p>
    <w:p w14:paraId="53105AB2" w14:textId="21E8009A" w:rsidR="0043547B" w:rsidRPr="0059532F" w:rsidRDefault="0043547B" w:rsidP="0043547B">
      <w:pPr>
        <w:ind w:left="1440" w:hanging="720"/>
        <w:jc w:val="both"/>
        <w:rPr>
          <w:rFonts w:ascii="Arial" w:hAnsi="Arial" w:cs="Arial"/>
          <w:lang w:val="ro-RO"/>
        </w:rPr>
      </w:pPr>
      <w:r w:rsidRPr="0059532F">
        <w:rPr>
          <w:rFonts w:ascii="Arial" w:hAnsi="Arial" w:cs="Arial"/>
          <w:lang w:val="ro-RO"/>
        </w:rPr>
        <w:t xml:space="preserve">d) </w:t>
      </w:r>
      <w:r w:rsidRPr="0059532F">
        <w:rPr>
          <w:rFonts w:ascii="Arial" w:hAnsi="Arial" w:cs="Arial"/>
          <w:lang w:val="ro-RO"/>
        </w:rPr>
        <w:tab/>
        <w:t>Operatorul declară că a luat  la cunoștință de Codul de conduită al furnizorilor Telekom Romania Mobile, Codul Telekom Romania Mobile privind Drepturile Omului și Principiile Sociale și Politica cu privire la Evitarea Corupției și a altor Conflicte de Interese (disponibile la adresa https://www.telekom.ro/despre-noi/telekom-romania/conformitate/managementul-conformitatii/ ) pe care trebuie și se obligă să le respecte. În cazul în care Telekom Romania Mobile  ia la cunoștință despre orice încălcare a oricăruia dintre Codurile aici menționate, Telekom Romania Mobile iși rezervă dreptul de a aplica imediat acțiunile descrise în paragraful c) de mai sus.</w:t>
      </w:r>
    </w:p>
    <w:p w14:paraId="56220745" w14:textId="77777777" w:rsidR="0043547B" w:rsidRPr="0059532F" w:rsidRDefault="0043547B" w:rsidP="0043547B">
      <w:pPr>
        <w:rPr>
          <w:rFonts w:ascii="Arial" w:hAnsi="Arial" w:cs="Arial"/>
          <w:lang w:val="ro-RO"/>
        </w:rPr>
      </w:pPr>
    </w:p>
    <w:p w14:paraId="727DBB9A" w14:textId="77777777" w:rsidR="0043547B" w:rsidRPr="0059532F" w:rsidRDefault="0043547B" w:rsidP="0043547B">
      <w:pPr>
        <w:rPr>
          <w:rFonts w:ascii="Arial" w:hAnsi="Arial" w:cs="Arial"/>
          <w:lang w:val="ro-RO"/>
        </w:rPr>
      </w:pPr>
    </w:p>
    <w:p w14:paraId="6DFCBC68" w14:textId="77777777" w:rsidR="00015136" w:rsidRPr="0059532F" w:rsidRDefault="00015136" w:rsidP="0043547B">
      <w:pPr>
        <w:rPr>
          <w:rFonts w:ascii="Arial" w:hAnsi="Arial" w:cs="Arial"/>
          <w:lang w:val="ro-RO"/>
        </w:rPr>
      </w:pPr>
    </w:p>
    <w:p w14:paraId="13D4C0CB" w14:textId="77777777" w:rsidR="00015136" w:rsidRPr="0059532F" w:rsidRDefault="00015136" w:rsidP="0043547B">
      <w:pPr>
        <w:rPr>
          <w:rFonts w:ascii="Arial" w:hAnsi="Arial" w:cs="Arial"/>
          <w:lang w:val="ro-RO"/>
        </w:rPr>
      </w:pPr>
    </w:p>
    <w:p w14:paraId="4E40C992" w14:textId="5F04B720" w:rsidR="003A2E2A" w:rsidRPr="0059532F" w:rsidRDefault="003A2E2A" w:rsidP="00903479">
      <w:pPr>
        <w:pStyle w:val="Para0-2"/>
        <w:ind w:left="0" w:firstLine="0"/>
        <w:rPr>
          <w:rFonts w:ascii="Arial" w:hAnsi="Arial" w:cs="Arial"/>
          <w:b/>
          <w:sz w:val="20"/>
          <w:lang w:val="ro-RO"/>
        </w:rPr>
      </w:pPr>
      <w:r w:rsidRPr="0059532F">
        <w:rPr>
          <w:rFonts w:ascii="Arial" w:hAnsi="Arial" w:cs="Arial"/>
          <w:b/>
          <w:sz w:val="20"/>
          <w:lang w:val="ro-RO"/>
        </w:rPr>
        <w:t>Articolul 2</w:t>
      </w:r>
      <w:r w:rsidR="001A0FB8" w:rsidRPr="0059532F">
        <w:rPr>
          <w:rFonts w:ascii="Arial" w:hAnsi="Arial" w:cs="Arial"/>
          <w:b/>
          <w:sz w:val="20"/>
          <w:lang w:val="ro-RO"/>
        </w:rPr>
        <w:t>8</w:t>
      </w:r>
      <w:r w:rsidR="00C424DF" w:rsidRPr="0059532F">
        <w:rPr>
          <w:rFonts w:ascii="Arial" w:hAnsi="Arial" w:cs="Arial"/>
          <w:b/>
          <w:sz w:val="20"/>
          <w:lang w:val="ro-RO"/>
        </w:rPr>
        <w:tab/>
      </w:r>
      <w:r w:rsidRPr="0059532F">
        <w:rPr>
          <w:rFonts w:ascii="Arial" w:hAnsi="Arial" w:cs="Arial"/>
          <w:b/>
          <w:sz w:val="20"/>
          <w:lang w:val="ro-RO"/>
        </w:rPr>
        <w:t xml:space="preserve"> </w:t>
      </w:r>
      <w:r w:rsidR="00D45E48" w:rsidRPr="0059532F">
        <w:rPr>
          <w:rFonts w:ascii="Arial" w:hAnsi="Arial" w:cs="Arial"/>
          <w:b/>
          <w:sz w:val="20"/>
          <w:lang w:val="ro-RO"/>
        </w:rPr>
        <w:tab/>
      </w:r>
      <w:r w:rsidRPr="0059532F">
        <w:rPr>
          <w:rFonts w:ascii="Arial" w:hAnsi="Arial" w:cs="Arial"/>
          <w:b/>
          <w:sz w:val="20"/>
          <w:lang w:val="ro-RO"/>
        </w:rPr>
        <w:t>PREVEDERI CONFLICTUALE</w:t>
      </w:r>
    </w:p>
    <w:p w14:paraId="2681C965" w14:textId="77777777" w:rsidR="003A2E2A" w:rsidRPr="0059532F" w:rsidRDefault="003A2E2A" w:rsidP="00D27514">
      <w:pPr>
        <w:ind w:left="720" w:hanging="720"/>
        <w:jc w:val="both"/>
        <w:rPr>
          <w:rFonts w:ascii="Arial" w:hAnsi="Arial" w:cs="Arial"/>
          <w:lang w:val="ro-RO"/>
        </w:rPr>
      </w:pPr>
      <w:r w:rsidRPr="0059532F">
        <w:rPr>
          <w:rFonts w:ascii="Arial" w:hAnsi="Arial" w:cs="Arial"/>
          <w:lang w:val="ro-RO"/>
        </w:rPr>
        <w:t> </w:t>
      </w:r>
    </w:p>
    <w:p w14:paraId="5C17FBFC" w14:textId="4C9E45C8" w:rsidR="006941F5" w:rsidRPr="0059532F" w:rsidRDefault="001A0FB8" w:rsidP="00566EF6">
      <w:pPr>
        <w:pStyle w:val="BodyTextIndent3"/>
        <w:ind w:left="720" w:hanging="720"/>
        <w:rPr>
          <w:rFonts w:cs="Arial"/>
          <w:sz w:val="20"/>
          <w:lang w:val="ro-RO"/>
        </w:rPr>
      </w:pPr>
      <w:r w:rsidRPr="0059532F">
        <w:rPr>
          <w:rFonts w:cs="Arial"/>
          <w:sz w:val="20"/>
          <w:lang w:val="ro-RO"/>
        </w:rPr>
        <w:t>28.1</w:t>
      </w:r>
      <w:r w:rsidRPr="0059532F">
        <w:rPr>
          <w:rFonts w:cs="Arial"/>
          <w:sz w:val="20"/>
          <w:lang w:val="ro-RO"/>
        </w:rPr>
        <w:tab/>
        <w:t xml:space="preserve"> </w:t>
      </w:r>
      <w:r w:rsidR="00282772" w:rsidRPr="0059532F">
        <w:rPr>
          <w:rFonts w:cs="Arial"/>
          <w:sz w:val="20"/>
          <w:lang w:val="ro-RO"/>
        </w:rPr>
        <w:t>Părţile înţeleg şi convin că Acordul înlocuieşte orice înţelegere anterioară scrisă sau verbală dintre Părţi cu privire la interconectarea reţelelor acestora şi/sau cu privire la serviciile reglementate prin Acord.</w:t>
      </w:r>
      <w:r w:rsidR="006941F5" w:rsidRPr="0059532F">
        <w:rPr>
          <w:rFonts w:cs="Arial"/>
          <w:sz w:val="20"/>
          <w:lang w:val="ro-RO"/>
        </w:rPr>
        <w:t xml:space="preserve"> </w:t>
      </w:r>
    </w:p>
    <w:p w14:paraId="1F2AD9A7" w14:textId="77777777" w:rsidR="006941F5" w:rsidRPr="0059532F" w:rsidRDefault="006941F5" w:rsidP="006941F5">
      <w:pPr>
        <w:pStyle w:val="BodyTextIndent3"/>
        <w:ind w:firstLine="0"/>
        <w:rPr>
          <w:rFonts w:cs="Arial"/>
          <w:sz w:val="20"/>
          <w:lang w:val="ro-RO"/>
        </w:rPr>
      </w:pPr>
    </w:p>
    <w:p w14:paraId="49EC8CBF" w14:textId="6EE7EC09" w:rsidR="003A2E2A" w:rsidRPr="0059532F" w:rsidRDefault="001A0FB8" w:rsidP="00566EF6">
      <w:pPr>
        <w:pStyle w:val="BodyTextIndent3"/>
        <w:ind w:left="720" w:hanging="720"/>
        <w:rPr>
          <w:rFonts w:cs="Arial"/>
          <w:sz w:val="20"/>
          <w:lang w:val="ro-RO"/>
        </w:rPr>
      </w:pPr>
      <w:r w:rsidRPr="0059532F">
        <w:rPr>
          <w:rFonts w:cs="Arial"/>
          <w:sz w:val="20"/>
          <w:lang w:val="ro-RO"/>
        </w:rPr>
        <w:t xml:space="preserve">28.2 </w:t>
      </w:r>
      <w:r w:rsidRPr="0059532F">
        <w:rPr>
          <w:rFonts w:cs="Arial"/>
          <w:sz w:val="20"/>
          <w:lang w:val="ro-RO"/>
        </w:rPr>
        <w:tab/>
      </w:r>
      <w:r w:rsidR="006941F5" w:rsidRPr="0059532F">
        <w:rPr>
          <w:rFonts w:cs="Arial"/>
          <w:sz w:val="20"/>
          <w:lang w:val="ro-RO"/>
        </w:rPr>
        <w:t>Daca oricare dintre clauzele prezentului Acord este sau devine contrara legii si/sau unor dispozitii legale imperative, ordinii publice sau bunelor moravuri, toate celelalte prevederi ale Acordului raman valabile si se vor aplica in continuare, iar clauzele nule vor fi inlocuite de drept cu dispozitii legale aplicabile.</w:t>
      </w:r>
    </w:p>
    <w:p w14:paraId="12E05441" w14:textId="77777777" w:rsidR="003A2E2A" w:rsidRPr="0059532F" w:rsidRDefault="003A2E2A" w:rsidP="00D27514">
      <w:pPr>
        <w:jc w:val="both"/>
        <w:rPr>
          <w:rFonts w:ascii="Arial" w:hAnsi="Arial" w:cs="Arial"/>
          <w:lang w:val="ro-RO"/>
        </w:rPr>
      </w:pPr>
    </w:p>
    <w:p w14:paraId="430D056C" w14:textId="77777777" w:rsidR="00342B5A" w:rsidRPr="0059532F" w:rsidRDefault="00342B5A" w:rsidP="00D27514">
      <w:pPr>
        <w:jc w:val="both"/>
        <w:rPr>
          <w:rFonts w:ascii="Arial" w:hAnsi="Arial" w:cs="Arial"/>
          <w:lang w:val="ro-RO"/>
        </w:rPr>
      </w:pPr>
    </w:p>
    <w:p w14:paraId="6595E8D5" w14:textId="52F242DB" w:rsidR="003A2E2A" w:rsidRPr="0059532F" w:rsidRDefault="003A2E2A" w:rsidP="00903479">
      <w:pPr>
        <w:pStyle w:val="Para0-2"/>
        <w:ind w:left="0" w:firstLine="0"/>
        <w:rPr>
          <w:rFonts w:ascii="Arial" w:hAnsi="Arial" w:cs="Arial"/>
          <w:b/>
          <w:sz w:val="20"/>
          <w:lang w:val="ro-RO"/>
        </w:rPr>
      </w:pPr>
      <w:r w:rsidRPr="0059532F">
        <w:rPr>
          <w:rFonts w:ascii="Arial" w:hAnsi="Arial" w:cs="Arial"/>
          <w:b/>
          <w:sz w:val="20"/>
          <w:lang w:val="ro-RO"/>
        </w:rPr>
        <w:t>Articolul 2</w:t>
      </w:r>
      <w:r w:rsidR="001A0FB8" w:rsidRPr="0059532F">
        <w:rPr>
          <w:rFonts w:ascii="Arial" w:hAnsi="Arial" w:cs="Arial"/>
          <w:b/>
          <w:sz w:val="20"/>
          <w:lang w:val="ro-RO"/>
        </w:rPr>
        <w:t>9</w:t>
      </w:r>
      <w:r w:rsidR="00C424DF" w:rsidRPr="0059532F">
        <w:rPr>
          <w:rFonts w:ascii="Arial" w:hAnsi="Arial" w:cs="Arial"/>
          <w:b/>
          <w:sz w:val="20"/>
          <w:lang w:val="ro-RO"/>
        </w:rPr>
        <w:tab/>
      </w:r>
      <w:r w:rsidRPr="0059532F">
        <w:rPr>
          <w:rFonts w:ascii="Arial" w:hAnsi="Arial" w:cs="Arial"/>
          <w:b/>
          <w:sz w:val="20"/>
          <w:lang w:val="ro-RO"/>
        </w:rPr>
        <w:t xml:space="preserve"> </w:t>
      </w:r>
      <w:r w:rsidR="00D45E48" w:rsidRPr="0059532F">
        <w:rPr>
          <w:rFonts w:ascii="Arial" w:hAnsi="Arial" w:cs="Arial"/>
          <w:b/>
          <w:sz w:val="20"/>
          <w:lang w:val="ro-RO"/>
        </w:rPr>
        <w:tab/>
      </w:r>
      <w:r w:rsidRPr="0059532F">
        <w:rPr>
          <w:rFonts w:ascii="Arial" w:hAnsi="Arial" w:cs="Arial"/>
          <w:b/>
          <w:sz w:val="20"/>
          <w:lang w:val="ro-RO"/>
        </w:rPr>
        <w:t xml:space="preserve">CLAUZE FINALE </w:t>
      </w:r>
    </w:p>
    <w:p w14:paraId="43122319" w14:textId="77777777" w:rsidR="003A2E2A" w:rsidRPr="0059532F" w:rsidRDefault="003A2E2A" w:rsidP="00D27514">
      <w:pPr>
        <w:pStyle w:val="BodyText"/>
        <w:rPr>
          <w:rFonts w:cs="Arial"/>
          <w:sz w:val="20"/>
          <w:lang w:val="ro-RO"/>
        </w:rPr>
      </w:pPr>
    </w:p>
    <w:p w14:paraId="29D94941" w14:textId="717DD45B" w:rsidR="009C1F6F" w:rsidRPr="0059532F" w:rsidRDefault="00566EF6" w:rsidP="00566EF6">
      <w:pPr>
        <w:pStyle w:val="BodyText"/>
        <w:ind w:left="720" w:hanging="720"/>
        <w:rPr>
          <w:rFonts w:cs="Arial"/>
          <w:sz w:val="20"/>
          <w:lang w:val="ro-RO"/>
        </w:rPr>
      </w:pPr>
      <w:r w:rsidRPr="0059532F">
        <w:rPr>
          <w:rFonts w:cs="Arial"/>
          <w:sz w:val="20"/>
          <w:lang w:val="ro-RO"/>
        </w:rPr>
        <w:t>29.1</w:t>
      </w:r>
      <w:r w:rsidRPr="0059532F">
        <w:rPr>
          <w:rFonts w:cs="Arial"/>
          <w:sz w:val="20"/>
          <w:lang w:val="ro-RO"/>
        </w:rPr>
        <w:tab/>
      </w:r>
      <w:r w:rsidR="003A2E2A" w:rsidRPr="0059532F">
        <w:rPr>
          <w:rFonts w:cs="Arial"/>
          <w:sz w:val="20"/>
          <w:lang w:val="ro-RO"/>
        </w:rPr>
        <w:t xml:space="preserve">Nicio Parte nu poate să îşi cedeze drepturile </w:t>
      </w:r>
      <w:r w:rsidR="00064AE9" w:rsidRPr="0059532F">
        <w:rPr>
          <w:rFonts w:cs="Arial"/>
          <w:sz w:val="20"/>
          <w:lang w:val="ro-RO"/>
        </w:rPr>
        <w:t>ş</w:t>
      </w:r>
      <w:r w:rsidR="003A2E2A" w:rsidRPr="0059532F">
        <w:rPr>
          <w:rFonts w:cs="Arial"/>
          <w:sz w:val="20"/>
          <w:lang w:val="ro-RO"/>
        </w:rPr>
        <w:t>i/sau obliga</w:t>
      </w:r>
      <w:r w:rsidR="00064AE9" w:rsidRPr="0059532F">
        <w:rPr>
          <w:rFonts w:cs="Arial"/>
          <w:sz w:val="20"/>
          <w:lang w:val="ro-RO"/>
        </w:rPr>
        <w:t>ţ</w:t>
      </w:r>
      <w:r w:rsidR="003A2E2A" w:rsidRPr="0059532F">
        <w:rPr>
          <w:rFonts w:cs="Arial"/>
          <w:sz w:val="20"/>
          <w:lang w:val="ro-RO"/>
        </w:rPr>
        <w:t>iile din acest Acord fără acordul anterior scris al celeilalte Părţi.</w:t>
      </w:r>
      <w:r w:rsidR="009C1F6F" w:rsidRPr="0059532F">
        <w:rPr>
          <w:rFonts w:cs="Arial"/>
          <w:sz w:val="20"/>
          <w:lang w:val="ro-RO"/>
        </w:rPr>
        <w:t xml:space="preserve"> Cesiunea va produce efecte fata de Parti de la data acceptarii cesiunii de catre cealalta Parte.</w:t>
      </w:r>
    </w:p>
    <w:p w14:paraId="0FDC0DEB" w14:textId="77777777" w:rsidR="009C1F6F" w:rsidRPr="0059532F" w:rsidRDefault="009C1F6F" w:rsidP="009C1F6F">
      <w:pPr>
        <w:ind w:left="720" w:hanging="720"/>
        <w:jc w:val="both"/>
        <w:rPr>
          <w:rFonts w:ascii="Arial" w:hAnsi="Arial" w:cs="Arial"/>
          <w:lang w:val="ro-RO"/>
        </w:rPr>
      </w:pPr>
    </w:p>
    <w:p w14:paraId="080EB8E8" w14:textId="1473C789" w:rsidR="003648BF" w:rsidRPr="0059532F" w:rsidRDefault="00566EF6" w:rsidP="00566EF6">
      <w:pPr>
        <w:pStyle w:val="BodyText"/>
        <w:ind w:left="720" w:hanging="720"/>
        <w:rPr>
          <w:rFonts w:cs="Arial"/>
          <w:sz w:val="20"/>
          <w:lang w:val="ro-RO"/>
        </w:rPr>
      </w:pPr>
      <w:r w:rsidRPr="0059532F">
        <w:rPr>
          <w:rFonts w:cs="Arial"/>
          <w:sz w:val="20"/>
          <w:lang w:val="pt-BR"/>
        </w:rPr>
        <w:t>29.2</w:t>
      </w:r>
      <w:r w:rsidR="003648BF" w:rsidRPr="0059532F">
        <w:rPr>
          <w:rFonts w:cs="Arial"/>
          <w:sz w:val="20"/>
          <w:lang w:val="pt-BR"/>
        </w:rPr>
        <w:tab/>
      </w:r>
      <w:r w:rsidR="003648BF" w:rsidRPr="0059532F">
        <w:rPr>
          <w:rFonts w:cs="Arial"/>
          <w:sz w:val="20"/>
          <w:lang w:val="ro-RO"/>
        </w:rPr>
        <w:t>Faptul ca o Parte nu insista pentru îndeplinirea exacta si întocmai a prezentului Acord sau nu isi exercita oricare din obligatiile pe care le are în baza prezentului Acord, nu inseamna ca respectiva Parte renunţa la drepturile care ii revin în baza oricareia din clauzele acestui Acord.</w:t>
      </w:r>
    </w:p>
    <w:p w14:paraId="37D8492A" w14:textId="77777777" w:rsidR="003648BF" w:rsidRPr="0059532F" w:rsidRDefault="003648BF" w:rsidP="00D27514">
      <w:pPr>
        <w:ind w:left="567" w:hanging="567"/>
        <w:jc w:val="both"/>
        <w:rPr>
          <w:rFonts w:ascii="Arial" w:hAnsi="Arial" w:cs="Arial"/>
          <w:lang w:val="ro-RO"/>
        </w:rPr>
      </w:pPr>
    </w:p>
    <w:p w14:paraId="7F7BA287" w14:textId="404EB24C" w:rsidR="00C17E8E" w:rsidRPr="0059532F" w:rsidRDefault="00566EF6" w:rsidP="00566EF6">
      <w:pPr>
        <w:ind w:left="720" w:hanging="720"/>
        <w:jc w:val="both"/>
        <w:rPr>
          <w:ins w:id="75" w:author="Truta1 Mihaela" w:date="2022-10-26T10:50:00Z"/>
          <w:rFonts w:ascii="Arial" w:hAnsi="Arial" w:cs="Arial"/>
          <w:lang w:val="ro-RO"/>
        </w:rPr>
      </w:pPr>
      <w:r w:rsidRPr="0059532F">
        <w:rPr>
          <w:rFonts w:ascii="Arial" w:hAnsi="Arial" w:cs="Arial"/>
          <w:lang w:val="ro-RO"/>
        </w:rPr>
        <w:t>29.3</w:t>
      </w:r>
      <w:r w:rsidR="003A2E2A" w:rsidRPr="0059532F">
        <w:rPr>
          <w:rFonts w:ascii="Arial" w:hAnsi="Arial" w:cs="Arial"/>
          <w:lang w:val="ro-RO"/>
        </w:rPr>
        <w:t xml:space="preserve"> </w:t>
      </w:r>
      <w:r w:rsidR="007152C3" w:rsidRPr="0059532F">
        <w:rPr>
          <w:rFonts w:ascii="Arial" w:hAnsi="Arial" w:cs="Arial"/>
          <w:lang w:val="ro-RO"/>
        </w:rPr>
        <w:tab/>
      </w:r>
      <w:r w:rsidR="003A2E2A" w:rsidRPr="0059532F">
        <w:rPr>
          <w:rFonts w:ascii="Arial" w:hAnsi="Arial" w:cs="Arial"/>
          <w:lang w:val="ro-RO"/>
        </w:rPr>
        <w:t>Titlurile articolelor sunt puse pentru o mai uşoară referinţă pentru Părţile semnatare şi nu afectează în niciun fel interpretarea sau îndeplinirea acestuia.</w:t>
      </w:r>
    </w:p>
    <w:p w14:paraId="261AD432" w14:textId="77777777" w:rsidR="004D7FDD" w:rsidRPr="0059532F" w:rsidRDefault="004D7FDD" w:rsidP="00566EF6">
      <w:pPr>
        <w:ind w:left="720" w:hanging="720"/>
        <w:jc w:val="both"/>
        <w:rPr>
          <w:ins w:id="76" w:author="Truta1 Mihaela" w:date="2022-10-26T10:50:00Z"/>
          <w:rFonts w:ascii="Arial" w:hAnsi="Arial" w:cs="Arial"/>
          <w:lang w:val="ro-RO"/>
        </w:rPr>
      </w:pPr>
    </w:p>
    <w:p w14:paraId="3E5582C8" w14:textId="77777777" w:rsidR="004D7FDD" w:rsidRPr="0059532F" w:rsidRDefault="004D7FDD" w:rsidP="004D7FDD">
      <w:pPr>
        <w:ind w:left="720" w:hanging="720"/>
        <w:jc w:val="both"/>
        <w:rPr>
          <w:ins w:id="77" w:author="Truta1 Mihaela" w:date="2022-10-26T10:50:00Z"/>
          <w:rFonts w:ascii="Arial" w:hAnsi="Arial" w:cs="Arial"/>
          <w:lang w:val="ro-RO"/>
        </w:rPr>
      </w:pPr>
      <w:ins w:id="78" w:author="Truta1 Mihaela" w:date="2022-10-26T10:50:00Z">
        <w:r w:rsidRPr="0059532F">
          <w:rPr>
            <w:rFonts w:ascii="Arial" w:hAnsi="Arial" w:cs="Arial"/>
            <w:lang w:val="ro-RO"/>
          </w:rPr>
          <w:t>29.4</w:t>
        </w:r>
        <w:r w:rsidRPr="0059532F">
          <w:rPr>
            <w:rFonts w:ascii="Arial" w:hAnsi="Arial" w:cs="Arial"/>
            <w:lang w:val="ro-RO"/>
          </w:rPr>
          <w:tab/>
          <w:t>Avand in vedere faptul ca anexele la Acord constituie părţi integrante ale Acordului, Partile agreaza ca:</w:t>
        </w:r>
      </w:ins>
    </w:p>
    <w:p w14:paraId="71870DD7" w14:textId="77777777" w:rsidR="004D7FDD" w:rsidRPr="0059532F" w:rsidRDefault="004D7FDD" w:rsidP="004D7FDD">
      <w:pPr>
        <w:pStyle w:val="ListParagraph"/>
        <w:numPr>
          <w:ilvl w:val="0"/>
          <w:numId w:val="58"/>
        </w:numPr>
        <w:jc w:val="both"/>
        <w:rPr>
          <w:ins w:id="79" w:author="Truta1 Mihaela" w:date="2022-10-26T10:50:00Z"/>
          <w:rFonts w:ascii="Arial" w:hAnsi="Arial" w:cs="Arial"/>
          <w:lang w:val="ro-RO"/>
        </w:rPr>
      </w:pPr>
      <w:ins w:id="80" w:author="Truta1 Mihaela" w:date="2022-10-26T10:50:00Z">
        <w:r w:rsidRPr="0059532F">
          <w:rPr>
            <w:rFonts w:ascii="Arial" w:hAnsi="Arial" w:cs="Arial"/>
            <w:lang w:val="ro-RO"/>
          </w:rPr>
          <w:t>Semnaturile reprezentantilor legali de mai jos produc efecte atat pentru corpul principal al acordului cat si pentru anexele la Acord.</w:t>
        </w:r>
      </w:ins>
    </w:p>
    <w:p w14:paraId="652AF37B" w14:textId="77777777" w:rsidR="004D7FDD" w:rsidRPr="0059532F" w:rsidRDefault="004D7FDD" w:rsidP="004D7FDD">
      <w:pPr>
        <w:pStyle w:val="ListParagraph"/>
        <w:numPr>
          <w:ilvl w:val="0"/>
          <w:numId w:val="58"/>
        </w:numPr>
        <w:jc w:val="both"/>
        <w:rPr>
          <w:ins w:id="81" w:author="Truta1 Mihaela" w:date="2022-10-26T10:50:00Z"/>
          <w:rFonts w:ascii="Arial" w:hAnsi="Arial" w:cs="Arial"/>
          <w:lang w:val="ro-RO"/>
        </w:rPr>
      </w:pPr>
      <w:ins w:id="82" w:author="Truta1 Mihaela" w:date="2022-10-26T10:50:00Z">
        <w:r w:rsidRPr="0059532F">
          <w:rPr>
            <w:rFonts w:ascii="Arial" w:hAnsi="Arial" w:cs="Arial"/>
            <w:lang w:val="ro-RO"/>
          </w:rPr>
          <w:t>Pentru conformitate, anexele la Acord vor fi initializate de catre managerii de contract ai fiecarei Parti.</w:t>
        </w:r>
      </w:ins>
    </w:p>
    <w:p w14:paraId="3BCB919F" w14:textId="77777777" w:rsidR="004D7FDD" w:rsidRPr="0059532F" w:rsidRDefault="004D7FDD" w:rsidP="004D7FDD">
      <w:pPr>
        <w:pStyle w:val="ListParagraph"/>
        <w:numPr>
          <w:ilvl w:val="0"/>
          <w:numId w:val="58"/>
        </w:numPr>
        <w:jc w:val="both"/>
        <w:rPr>
          <w:ins w:id="83" w:author="Truta1 Mihaela" w:date="2022-10-26T10:50:00Z"/>
          <w:rFonts w:ascii="Arial" w:hAnsi="Arial" w:cs="Arial"/>
          <w:lang w:val="ro-RO"/>
        </w:rPr>
      </w:pPr>
      <w:ins w:id="84" w:author="Truta1 Mihaela" w:date="2022-10-26T10:50:00Z">
        <w:r w:rsidRPr="0059532F">
          <w:rPr>
            <w:rFonts w:ascii="Arial" w:hAnsi="Arial" w:cs="Arial"/>
            <w:lang w:val="ro-RO"/>
          </w:rPr>
          <w:t xml:space="preserve">In cazul actelor aditionale la Acord care vor modifica / inlocui una sau mai multe dintre anexele la Acord, semnaturile reprezentantilor legali de pe corpul principal al actelor aditionale vor produce aceleasi efecte si pentru anexele la Acord, atasate la respectivele acte aditionale prin care se vor modifica respectivele anexe, sub conditia initializarii acestora de catre managerii de contract ai fiecarei Parti. </w:t>
        </w:r>
      </w:ins>
    </w:p>
    <w:p w14:paraId="0B9E55BC" w14:textId="77777777" w:rsidR="004D7FDD" w:rsidRPr="0059532F" w:rsidRDefault="004D7FDD" w:rsidP="004D7FDD">
      <w:pPr>
        <w:ind w:left="720" w:hanging="720"/>
        <w:jc w:val="both"/>
        <w:rPr>
          <w:ins w:id="85" w:author="Truta1 Mihaela" w:date="2022-10-26T10:50:00Z"/>
          <w:rFonts w:ascii="Arial" w:hAnsi="Arial" w:cs="Arial"/>
          <w:lang w:val="ro-RO"/>
        </w:rPr>
      </w:pPr>
    </w:p>
    <w:p w14:paraId="4BA00C32" w14:textId="77777777" w:rsidR="004D7FDD" w:rsidRPr="0059532F" w:rsidRDefault="004D7FDD" w:rsidP="00566EF6">
      <w:pPr>
        <w:ind w:left="720" w:hanging="720"/>
        <w:jc w:val="both"/>
        <w:rPr>
          <w:rFonts w:ascii="Arial" w:hAnsi="Arial" w:cs="Arial"/>
          <w:lang w:val="ro-RO"/>
        </w:rPr>
      </w:pPr>
    </w:p>
    <w:p w14:paraId="4516FFD1" w14:textId="77777777" w:rsidR="003A2E2A" w:rsidRPr="0059532F" w:rsidRDefault="003A2E2A" w:rsidP="00D27514">
      <w:pPr>
        <w:jc w:val="both"/>
        <w:rPr>
          <w:rFonts w:ascii="Arial" w:hAnsi="Arial" w:cs="Arial"/>
          <w:lang w:val="ro-RO"/>
        </w:rPr>
      </w:pPr>
    </w:p>
    <w:p w14:paraId="1E60C8A0" w14:textId="77777777" w:rsidR="003A2E2A" w:rsidRPr="0059532F" w:rsidRDefault="003A2E2A" w:rsidP="00D27514">
      <w:pPr>
        <w:jc w:val="both"/>
        <w:rPr>
          <w:rFonts w:ascii="Arial" w:hAnsi="Arial" w:cs="Arial"/>
          <w:lang w:val="ro-RO"/>
        </w:rPr>
      </w:pPr>
      <w:r w:rsidRPr="0059532F">
        <w:rPr>
          <w:rFonts w:ascii="Arial" w:hAnsi="Arial" w:cs="Arial"/>
          <w:lang w:val="ro-RO"/>
        </w:rPr>
        <w:t>Acordul a fost incheiat azi ___________</w:t>
      </w:r>
      <w:r w:rsidR="004B7EAB" w:rsidRPr="0059532F">
        <w:rPr>
          <w:rFonts w:ascii="Arial" w:hAnsi="Arial" w:cs="Arial"/>
          <w:lang w:val="ro-RO"/>
        </w:rPr>
        <w:t>_______</w:t>
      </w:r>
      <w:r w:rsidRPr="0059532F">
        <w:rPr>
          <w:rFonts w:ascii="Arial" w:hAnsi="Arial" w:cs="Arial"/>
          <w:lang w:val="ro-RO"/>
        </w:rPr>
        <w:t xml:space="preserve">, </w:t>
      </w:r>
      <w:r w:rsidR="00C50061" w:rsidRPr="0059532F">
        <w:rPr>
          <w:rFonts w:ascii="Arial" w:hAnsi="Arial" w:cs="Arial"/>
          <w:lang w:val="ro-RO"/>
        </w:rPr>
        <w:t xml:space="preserve">in Bucuresti, </w:t>
      </w:r>
      <w:r w:rsidR="00064AE9" w:rsidRPr="0059532F">
        <w:rPr>
          <w:rFonts w:ascii="Arial" w:hAnsi="Arial" w:cs="Arial"/>
          <w:lang w:val="ro-RO"/>
        </w:rPr>
        <w:t>î</w:t>
      </w:r>
      <w:r w:rsidRPr="0059532F">
        <w:rPr>
          <w:rFonts w:ascii="Arial" w:hAnsi="Arial" w:cs="Arial"/>
          <w:lang w:val="ro-RO"/>
        </w:rPr>
        <w:t>n dou</w:t>
      </w:r>
      <w:r w:rsidR="00064AE9" w:rsidRPr="0059532F">
        <w:rPr>
          <w:rFonts w:ascii="Arial" w:hAnsi="Arial" w:cs="Arial"/>
          <w:lang w:val="ro-RO"/>
        </w:rPr>
        <w:t>ă</w:t>
      </w:r>
      <w:r w:rsidRPr="0059532F">
        <w:rPr>
          <w:rFonts w:ascii="Arial" w:hAnsi="Arial" w:cs="Arial"/>
          <w:lang w:val="ro-RO"/>
        </w:rPr>
        <w:t xml:space="preserve"> exemplare</w:t>
      </w:r>
      <w:r w:rsidR="00C50061" w:rsidRPr="0059532F">
        <w:rPr>
          <w:rFonts w:ascii="Arial" w:hAnsi="Arial" w:cs="Arial"/>
          <w:lang w:val="ro-RO"/>
        </w:rPr>
        <w:t xml:space="preserve"> originale</w:t>
      </w:r>
      <w:r w:rsidRPr="0059532F">
        <w:rPr>
          <w:rFonts w:ascii="Arial" w:hAnsi="Arial" w:cs="Arial"/>
          <w:lang w:val="ro-RO"/>
        </w:rPr>
        <w:t>, c</w:t>
      </w:r>
      <w:r w:rsidR="00064AE9" w:rsidRPr="0059532F">
        <w:rPr>
          <w:rFonts w:ascii="Arial" w:hAnsi="Arial" w:cs="Arial"/>
          <w:lang w:val="ro-RO"/>
        </w:rPr>
        <w:t>â</w:t>
      </w:r>
      <w:r w:rsidRPr="0059532F">
        <w:rPr>
          <w:rFonts w:ascii="Arial" w:hAnsi="Arial" w:cs="Arial"/>
          <w:lang w:val="ro-RO"/>
        </w:rPr>
        <w:t>te un exemplar pentru fiecare Parte.</w:t>
      </w:r>
    </w:p>
    <w:p w14:paraId="01FD517C" w14:textId="77777777" w:rsidR="003A2E2A" w:rsidRPr="0059532F" w:rsidRDefault="003A2E2A" w:rsidP="00D27514">
      <w:pPr>
        <w:jc w:val="both"/>
        <w:rPr>
          <w:rFonts w:ascii="Arial" w:hAnsi="Arial" w:cs="Arial"/>
          <w:lang w:val="ro-RO"/>
        </w:rPr>
      </w:pPr>
      <w:r w:rsidRPr="0059532F">
        <w:rPr>
          <w:rFonts w:ascii="Arial" w:hAnsi="Arial" w:cs="Arial"/>
          <w:lang w:val="ro-RO"/>
        </w:rPr>
        <w:t> </w:t>
      </w:r>
    </w:p>
    <w:p w14:paraId="6E2BADBA" w14:textId="77777777" w:rsidR="007E4E51" w:rsidRPr="0059532F" w:rsidRDefault="007E4E51" w:rsidP="007E4E51">
      <w:pPr>
        <w:jc w:val="both"/>
        <w:rPr>
          <w:rFonts w:ascii="Arial" w:hAnsi="Arial" w:cs="Arial"/>
          <w:b/>
          <w:lang w:val="ro-RO"/>
        </w:rPr>
      </w:pPr>
    </w:p>
    <w:p w14:paraId="1CB4B4CE" w14:textId="77777777" w:rsidR="007E4E51" w:rsidRPr="0059532F" w:rsidRDefault="007E4E51" w:rsidP="007E4E51">
      <w:pPr>
        <w:jc w:val="both"/>
        <w:rPr>
          <w:rFonts w:ascii="Arial" w:hAnsi="Arial" w:cs="Arial"/>
          <w:lang w:val="ro-RO"/>
        </w:rPr>
      </w:pPr>
    </w:p>
    <w:p w14:paraId="5B891388" w14:textId="77777777" w:rsidR="007E4E51" w:rsidRPr="0059532F" w:rsidRDefault="007E4E51" w:rsidP="007E4E51">
      <w:pPr>
        <w:rPr>
          <w:rFonts w:ascii="Arial" w:hAnsi="Arial" w:cs="Arial"/>
          <w:b/>
          <w:lang w:val="ro-RO"/>
        </w:rPr>
      </w:pPr>
      <w:r w:rsidRPr="0059532F">
        <w:rPr>
          <w:rFonts w:ascii="Arial" w:hAnsi="Arial" w:cs="Arial"/>
          <w:b/>
          <w:lang w:val="ro-RO"/>
        </w:rPr>
        <w:t xml:space="preserve">Telekom Romania Mobile                                       </w:t>
      </w:r>
      <w:r w:rsidRPr="0059532F">
        <w:rPr>
          <w:rFonts w:ascii="Arial" w:hAnsi="Arial" w:cs="Arial"/>
          <w:b/>
          <w:lang w:val="ro-RO"/>
        </w:rPr>
        <w:tab/>
      </w:r>
      <w:r w:rsidRPr="0059532F">
        <w:rPr>
          <w:rFonts w:ascii="Arial" w:hAnsi="Arial" w:cs="Arial"/>
          <w:b/>
          <w:lang w:val="ro-RO"/>
        </w:rPr>
        <w:tab/>
      </w:r>
      <w:r w:rsidRPr="0059532F">
        <w:rPr>
          <w:rFonts w:ascii="Arial" w:hAnsi="Arial" w:cs="Arial"/>
          <w:b/>
          <w:lang w:val="ro-RO"/>
        </w:rPr>
        <w:tab/>
        <w:t>Operator</w:t>
      </w:r>
    </w:p>
    <w:p w14:paraId="34BF3A4C" w14:textId="77777777" w:rsidR="007E4E51" w:rsidRPr="0059532F" w:rsidRDefault="007E4E51" w:rsidP="007E4E51">
      <w:pPr>
        <w:rPr>
          <w:rFonts w:ascii="Arial" w:hAnsi="Arial" w:cs="Arial"/>
          <w:b/>
          <w:lang w:val="ro-RO"/>
        </w:rPr>
      </w:pPr>
      <w:r w:rsidRPr="0059532F">
        <w:rPr>
          <w:rFonts w:ascii="Arial" w:hAnsi="Arial" w:cs="Arial"/>
          <w:b/>
          <w:lang w:val="ro-RO"/>
        </w:rPr>
        <w:t>Communications S.A.</w:t>
      </w:r>
      <w:r w:rsidRPr="0059532F">
        <w:rPr>
          <w:rFonts w:ascii="Arial" w:hAnsi="Arial" w:cs="Arial"/>
          <w:b/>
          <w:lang w:val="ro-RO"/>
        </w:rPr>
        <w:tab/>
      </w:r>
      <w:r w:rsidRPr="0059532F">
        <w:rPr>
          <w:rFonts w:ascii="Arial" w:hAnsi="Arial" w:cs="Arial"/>
          <w:b/>
          <w:lang w:val="ro-RO"/>
        </w:rPr>
        <w:tab/>
      </w:r>
      <w:r w:rsidRPr="0059532F">
        <w:rPr>
          <w:rFonts w:ascii="Arial" w:hAnsi="Arial" w:cs="Arial"/>
          <w:b/>
          <w:lang w:val="ro-RO"/>
        </w:rPr>
        <w:tab/>
      </w:r>
      <w:r w:rsidRPr="0059532F">
        <w:rPr>
          <w:rFonts w:ascii="Arial" w:hAnsi="Arial" w:cs="Arial"/>
          <w:b/>
          <w:lang w:val="ro-RO"/>
        </w:rPr>
        <w:tab/>
      </w:r>
    </w:p>
    <w:p w14:paraId="272C530C" w14:textId="77777777" w:rsidR="007E4E51" w:rsidRPr="0059532F" w:rsidRDefault="007E4E51" w:rsidP="007E4E51">
      <w:pPr>
        <w:rPr>
          <w:rFonts w:ascii="Arial" w:hAnsi="Arial" w:cs="Arial"/>
          <w:lang w:val="ro-RO"/>
        </w:rPr>
      </w:pPr>
    </w:p>
    <w:p w14:paraId="6A7ABA3D" w14:textId="77777777" w:rsidR="003A2E2A" w:rsidRPr="0059532F" w:rsidRDefault="003A2E2A" w:rsidP="00EB7B09">
      <w:pPr>
        <w:tabs>
          <w:tab w:val="left" w:pos="4962"/>
        </w:tabs>
        <w:rPr>
          <w:rFonts w:ascii="Arial" w:hAnsi="Arial" w:cs="Arial"/>
          <w:lang w:val="ro-RO"/>
        </w:rPr>
      </w:pPr>
    </w:p>
    <w:p w14:paraId="0147AFEC" w14:textId="77777777" w:rsidR="00EB7B09" w:rsidRPr="0059532F" w:rsidRDefault="00EB7B09" w:rsidP="00EB7B09">
      <w:pPr>
        <w:pStyle w:val="Title"/>
        <w:jc w:val="left"/>
        <w:outlineLvl w:val="0"/>
        <w:rPr>
          <w:rFonts w:ascii="Arial" w:hAnsi="Arial" w:cs="Arial"/>
          <w:b w:val="0"/>
          <w:bCs w:val="0"/>
          <w:sz w:val="20"/>
          <w:szCs w:val="20"/>
        </w:rPr>
      </w:pPr>
      <w:r w:rsidRPr="0059532F">
        <w:rPr>
          <w:rFonts w:ascii="Arial" w:hAnsi="Arial" w:cs="Arial"/>
          <w:b w:val="0"/>
          <w:bCs w:val="0"/>
          <w:sz w:val="20"/>
          <w:szCs w:val="20"/>
        </w:rPr>
        <w:t>___________________________</w:t>
      </w:r>
      <w:r w:rsidRPr="0059532F">
        <w:rPr>
          <w:rFonts w:ascii="Arial" w:hAnsi="Arial" w:cs="Arial"/>
          <w:b w:val="0"/>
          <w:bCs w:val="0"/>
          <w:sz w:val="20"/>
          <w:szCs w:val="20"/>
        </w:rPr>
        <w:tab/>
      </w:r>
      <w:r w:rsidRPr="0059532F">
        <w:rPr>
          <w:rFonts w:ascii="Arial" w:hAnsi="Arial" w:cs="Arial"/>
          <w:b w:val="0"/>
          <w:bCs w:val="0"/>
          <w:sz w:val="20"/>
          <w:szCs w:val="20"/>
        </w:rPr>
        <w:tab/>
      </w:r>
      <w:r w:rsidRPr="0059532F">
        <w:rPr>
          <w:rFonts w:ascii="Arial" w:hAnsi="Arial" w:cs="Arial"/>
          <w:b w:val="0"/>
          <w:bCs w:val="0"/>
          <w:sz w:val="20"/>
          <w:szCs w:val="20"/>
        </w:rPr>
        <w:tab/>
        <w:t>_______________________</w:t>
      </w:r>
    </w:p>
    <w:p w14:paraId="3634AA94" w14:textId="77777777" w:rsidR="00EB7B09" w:rsidRPr="0059532F" w:rsidRDefault="00EB7B09" w:rsidP="00EB7B09">
      <w:pPr>
        <w:pStyle w:val="Title"/>
        <w:jc w:val="left"/>
        <w:outlineLvl w:val="0"/>
        <w:rPr>
          <w:rFonts w:ascii="Arial" w:hAnsi="Arial" w:cs="Arial"/>
          <w:b w:val="0"/>
          <w:bCs w:val="0"/>
          <w:sz w:val="20"/>
          <w:szCs w:val="20"/>
        </w:rPr>
      </w:pPr>
    </w:p>
    <w:p w14:paraId="1D80D24D" w14:textId="77777777" w:rsidR="00EB7B09" w:rsidRPr="0059532F" w:rsidRDefault="00EB7B09" w:rsidP="00EB7B09">
      <w:pPr>
        <w:tabs>
          <w:tab w:val="left" w:pos="4962"/>
        </w:tabs>
        <w:rPr>
          <w:rFonts w:ascii="Arial" w:hAnsi="Arial" w:cs="Arial"/>
          <w:lang w:val="ro-RO"/>
        </w:rPr>
      </w:pPr>
    </w:p>
    <w:sectPr w:rsidR="00EB7B09" w:rsidRPr="0059532F" w:rsidSect="00F76A89">
      <w:headerReference w:type="default" r:id="rId8"/>
      <w:footerReference w:type="even" r:id="rId9"/>
      <w:footerReference w:type="default" r:id="rId10"/>
      <w:footerReference w:type="first" r:id="rId11"/>
      <w:pgSz w:w="11909" w:h="16834" w:code="9"/>
      <w:pgMar w:top="1138" w:right="1296" w:bottom="1440" w:left="1584" w:header="706" w:footer="70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28E226" w14:textId="77777777" w:rsidR="00E17C90" w:rsidRDefault="00E17C90">
      <w:r>
        <w:separator/>
      </w:r>
    </w:p>
    <w:p w14:paraId="5A78A0D9" w14:textId="77777777" w:rsidR="00E17C90" w:rsidRDefault="00E17C90"/>
  </w:endnote>
  <w:endnote w:type="continuationSeparator" w:id="0">
    <w:p w14:paraId="2E59F36C" w14:textId="77777777" w:rsidR="00E17C90" w:rsidRDefault="00E17C90">
      <w:r>
        <w:continuationSeparator/>
      </w:r>
    </w:p>
    <w:p w14:paraId="4BDC52D8" w14:textId="77777777" w:rsidR="00E17C90" w:rsidRDefault="00E17C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EF04C" w14:textId="77777777" w:rsidR="00EC2303" w:rsidRDefault="00EC23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F59A69" w14:textId="77777777" w:rsidR="00EC2303" w:rsidRDefault="00EC2303">
    <w:pPr>
      <w:pStyle w:val="Footer"/>
      <w:ind w:right="360"/>
    </w:pPr>
  </w:p>
  <w:p w14:paraId="003158EF" w14:textId="77777777" w:rsidR="00EC2303" w:rsidRDefault="00EC230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59A65" w14:textId="745CC1D4" w:rsidR="00EC2303" w:rsidRPr="00C752D9" w:rsidRDefault="00EC2303">
    <w:pPr>
      <w:pStyle w:val="Footer"/>
      <w:framePr w:wrap="around" w:vAnchor="text" w:hAnchor="margin" w:xAlign="right" w:y="1"/>
      <w:rPr>
        <w:rStyle w:val="PageNumber"/>
        <w:rFonts w:ascii="Tahoma" w:hAnsi="Tahoma" w:cs="Tahoma"/>
        <w:sz w:val="18"/>
        <w:szCs w:val="18"/>
      </w:rPr>
    </w:pPr>
    <w:r>
      <w:rPr>
        <w:rStyle w:val="PageNumber"/>
      </w:rPr>
      <w:fldChar w:fldCharType="begin"/>
    </w:r>
    <w:r>
      <w:rPr>
        <w:rStyle w:val="PageNumber"/>
      </w:rPr>
      <w:instrText xml:space="preserve">PAGE  </w:instrText>
    </w:r>
    <w:r>
      <w:rPr>
        <w:rStyle w:val="PageNumber"/>
      </w:rPr>
      <w:fldChar w:fldCharType="separate"/>
    </w:r>
    <w:r w:rsidR="009818FB">
      <w:rPr>
        <w:rStyle w:val="PageNumber"/>
        <w:noProof/>
      </w:rPr>
      <w:t>21</w:t>
    </w:r>
    <w:r>
      <w:rPr>
        <w:rStyle w:val="PageNumber"/>
      </w:rPr>
      <w:fldChar w:fldCharType="end"/>
    </w:r>
  </w:p>
  <w:p w14:paraId="56E1128F" w14:textId="77777777" w:rsidR="00EC2303" w:rsidRDefault="00EC2303">
    <w:pPr>
      <w:pStyle w:val="Footer"/>
      <w:ind w:right="360"/>
    </w:pPr>
    <w:r>
      <w:t xml:space="preserve"> </w:t>
    </w:r>
  </w:p>
  <w:p w14:paraId="1391D22A" w14:textId="77777777" w:rsidR="00EC2303" w:rsidRDefault="00EC230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A77ED" w14:textId="6BD15A07" w:rsidR="00EC2303" w:rsidRDefault="00EC2303">
    <w:pPr>
      <w:pStyle w:val="Footer"/>
    </w:pPr>
    <w:r>
      <w:rPr>
        <w:snapToGrid w:val="0"/>
      </w:rPr>
      <w:fldChar w:fldCharType="begin"/>
    </w:r>
    <w:r>
      <w:rPr>
        <w:snapToGrid w:val="0"/>
      </w:rPr>
      <w:instrText xml:space="preserve"> FILENAME </w:instrText>
    </w:r>
    <w:r>
      <w:rPr>
        <w:snapToGrid w:val="0"/>
      </w:rPr>
      <w:fldChar w:fldCharType="separate"/>
    </w:r>
    <w:ins w:id="91" w:author="Niculae Elena" w:date="2021-06-28T16:14:00Z">
      <w:r>
        <w:rPr>
          <w:noProof/>
          <w:snapToGrid w:val="0"/>
        </w:rPr>
        <w:t>Acordul_standard_de_interconectare_01 iulie 2021_Final.docx</w:t>
      </w:r>
    </w:ins>
    <w:del w:id="92" w:author="Niculae Elena" w:date="2021-06-28T16:14:00Z">
      <w:r w:rsidDel="00E03DBB">
        <w:rPr>
          <w:noProof/>
          <w:snapToGrid w:val="0"/>
        </w:rPr>
        <w:delText>Acordul_standard_de_interconectare_18 mai 2021_Final.docx</w:delText>
      </w:r>
    </w:del>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269B83" w14:textId="77777777" w:rsidR="00E17C90" w:rsidRDefault="00E17C90">
      <w:r>
        <w:separator/>
      </w:r>
    </w:p>
    <w:p w14:paraId="7128F5E2" w14:textId="77777777" w:rsidR="00E17C90" w:rsidRDefault="00E17C90"/>
  </w:footnote>
  <w:footnote w:type="continuationSeparator" w:id="0">
    <w:p w14:paraId="51EB7BC5" w14:textId="77777777" w:rsidR="00E17C90" w:rsidRDefault="00E17C90">
      <w:r>
        <w:continuationSeparator/>
      </w:r>
    </w:p>
    <w:p w14:paraId="51F81F1D" w14:textId="77777777" w:rsidR="00E17C90" w:rsidRDefault="00E17C90"/>
  </w:footnote>
  <w:footnote w:id="1">
    <w:p w14:paraId="5CB9B36A" w14:textId="77777777" w:rsidR="00EC2303" w:rsidRPr="00C50061" w:rsidRDefault="00EC2303" w:rsidP="00712DD8">
      <w:pPr>
        <w:pStyle w:val="FootnoteText"/>
        <w:jc w:val="both"/>
        <w:rPr>
          <w:rFonts w:ascii="Tahoma" w:hAnsi="Tahoma" w:cs="Tahoma"/>
          <w:sz w:val="16"/>
          <w:szCs w:val="16"/>
          <w:lang w:val="ro-RO"/>
        </w:rPr>
      </w:pPr>
      <w:r w:rsidRPr="00C50061">
        <w:rPr>
          <w:rStyle w:val="FootnoteReference"/>
          <w:rFonts w:ascii="Tahoma" w:hAnsi="Tahoma" w:cs="Tahoma"/>
          <w:sz w:val="16"/>
          <w:szCs w:val="16"/>
        </w:rPr>
        <w:footnoteRef/>
      </w:r>
      <w:r w:rsidRPr="00C50061">
        <w:rPr>
          <w:rFonts w:ascii="Tahoma" w:hAnsi="Tahoma" w:cs="Tahoma"/>
          <w:sz w:val="16"/>
          <w:szCs w:val="16"/>
        </w:rPr>
        <w:t xml:space="preserve"> </w:t>
      </w:r>
      <w:r w:rsidRPr="00C50061">
        <w:rPr>
          <w:rFonts w:ascii="Tahoma" w:hAnsi="Tahoma" w:cs="Tahoma"/>
          <w:sz w:val="16"/>
          <w:szCs w:val="16"/>
          <w:lang w:val="ro-RO"/>
        </w:rPr>
        <w:t>În conformitate cu prevederile Deciziei preşedintelui ANCOM nr.</w:t>
      </w:r>
      <w:r>
        <w:rPr>
          <w:rFonts w:ascii="Tahoma" w:hAnsi="Tahoma" w:cs="Tahoma"/>
          <w:sz w:val="16"/>
          <w:szCs w:val="16"/>
          <w:lang w:val="ro-RO"/>
        </w:rPr>
        <w:t xml:space="preserve"> 49/2018</w:t>
      </w:r>
      <w:r w:rsidRPr="00C50061">
        <w:rPr>
          <w:rFonts w:ascii="Tahoma" w:hAnsi="Tahoma" w:cs="Tahoma"/>
          <w:sz w:val="16"/>
          <w:szCs w:val="16"/>
          <w:lang w:val="ro-RO"/>
        </w:rPr>
        <w:t>, durata acordului de interconectare se stabileşte prin negociere între părţi şi nu va putea fi încheiat pe o durată mai mică de 3 ani, dacă Operatorul solicită încheierea pe o durată de cel puţin 3 ani.</w:t>
      </w:r>
    </w:p>
  </w:footnote>
  <w:footnote w:id="2">
    <w:p w14:paraId="5B24CFA2" w14:textId="77777777" w:rsidR="00EC2303" w:rsidRDefault="00EC2303" w:rsidP="00A90510">
      <w:pPr>
        <w:pStyle w:val="FootnoteText"/>
        <w:jc w:val="both"/>
      </w:pPr>
      <w:r>
        <w:rPr>
          <w:rStyle w:val="FootnoteReference"/>
        </w:rPr>
        <w:footnoteRef/>
      </w:r>
      <w:r>
        <w:t xml:space="preserve"> </w:t>
      </w:r>
      <w:r w:rsidRPr="00A90510">
        <w:rPr>
          <w:rFonts w:ascii="Tahoma" w:hAnsi="Tahoma" w:cs="Tahoma"/>
          <w:i/>
          <w:color w:val="FF0000"/>
          <w:sz w:val="16"/>
          <w:szCs w:val="16"/>
          <w:lang w:val="ro-RO"/>
        </w:rPr>
        <w:t>Nota: situatiile mentionate mai sus la punctele 1-3 constituie model de calcul, Acordul urmand a fi adaptat in functie de servici</w:t>
      </w:r>
      <w:r>
        <w:rPr>
          <w:rFonts w:ascii="Tahoma" w:hAnsi="Tahoma" w:cs="Tahoma"/>
          <w:i/>
          <w:color w:val="FF0000"/>
          <w:sz w:val="16"/>
          <w:szCs w:val="16"/>
          <w:lang w:val="ro-RO"/>
        </w:rPr>
        <w:t>ile</w:t>
      </w:r>
      <w:r w:rsidRPr="00A90510">
        <w:rPr>
          <w:rFonts w:ascii="Tahoma" w:hAnsi="Tahoma" w:cs="Tahoma"/>
          <w:i/>
          <w:color w:val="FF0000"/>
          <w:sz w:val="16"/>
          <w:szCs w:val="16"/>
          <w:lang w:val="ro-RO"/>
        </w:rPr>
        <w:t xml:space="preserve"> solicitat</w:t>
      </w:r>
      <w:r>
        <w:rPr>
          <w:rFonts w:ascii="Tahoma" w:hAnsi="Tahoma" w:cs="Tahoma"/>
          <w:i/>
          <w:color w:val="FF0000"/>
          <w:sz w:val="16"/>
          <w:szCs w:val="16"/>
          <w:lang w:val="ro-RO"/>
        </w:rPr>
        <w:t>e</w:t>
      </w:r>
      <w:r w:rsidRPr="00A90510">
        <w:rPr>
          <w:rFonts w:ascii="Tahoma" w:hAnsi="Tahoma" w:cs="Tahoma"/>
          <w:i/>
          <w:color w:val="FF0000"/>
          <w:sz w:val="16"/>
          <w:szCs w:val="16"/>
          <w:lang w:val="ro-RO"/>
        </w:rPr>
        <w:t xml:space="preserve"> de catre Operator.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5336E" w14:textId="43D24397" w:rsidR="00EC2303" w:rsidRPr="00947B24" w:rsidRDefault="00EC2303">
    <w:pPr>
      <w:pStyle w:val="Header"/>
      <w:rPr>
        <w:rFonts w:ascii="Arial" w:hAnsi="Arial" w:cs="Arial"/>
        <w:lang w:val="it-IT"/>
      </w:rPr>
    </w:pPr>
    <w:r w:rsidRPr="00947B24">
      <w:rPr>
        <w:rFonts w:ascii="Arial" w:hAnsi="Arial" w:cs="Arial"/>
        <w:lang w:val="it-IT"/>
      </w:rPr>
      <w:t>Acordul standard de interconectare al Telekom Romania Mobile – versiune</w:t>
    </w:r>
    <w:ins w:id="86" w:author="Niculae Elena" w:date="2021-06-23T15:47:00Z">
      <w:r>
        <w:rPr>
          <w:rFonts w:ascii="Arial" w:hAnsi="Arial" w:cs="Arial"/>
          <w:lang w:val="it-IT"/>
        </w:rPr>
        <w:t xml:space="preserve"> </w:t>
      </w:r>
    </w:ins>
    <w:ins w:id="87" w:author="Truta1 Mihaela" w:date="2022-12-05T12:28:00Z">
      <w:r w:rsidR="0035509B">
        <w:rPr>
          <w:rFonts w:ascii="Arial" w:hAnsi="Arial" w:cs="Arial"/>
          <w:lang w:val="it-IT"/>
        </w:rPr>
        <w:t xml:space="preserve">01 ianuarie 2023 </w:t>
      </w:r>
    </w:ins>
    <w:ins w:id="88" w:author="Niculae Elena" w:date="2021-06-23T15:47:00Z">
      <w:del w:id="89" w:author="Truta1 Mihaela" w:date="2022-10-12T09:28:00Z">
        <w:r w:rsidDel="00C64ADA">
          <w:rPr>
            <w:rFonts w:ascii="Arial" w:hAnsi="Arial" w:cs="Arial"/>
            <w:lang w:val="it-IT"/>
          </w:rPr>
          <w:delText>01 iulie 2021</w:delText>
        </w:r>
      </w:del>
    </w:ins>
    <w:del w:id="90" w:author="Truta1 Mihaela" w:date="2022-10-12T09:28:00Z">
      <w:r w:rsidDel="00C64ADA">
        <w:rPr>
          <w:rFonts w:ascii="Arial" w:hAnsi="Arial" w:cs="Arial"/>
          <w:lang w:val="it-IT"/>
        </w:rPr>
        <w:delText xml:space="preserve"> </w:delText>
      </w:r>
    </w:del>
  </w:p>
  <w:p w14:paraId="1962C1C1" w14:textId="77777777" w:rsidR="00EC2303" w:rsidRDefault="00EC230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51663"/>
    <w:multiLevelType w:val="hybridMultilevel"/>
    <w:tmpl w:val="ACBADDEC"/>
    <w:lvl w:ilvl="0" w:tplc="FD820D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8452A5"/>
    <w:multiLevelType w:val="multilevel"/>
    <w:tmpl w:val="A4D28300"/>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1973A9"/>
    <w:multiLevelType w:val="hybridMultilevel"/>
    <w:tmpl w:val="FC9A469A"/>
    <w:lvl w:ilvl="0" w:tplc="9FE6E4A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7A276D5"/>
    <w:multiLevelType w:val="multilevel"/>
    <w:tmpl w:val="3DD800C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B711B7A"/>
    <w:multiLevelType w:val="multilevel"/>
    <w:tmpl w:val="BAB68D6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0B764EA0"/>
    <w:multiLevelType w:val="hybridMultilevel"/>
    <w:tmpl w:val="BD5E714C"/>
    <w:lvl w:ilvl="0" w:tplc="DA74366A">
      <w:start w:val="1"/>
      <w:numFmt w:val="lowerLetter"/>
      <w:lvlText w:val="%1)"/>
      <w:lvlJc w:val="left"/>
      <w:pPr>
        <w:tabs>
          <w:tab w:val="num" w:pos="1778"/>
        </w:tabs>
        <w:ind w:left="1778" w:hanging="360"/>
      </w:pPr>
      <w:rPr>
        <w:rFonts w:hint="default"/>
        <w:b/>
      </w:rPr>
    </w:lvl>
    <w:lvl w:ilvl="1" w:tplc="04090001">
      <w:start w:val="1"/>
      <w:numFmt w:val="bullet"/>
      <w:lvlText w:val=""/>
      <w:lvlJc w:val="left"/>
      <w:pPr>
        <w:tabs>
          <w:tab w:val="num" w:pos="2498"/>
        </w:tabs>
        <w:ind w:left="2498" w:hanging="360"/>
      </w:pPr>
      <w:rPr>
        <w:rFonts w:ascii="Symbol" w:hAnsi="Symbol" w:hint="default"/>
        <w:b/>
      </w:rPr>
    </w:lvl>
    <w:lvl w:ilvl="2" w:tplc="0409001B">
      <w:start w:val="1"/>
      <w:numFmt w:val="lowerRoman"/>
      <w:lvlText w:val="%3."/>
      <w:lvlJc w:val="right"/>
      <w:pPr>
        <w:tabs>
          <w:tab w:val="num" w:pos="3218"/>
        </w:tabs>
        <w:ind w:left="3218" w:hanging="180"/>
      </w:pPr>
    </w:lvl>
    <w:lvl w:ilvl="3" w:tplc="0409000F" w:tentative="1">
      <w:start w:val="1"/>
      <w:numFmt w:val="decimal"/>
      <w:lvlText w:val="%4."/>
      <w:lvlJc w:val="left"/>
      <w:pPr>
        <w:tabs>
          <w:tab w:val="num" w:pos="3938"/>
        </w:tabs>
        <w:ind w:left="3938" w:hanging="360"/>
      </w:pPr>
    </w:lvl>
    <w:lvl w:ilvl="4" w:tplc="04090019" w:tentative="1">
      <w:start w:val="1"/>
      <w:numFmt w:val="lowerLetter"/>
      <w:lvlText w:val="%5."/>
      <w:lvlJc w:val="left"/>
      <w:pPr>
        <w:tabs>
          <w:tab w:val="num" w:pos="4658"/>
        </w:tabs>
        <w:ind w:left="4658" w:hanging="360"/>
      </w:pPr>
    </w:lvl>
    <w:lvl w:ilvl="5" w:tplc="0409001B" w:tentative="1">
      <w:start w:val="1"/>
      <w:numFmt w:val="lowerRoman"/>
      <w:lvlText w:val="%6."/>
      <w:lvlJc w:val="right"/>
      <w:pPr>
        <w:tabs>
          <w:tab w:val="num" w:pos="5378"/>
        </w:tabs>
        <w:ind w:left="5378" w:hanging="180"/>
      </w:pPr>
    </w:lvl>
    <w:lvl w:ilvl="6" w:tplc="0409000F" w:tentative="1">
      <w:start w:val="1"/>
      <w:numFmt w:val="decimal"/>
      <w:lvlText w:val="%7."/>
      <w:lvlJc w:val="left"/>
      <w:pPr>
        <w:tabs>
          <w:tab w:val="num" w:pos="6098"/>
        </w:tabs>
        <w:ind w:left="6098" w:hanging="360"/>
      </w:pPr>
    </w:lvl>
    <w:lvl w:ilvl="7" w:tplc="04090019" w:tentative="1">
      <w:start w:val="1"/>
      <w:numFmt w:val="lowerLetter"/>
      <w:lvlText w:val="%8."/>
      <w:lvlJc w:val="left"/>
      <w:pPr>
        <w:tabs>
          <w:tab w:val="num" w:pos="6818"/>
        </w:tabs>
        <w:ind w:left="6818" w:hanging="360"/>
      </w:pPr>
    </w:lvl>
    <w:lvl w:ilvl="8" w:tplc="0409001B" w:tentative="1">
      <w:start w:val="1"/>
      <w:numFmt w:val="lowerRoman"/>
      <w:lvlText w:val="%9."/>
      <w:lvlJc w:val="right"/>
      <w:pPr>
        <w:tabs>
          <w:tab w:val="num" w:pos="7538"/>
        </w:tabs>
        <w:ind w:left="7538" w:hanging="180"/>
      </w:pPr>
    </w:lvl>
  </w:abstractNum>
  <w:abstractNum w:abstractNumId="6" w15:restartNumberingAfterBreak="0">
    <w:nsid w:val="0E726E92"/>
    <w:multiLevelType w:val="multilevel"/>
    <w:tmpl w:val="DA64B41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EB97031"/>
    <w:multiLevelType w:val="multilevel"/>
    <w:tmpl w:val="9BF22028"/>
    <w:lvl w:ilvl="0">
      <w:start w:val="11"/>
      <w:numFmt w:val="decimal"/>
      <w:lvlText w:val="%1"/>
      <w:lvlJc w:val="left"/>
      <w:pPr>
        <w:tabs>
          <w:tab w:val="num" w:pos="420"/>
        </w:tabs>
        <w:ind w:left="420" w:hanging="420"/>
      </w:pPr>
      <w:rPr>
        <w:rFonts w:hint="default"/>
      </w:rPr>
    </w:lvl>
    <w:lvl w:ilvl="1">
      <w:start w:val="1"/>
      <w:numFmt w:val="decimal"/>
      <w:lvlText w:val="%1.%2"/>
      <w:lvlJc w:val="left"/>
      <w:pPr>
        <w:tabs>
          <w:tab w:val="num" w:pos="704"/>
        </w:tabs>
        <w:ind w:left="704"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06225AA"/>
    <w:multiLevelType w:val="multilevel"/>
    <w:tmpl w:val="5980E242"/>
    <w:lvl w:ilvl="0">
      <w:start w:val="22"/>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118E2F79"/>
    <w:multiLevelType w:val="multilevel"/>
    <w:tmpl w:val="BAB68D6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35606CB"/>
    <w:multiLevelType w:val="hybridMultilevel"/>
    <w:tmpl w:val="FE08FDBC"/>
    <w:lvl w:ilvl="0" w:tplc="04090005">
      <w:start w:val="1"/>
      <w:numFmt w:val="bullet"/>
      <w:lvlText w:val=""/>
      <w:lvlJc w:val="left"/>
      <w:pPr>
        <w:tabs>
          <w:tab w:val="num" w:pos="1429"/>
        </w:tabs>
        <w:ind w:left="1429" w:hanging="360"/>
      </w:pPr>
      <w:rPr>
        <w:rFonts w:ascii="Wingdings" w:hAnsi="Wingdings"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13DD37C4"/>
    <w:multiLevelType w:val="hybridMultilevel"/>
    <w:tmpl w:val="64D6ECF8"/>
    <w:lvl w:ilvl="0" w:tplc="B71EADF6">
      <w:start w:val="1"/>
      <w:numFmt w:val="low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2" w15:restartNumberingAfterBreak="0">
    <w:nsid w:val="15B91A23"/>
    <w:multiLevelType w:val="hybridMultilevel"/>
    <w:tmpl w:val="A61AC4FA"/>
    <w:lvl w:ilvl="0" w:tplc="F7229D8C">
      <w:start w:val="1"/>
      <w:numFmt w:val="lowerRoman"/>
      <w:lvlText w:val="(%1)"/>
      <w:lvlJc w:val="left"/>
      <w:pPr>
        <w:tabs>
          <w:tab w:val="num" w:pos="1080"/>
        </w:tabs>
        <w:ind w:left="1080" w:hanging="720"/>
      </w:pPr>
      <w:rPr>
        <w:rFonts w:hint="default"/>
      </w:rPr>
    </w:lvl>
    <w:lvl w:ilvl="1" w:tplc="A54E4910" w:tentative="1">
      <w:start w:val="1"/>
      <w:numFmt w:val="lowerLetter"/>
      <w:lvlText w:val="%2."/>
      <w:lvlJc w:val="left"/>
      <w:pPr>
        <w:tabs>
          <w:tab w:val="num" w:pos="1440"/>
        </w:tabs>
        <w:ind w:left="1440" w:hanging="360"/>
      </w:pPr>
    </w:lvl>
    <w:lvl w:ilvl="2" w:tplc="51548814" w:tentative="1">
      <w:start w:val="1"/>
      <w:numFmt w:val="lowerRoman"/>
      <w:lvlText w:val="%3."/>
      <w:lvlJc w:val="right"/>
      <w:pPr>
        <w:tabs>
          <w:tab w:val="num" w:pos="2160"/>
        </w:tabs>
        <w:ind w:left="2160" w:hanging="180"/>
      </w:pPr>
    </w:lvl>
    <w:lvl w:ilvl="3" w:tplc="054EC8FC" w:tentative="1">
      <w:start w:val="1"/>
      <w:numFmt w:val="decimal"/>
      <w:lvlText w:val="%4."/>
      <w:lvlJc w:val="left"/>
      <w:pPr>
        <w:tabs>
          <w:tab w:val="num" w:pos="2880"/>
        </w:tabs>
        <w:ind w:left="2880" w:hanging="360"/>
      </w:pPr>
    </w:lvl>
    <w:lvl w:ilvl="4" w:tplc="E10AE3FC" w:tentative="1">
      <w:start w:val="1"/>
      <w:numFmt w:val="lowerLetter"/>
      <w:lvlText w:val="%5."/>
      <w:lvlJc w:val="left"/>
      <w:pPr>
        <w:tabs>
          <w:tab w:val="num" w:pos="3600"/>
        </w:tabs>
        <w:ind w:left="3600" w:hanging="360"/>
      </w:pPr>
    </w:lvl>
    <w:lvl w:ilvl="5" w:tplc="DE46C28C" w:tentative="1">
      <w:start w:val="1"/>
      <w:numFmt w:val="lowerRoman"/>
      <w:lvlText w:val="%6."/>
      <w:lvlJc w:val="right"/>
      <w:pPr>
        <w:tabs>
          <w:tab w:val="num" w:pos="4320"/>
        </w:tabs>
        <w:ind w:left="4320" w:hanging="180"/>
      </w:pPr>
    </w:lvl>
    <w:lvl w:ilvl="6" w:tplc="EAF8DC7C" w:tentative="1">
      <w:start w:val="1"/>
      <w:numFmt w:val="decimal"/>
      <w:lvlText w:val="%7."/>
      <w:lvlJc w:val="left"/>
      <w:pPr>
        <w:tabs>
          <w:tab w:val="num" w:pos="5040"/>
        </w:tabs>
        <w:ind w:left="5040" w:hanging="360"/>
      </w:pPr>
    </w:lvl>
    <w:lvl w:ilvl="7" w:tplc="2CB2F8C2" w:tentative="1">
      <w:start w:val="1"/>
      <w:numFmt w:val="lowerLetter"/>
      <w:lvlText w:val="%8."/>
      <w:lvlJc w:val="left"/>
      <w:pPr>
        <w:tabs>
          <w:tab w:val="num" w:pos="5760"/>
        </w:tabs>
        <w:ind w:left="5760" w:hanging="360"/>
      </w:pPr>
    </w:lvl>
    <w:lvl w:ilvl="8" w:tplc="BCDA8592" w:tentative="1">
      <w:start w:val="1"/>
      <w:numFmt w:val="lowerRoman"/>
      <w:lvlText w:val="%9."/>
      <w:lvlJc w:val="right"/>
      <w:pPr>
        <w:tabs>
          <w:tab w:val="num" w:pos="6480"/>
        </w:tabs>
        <w:ind w:left="6480" w:hanging="180"/>
      </w:pPr>
    </w:lvl>
  </w:abstractNum>
  <w:abstractNum w:abstractNumId="13" w15:restartNumberingAfterBreak="0">
    <w:nsid w:val="16643B54"/>
    <w:multiLevelType w:val="multilevel"/>
    <w:tmpl w:val="9E547D2C"/>
    <w:lvl w:ilvl="0">
      <w:start w:val="19"/>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17C17DD8"/>
    <w:multiLevelType w:val="multilevel"/>
    <w:tmpl w:val="2DF8D402"/>
    <w:lvl w:ilvl="0">
      <w:start w:val="21"/>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18292065"/>
    <w:multiLevelType w:val="multilevel"/>
    <w:tmpl w:val="0409001F"/>
    <w:styleLink w:val="Style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1B4970B0"/>
    <w:multiLevelType w:val="multilevel"/>
    <w:tmpl w:val="0409001D"/>
    <w:styleLink w:val="A"/>
    <w:lvl w:ilvl="0">
      <w:start w:val="1"/>
      <w:numFmt w:val="decimal"/>
      <w:lvlText w:val="%1)"/>
      <w:lvlJc w:val="left"/>
      <w:pPr>
        <w:tabs>
          <w:tab w:val="num" w:pos="360"/>
        </w:tabs>
        <w:ind w:left="360" w:hanging="360"/>
      </w:pPr>
      <w:rPr>
        <w:rFonts w:ascii="Tahoma" w:hAnsi="Tahoma"/>
        <w:sz w:val="2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D4F1FFA"/>
    <w:multiLevelType w:val="multilevel"/>
    <w:tmpl w:val="DFE8643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8" w15:restartNumberingAfterBreak="0">
    <w:nsid w:val="27C02785"/>
    <w:multiLevelType w:val="multilevel"/>
    <w:tmpl w:val="91BED14E"/>
    <w:lvl w:ilvl="0">
      <w:start w:val="1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9B1252A"/>
    <w:multiLevelType w:val="hybridMultilevel"/>
    <w:tmpl w:val="C6A2C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EB39D4"/>
    <w:multiLevelType w:val="hybridMultilevel"/>
    <w:tmpl w:val="5E2E88DA"/>
    <w:lvl w:ilvl="0" w:tplc="80B63C8A">
      <w:start w:val="1"/>
      <w:numFmt w:val="lowerRoman"/>
      <w:lvlText w:val="%1)"/>
      <w:lvlJc w:val="left"/>
      <w:pPr>
        <w:ind w:left="1440" w:hanging="360"/>
      </w:pPr>
      <w:rPr>
        <w:rFonts w:ascii="Arial" w:eastAsia="PMingLiU" w:hAnsi="Arial" w:cs="Arial"/>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E0078BB"/>
    <w:multiLevelType w:val="hybridMultilevel"/>
    <w:tmpl w:val="0A56E9D2"/>
    <w:lvl w:ilvl="0" w:tplc="8E1066A4">
      <w:numFmt w:val="bullet"/>
      <w:lvlText w:val=""/>
      <w:lvlJc w:val="left"/>
      <w:pPr>
        <w:tabs>
          <w:tab w:val="num" w:pos="720"/>
        </w:tabs>
        <w:ind w:left="720" w:hanging="360"/>
      </w:pPr>
      <w:rPr>
        <w:rFonts w:ascii="Symbol" w:eastAsia="Times New Roman" w:hAnsi="Symbol" w:cs="Tahoma"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017FC5"/>
    <w:multiLevelType w:val="hybridMultilevel"/>
    <w:tmpl w:val="160629E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F74447D"/>
    <w:multiLevelType w:val="hybridMultilevel"/>
    <w:tmpl w:val="25E2AD06"/>
    <w:lvl w:ilvl="0" w:tplc="F0AE0716">
      <w:start w:val="1"/>
      <w:numFmt w:val="lowerLetter"/>
      <w:lvlText w:val="%1."/>
      <w:lvlJc w:val="left"/>
      <w:pPr>
        <w:tabs>
          <w:tab w:val="num" w:pos="1800"/>
        </w:tabs>
        <w:ind w:left="1800" w:hanging="360"/>
      </w:pPr>
      <w:rPr>
        <w:rFonts w:hint="default"/>
      </w:rPr>
    </w:lvl>
    <w:lvl w:ilvl="1" w:tplc="0409000B">
      <w:start w:val="1"/>
      <w:numFmt w:val="bullet"/>
      <w:lvlText w:val=""/>
      <w:lvlJc w:val="left"/>
      <w:pPr>
        <w:tabs>
          <w:tab w:val="num" w:pos="2520"/>
        </w:tabs>
        <w:ind w:left="2520" w:hanging="360"/>
      </w:pPr>
      <w:rPr>
        <w:rFonts w:ascii="Wingdings" w:hAnsi="Wingding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15:restartNumberingAfterBreak="0">
    <w:nsid w:val="2FBD3330"/>
    <w:multiLevelType w:val="multilevel"/>
    <w:tmpl w:val="30FEE23C"/>
    <w:lvl w:ilvl="0">
      <w:start w:val="3"/>
      <w:numFmt w:val="none"/>
      <w:lvlText w:val="1"/>
      <w:lvlJc w:val="left"/>
      <w:pPr>
        <w:tabs>
          <w:tab w:val="num" w:pos="720"/>
        </w:tabs>
        <w:ind w:left="720" w:hanging="720"/>
      </w:pPr>
      <w:rPr>
        <w:rFonts w:hint="default"/>
      </w:rPr>
    </w:lvl>
    <w:lvl w:ilvl="1">
      <w:start w:val="1"/>
      <w:numFmt w:val="decimal"/>
      <w:lvlText w:val="%13.%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22168C5"/>
    <w:multiLevelType w:val="hybridMultilevel"/>
    <w:tmpl w:val="30DE0C84"/>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32F81AE1"/>
    <w:multiLevelType w:val="hybridMultilevel"/>
    <w:tmpl w:val="C96E0808"/>
    <w:lvl w:ilvl="0" w:tplc="066EFE0E">
      <w:start w:val="1"/>
      <w:numFmt w:val="lowerRoman"/>
      <w:lvlText w:val="(%1)"/>
      <w:lvlJc w:val="left"/>
      <w:pPr>
        <w:tabs>
          <w:tab w:val="num" w:pos="-2116"/>
        </w:tabs>
        <w:ind w:left="-2116" w:hanging="360"/>
      </w:pPr>
      <w:rPr>
        <w:rFonts w:ascii="Verdana" w:eastAsia="Times New Roman" w:hAnsi="Verdana" w:cs="Tahoma"/>
      </w:rPr>
    </w:lvl>
    <w:lvl w:ilvl="1" w:tplc="126C2E98">
      <w:numFmt w:val="none"/>
      <w:lvlText w:val=""/>
      <w:lvlJc w:val="left"/>
      <w:pPr>
        <w:tabs>
          <w:tab w:val="num" w:pos="-2476"/>
        </w:tabs>
      </w:pPr>
    </w:lvl>
    <w:lvl w:ilvl="2" w:tplc="F296FEBE">
      <w:numFmt w:val="none"/>
      <w:lvlText w:val=""/>
      <w:lvlJc w:val="left"/>
      <w:pPr>
        <w:tabs>
          <w:tab w:val="num" w:pos="-2476"/>
        </w:tabs>
      </w:pPr>
    </w:lvl>
    <w:lvl w:ilvl="3" w:tplc="5E986CB4">
      <w:numFmt w:val="none"/>
      <w:lvlText w:val=""/>
      <w:lvlJc w:val="left"/>
      <w:pPr>
        <w:tabs>
          <w:tab w:val="num" w:pos="-2476"/>
        </w:tabs>
      </w:pPr>
    </w:lvl>
    <w:lvl w:ilvl="4" w:tplc="A6FCA794">
      <w:numFmt w:val="none"/>
      <w:lvlText w:val=""/>
      <w:lvlJc w:val="left"/>
      <w:pPr>
        <w:tabs>
          <w:tab w:val="num" w:pos="-2476"/>
        </w:tabs>
      </w:pPr>
    </w:lvl>
    <w:lvl w:ilvl="5" w:tplc="52086174">
      <w:numFmt w:val="none"/>
      <w:lvlText w:val=""/>
      <w:lvlJc w:val="left"/>
      <w:pPr>
        <w:tabs>
          <w:tab w:val="num" w:pos="-2476"/>
        </w:tabs>
      </w:pPr>
    </w:lvl>
    <w:lvl w:ilvl="6" w:tplc="137AAC0C">
      <w:numFmt w:val="none"/>
      <w:lvlText w:val=""/>
      <w:lvlJc w:val="left"/>
      <w:pPr>
        <w:tabs>
          <w:tab w:val="num" w:pos="-2476"/>
        </w:tabs>
      </w:pPr>
    </w:lvl>
    <w:lvl w:ilvl="7" w:tplc="D4682A8A">
      <w:numFmt w:val="none"/>
      <w:lvlText w:val=""/>
      <w:lvlJc w:val="left"/>
      <w:pPr>
        <w:tabs>
          <w:tab w:val="num" w:pos="-2476"/>
        </w:tabs>
      </w:pPr>
    </w:lvl>
    <w:lvl w:ilvl="8" w:tplc="74CAD10A">
      <w:numFmt w:val="none"/>
      <w:lvlText w:val=""/>
      <w:lvlJc w:val="left"/>
      <w:pPr>
        <w:tabs>
          <w:tab w:val="num" w:pos="-2476"/>
        </w:tabs>
      </w:pPr>
    </w:lvl>
  </w:abstractNum>
  <w:abstractNum w:abstractNumId="27" w15:restartNumberingAfterBreak="0">
    <w:nsid w:val="33A15ABD"/>
    <w:multiLevelType w:val="multilevel"/>
    <w:tmpl w:val="826AA4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35194EA2"/>
    <w:multiLevelType w:val="multilevel"/>
    <w:tmpl w:val="B41AE398"/>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37615048"/>
    <w:multiLevelType w:val="hybridMultilevel"/>
    <w:tmpl w:val="45A2B480"/>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0" w15:restartNumberingAfterBreak="0">
    <w:nsid w:val="37C11BF2"/>
    <w:multiLevelType w:val="hybridMultilevel"/>
    <w:tmpl w:val="B50061E0"/>
    <w:lvl w:ilvl="0" w:tplc="04090005">
      <w:start w:val="1"/>
      <w:numFmt w:val="bullet"/>
      <w:lvlText w:val=""/>
      <w:lvlJc w:val="left"/>
      <w:pPr>
        <w:tabs>
          <w:tab w:val="num" w:pos="1429"/>
        </w:tabs>
        <w:ind w:left="1429" w:hanging="360"/>
      </w:pPr>
      <w:rPr>
        <w:rFonts w:ascii="Wingdings" w:hAnsi="Wingdings"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42102091"/>
    <w:multiLevelType w:val="hybridMultilevel"/>
    <w:tmpl w:val="43C2D1B6"/>
    <w:lvl w:ilvl="0" w:tplc="0D1C291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45EE0C42"/>
    <w:multiLevelType w:val="hybridMultilevel"/>
    <w:tmpl w:val="D29EB3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9E21E55"/>
    <w:multiLevelType w:val="multilevel"/>
    <w:tmpl w:val="D3ECC1A6"/>
    <w:lvl w:ilvl="0">
      <w:start w:val="11"/>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4F302B1E"/>
    <w:multiLevelType w:val="hybridMultilevel"/>
    <w:tmpl w:val="DA769D38"/>
    <w:lvl w:ilvl="0" w:tplc="B01E1FDE">
      <w:start w:val="1"/>
      <w:numFmt w:val="bullet"/>
      <w:lvlText w:val=""/>
      <w:lvlJc w:val="left"/>
      <w:pPr>
        <w:tabs>
          <w:tab w:val="num" w:pos="720"/>
        </w:tabs>
        <w:ind w:left="720" w:hanging="360"/>
      </w:pPr>
      <w:rPr>
        <w:rFonts w:ascii="Wingdings" w:hAnsi="Wingdings" w:hint="default"/>
      </w:rPr>
    </w:lvl>
    <w:lvl w:ilvl="1" w:tplc="D6261F8C">
      <w:start w:val="1"/>
      <w:numFmt w:val="bullet"/>
      <w:lvlText w:val="o"/>
      <w:lvlJc w:val="left"/>
      <w:pPr>
        <w:tabs>
          <w:tab w:val="num" w:pos="1440"/>
        </w:tabs>
        <w:ind w:left="1440" w:hanging="360"/>
      </w:pPr>
      <w:rPr>
        <w:rFonts w:ascii="Courier New" w:hAnsi="Courier New" w:cs="Courier New" w:hint="default"/>
      </w:rPr>
    </w:lvl>
    <w:lvl w:ilvl="2" w:tplc="97DEA6EE" w:tentative="1">
      <w:start w:val="1"/>
      <w:numFmt w:val="bullet"/>
      <w:lvlText w:val=""/>
      <w:lvlJc w:val="left"/>
      <w:pPr>
        <w:tabs>
          <w:tab w:val="num" w:pos="2160"/>
        </w:tabs>
        <w:ind w:left="2160" w:hanging="360"/>
      </w:pPr>
      <w:rPr>
        <w:rFonts w:ascii="Wingdings" w:hAnsi="Wingdings" w:hint="default"/>
      </w:rPr>
    </w:lvl>
    <w:lvl w:ilvl="3" w:tplc="AA3C4D3C" w:tentative="1">
      <w:start w:val="1"/>
      <w:numFmt w:val="bullet"/>
      <w:lvlText w:val=""/>
      <w:lvlJc w:val="left"/>
      <w:pPr>
        <w:tabs>
          <w:tab w:val="num" w:pos="2880"/>
        </w:tabs>
        <w:ind w:left="2880" w:hanging="360"/>
      </w:pPr>
      <w:rPr>
        <w:rFonts w:ascii="Symbol" w:hAnsi="Symbol" w:hint="default"/>
      </w:rPr>
    </w:lvl>
    <w:lvl w:ilvl="4" w:tplc="4AFE6E20" w:tentative="1">
      <w:start w:val="1"/>
      <w:numFmt w:val="bullet"/>
      <w:lvlText w:val="o"/>
      <w:lvlJc w:val="left"/>
      <w:pPr>
        <w:tabs>
          <w:tab w:val="num" w:pos="3600"/>
        </w:tabs>
        <w:ind w:left="3600" w:hanging="360"/>
      </w:pPr>
      <w:rPr>
        <w:rFonts w:ascii="Courier New" w:hAnsi="Courier New" w:cs="Courier New" w:hint="default"/>
      </w:rPr>
    </w:lvl>
    <w:lvl w:ilvl="5" w:tplc="1ED66162" w:tentative="1">
      <w:start w:val="1"/>
      <w:numFmt w:val="bullet"/>
      <w:lvlText w:val=""/>
      <w:lvlJc w:val="left"/>
      <w:pPr>
        <w:tabs>
          <w:tab w:val="num" w:pos="4320"/>
        </w:tabs>
        <w:ind w:left="4320" w:hanging="360"/>
      </w:pPr>
      <w:rPr>
        <w:rFonts w:ascii="Wingdings" w:hAnsi="Wingdings" w:hint="default"/>
      </w:rPr>
    </w:lvl>
    <w:lvl w:ilvl="6" w:tplc="6582B63E" w:tentative="1">
      <w:start w:val="1"/>
      <w:numFmt w:val="bullet"/>
      <w:lvlText w:val=""/>
      <w:lvlJc w:val="left"/>
      <w:pPr>
        <w:tabs>
          <w:tab w:val="num" w:pos="5040"/>
        </w:tabs>
        <w:ind w:left="5040" w:hanging="360"/>
      </w:pPr>
      <w:rPr>
        <w:rFonts w:ascii="Symbol" w:hAnsi="Symbol" w:hint="default"/>
      </w:rPr>
    </w:lvl>
    <w:lvl w:ilvl="7" w:tplc="FDAEB37C" w:tentative="1">
      <w:start w:val="1"/>
      <w:numFmt w:val="bullet"/>
      <w:lvlText w:val="o"/>
      <w:lvlJc w:val="left"/>
      <w:pPr>
        <w:tabs>
          <w:tab w:val="num" w:pos="5760"/>
        </w:tabs>
        <w:ind w:left="5760" w:hanging="360"/>
      </w:pPr>
      <w:rPr>
        <w:rFonts w:ascii="Courier New" w:hAnsi="Courier New" w:cs="Courier New" w:hint="default"/>
      </w:rPr>
    </w:lvl>
    <w:lvl w:ilvl="8" w:tplc="0D607C16"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14C1A36"/>
    <w:multiLevelType w:val="hybridMultilevel"/>
    <w:tmpl w:val="608E96DE"/>
    <w:lvl w:ilvl="0" w:tplc="2B826BBA">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3397DB1"/>
    <w:multiLevelType w:val="hybridMultilevel"/>
    <w:tmpl w:val="EDC2B946"/>
    <w:lvl w:ilvl="0" w:tplc="B388D59A">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80B6A5D"/>
    <w:multiLevelType w:val="multilevel"/>
    <w:tmpl w:val="8EE0B88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8883123"/>
    <w:multiLevelType w:val="multilevel"/>
    <w:tmpl w:val="B3B0F48E"/>
    <w:lvl w:ilvl="0">
      <w:start w:val="2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590D0CCE"/>
    <w:multiLevelType w:val="hybridMultilevel"/>
    <w:tmpl w:val="FBD6FEB6"/>
    <w:lvl w:ilvl="0" w:tplc="35A8D20E">
      <w:start w:val="1"/>
      <w:numFmt w:val="lowerRoman"/>
      <w:lvlText w:val="(%1)"/>
      <w:lvlJc w:val="left"/>
      <w:pPr>
        <w:tabs>
          <w:tab w:val="num" w:pos="1429"/>
        </w:tabs>
        <w:ind w:left="1429" w:hanging="720"/>
      </w:pPr>
      <w:rPr>
        <w:rFonts w:hint="default"/>
      </w:rPr>
    </w:lvl>
    <w:lvl w:ilvl="1" w:tplc="1FB836FC" w:tentative="1">
      <w:start w:val="1"/>
      <w:numFmt w:val="lowerLetter"/>
      <w:lvlText w:val="%2."/>
      <w:lvlJc w:val="left"/>
      <w:pPr>
        <w:tabs>
          <w:tab w:val="num" w:pos="1789"/>
        </w:tabs>
        <w:ind w:left="1789" w:hanging="360"/>
      </w:pPr>
    </w:lvl>
    <w:lvl w:ilvl="2" w:tplc="BE683A0A" w:tentative="1">
      <w:start w:val="1"/>
      <w:numFmt w:val="lowerRoman"/>
      <w:lvlText w:val="%3."/>
      <w:lvlJc w:val="right"/>
      <w:pPr>
        <w:tabs>
          <w:tab w:val="num" w:pos="2509"/>
        </w:tabs>
        <w:ind w:left="2509" w:hanging="180"/>
      </w:pPr>
    </w:lvl>
    <w:lvl w:ilvl="3" w:tplc="097C1328" w:tentative="1">
      <w:start w:val="1"/>
      <w:numFmt w:val="decimal"/>
      <w:lvlText w:val="%4."/>
      <w:lvlJc w:val="left"/>
      <w:pPr>
        <w:tabs>
          <w:tab w:val="num" w:pos="3229"/>
        </w:tabs>
        <w:ind w:left="3229" w:hanging="360"/>
      </w:pPr>
    </w:lvl>
    <w:lvl w:ilvl="4" w:tplc="4740D1C4" w:tentative="1">
      <w:start w:val="1"/>
      <w:numFmt w:val="lowerLetter"/>
      <w:lvlText w:val="%5."/>
      <w:lvlJc w:val="left"/>
      <w:pPr>
        <w:tabs>
          <w:tab w:val="num" w:pos="3949"/>
        </w:tabs>
        <w:ind w:left="3949" w:hanging="360"/>
      </w:pPr>
    </w:lvl>
    <w:lvl w:ilvl="5" w:tplc="C2B2B8CC" w:tentative="1">
      <w:start w:val="1"/>
      <w:numFmt w:val="lowerRoman"/>
      <w:lvlText w:val="%6."/>
      <w:lvlJc w:val="right"/>
      <w:pPr>
        <w:tabs>
          <w:tab w:val="num" w:pos="4669"/>
        </w:tabs>
        <w:ind w:left="4669" w:hanging="180"/>
      </w:pPr>
    </w:lvl>
    <w:lvl w:ilvl="6" w:tplc="0AC8D9A0" w:tentative="1">
      <w:start w:val="1"/>
      <w:numFmt w:val="decimal"/>
      <w:lvlText w:val="%7."/>
      <w:lvlJc w:val="left"/>
      <w:pPr>
        <w:tabs>
          <w:tab w:val="num" w:pos="5389"/>
        </w:tabs>
        <w:ind w:left="5389" w:hanging="360"/>
      </w:pPr>
    </w:lvl>
    <w:lvl w:ilvl="7" w:tplc="6DA60668" w:tentative="1">
      <w:start w:val="1"/>
      <w:numFmt w:val="lowerLetter"/>
      <w:lvlText w:val="%8."/>
      <w:lvlJc w:val="left"/>
      <w:pPr>
        <w:tabs>
          <w:tab w:val="num" w:pos="6109"/>
        </w:tabs>
        <w:ind w:left="6109" w:hanging="360"/>
      </w:pPr>
    </w:lvl>
    <w:lvl w:ilvl="8" w:tplc="46CC6BD0" w:tentative="1">
      <w:start w:val="1"/>
      <w:numFmt w:val="lowerRoman"/>
      <w:lvlText w:val="%9."/>
      <w:lvlJc w:val="right"/>
      <w:pPr>
        <w:tabs>
          <w:tab w:val="num" w:pos="6829"/>
        </w:tabs>
        <w:ind w:left="6829" w:hanging="180"/>
      </w:pPr>
    </w:lvl>
  </w:abstractNum>
  <w:abstractNum w:abstractNumId="40" w15:restartNumberingAfterBreak="0">
    <w:nsid w:val="5C8A764F"/>
    <w:multiLevelType w:val="multilevel"/>
    <w:tmpl w:val="2DF8D402"/>
    <w:lvl w:ilvl="0">
      <w:start w:val="21"/>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5D2C1DA1"/>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2" w15:restartNumberingAfterBreak="0">
    <w:nsid w:val="5FE22F0D"/>
    <w:multiLevelType w:val="multilevel"/>
    <w:tmpl w:val="84BC9A18"/>
    <w:lvl w:ilvl="0">
      <w:start w:val="10"/>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61221A94"/>
    <w:multiLevelType w:val="multilevel"/>
    <w:tmpl w:val="F032694E"/>
    <w:lvl w:ilvl="0">
      <w:start w:val="19"/>
      <w:numFmt w:val="decimal"/>
      <w:lvlText w:val="%1."/>
      <w:lvlJc w:val="left"/>
      <w:pPr>
        <w:tabs>
          <w:tab w:val="num" w:pos="525"/>
        </w:tabs>
        <w:ind w:left="525" w:hanging="525"/>
      </w:pPr>
      <w:rPr>
        <w:rFonts w:hint="default"/>
      </w:rPr>
    </w:lvl>
    <w:lvl w:ilvl="1">
      <w:start w:val="1"/>
      <w:numFmt w:val="decimal"/>
      <w:lvlText w:val="15.%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633949AF"/>
    <w:multiLevelType w:val="multilevel"/>
    <w:tmpl w:val="9FE80066"/>
    <w:lvl w:ilvl="0">
      <w:start w:val="3"/>
      <w:numFmt w:val="none"/>
      <w:lvlText w:val="4.1"/>
      <w:lvlJc w:val="left"/>
      <w:pPr>
        <w:tabs>
          <w:tab w:val="num" w:pos="720"/>
        </w:tabs>
        <w:ind w:left="720" w:hanging="720"/>
      </w:pPr>
      <w:rPr>
        <w:rFonts w:hint="default"/>
      </w:rPr>
    </w:lvl>
    <w:lvl w:ilvl="1">
      <w:start w:val="1"/>
      <w:numFmt w:val="decimal"/>
      <w:lvlText w:val="%14.%2."/>
      <w:lvlJc w:val="left"/>
      <w:pPr>
        <w:tabs>
          <w:tab w:val="num" w:pos="720"/>
        </w:tabs>
        <w:ind w:left="720" w:hanging="720"/>
      </w:pPr>
      <w:rPr>
        <w:rFonts w:ascii="Tahoma" w:hAnsi="Tahoma"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65054074"/>
    <w:multiLevelType w:val="hybridMultilevel"/>
    <w:tmpl w:val="9E745E8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6" w15:restartNumberingAfterBreak="0">
    <w:nsid w:val="66713F86"/>
    <w:multiLevelType w:val="multilevel"/>
    <w:tmpl w:val="0409001F"/>
    <w:styleLink w:val="Style1"/>
    <w:lvl w:ilvl="0">
      <w:start w:val="1"/>
      <w:numFmt w:val="decimal"/>
      <w:lvlText w:val="%1"/>
      <w:lvlJc w:val="left"/>
      <w:pPr>
        <w:tabs>
          <w:tab w:val="num" w:pos="360"/>
        </w:tabs>
        <w:ind w:left="360" w:hanging="360"/>
      </w:pPr>
      <w:rPr>
        <w:rFonts w:ascii="Times New Roman" w:hAnsi="Times New Roman" w:hint="default"/>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7" w15:restartNumberingAfterBreak="0">
    <w:nsid w:val="689018CA"/>
    <w:multiLevelType w:val="multilevel"/>
    <w:tmpl w:val="25E2AD06"/>
    <w:lvl w:ilvl="0">
      <w:start w:val="1"/>
      <w:numFmt w:val="lowerLetter"/>
      <w:lvlText w:val="%1."/>
      <w:lvlJc w:val="left"/>
      <w:pPr>
        <w:tabs>
          <w:tab w:val="num" w:pos="1800"/>
        </w:tabs>
        <w:ind w:left="1800" w:hanging="360"/>
      </w:pPr>
      <w:rPr>
        <w:rFonts w:hint="default"/>
      </w:rPr>
    </w:lvl>
    <w:lvl w:ilvl="1">
      <w:start w:val="1"/>
      <w:numFmt w:val="bullet"/>
      <w:lvlText w:val=""/>
      <w:lvlJc w:val="left"/>
      <w:pPr>
        <w:tabs>
          <w:tab w:val="num" w:pos="2520"/>
        </w:tabs>
        <w:ind w:left="2520" w:hanging="360"/>
      </w:pPr>
      <w:rPr>
        <w:rFonts w:ascii="Wingdings" w:hAnsi="Wingdings" w:hint="default"/>
      </w:r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48" w15:restartNumberingAfterBreak="0">
    <w:nsid w:val="69134E9F"/>
    <w:multiLevelType w:val="hybridMultilevel"/>
    <w:tmpl w:val="D2D49E4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9E702DF"/>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15:restartNumberingAfterBreak="0">
    <w:nsid w:val="6FC247BF"/>
    <w:multiLevelType w:val="multilevel"/>
    <w:tmpl w:val="1E305D22"/>
    <w:lvl w:ilvl="0">
      <w:start w:val="7"/>
      <w:numFmt w:val="decimal"/>
      <w:lvlText w:val="%1."/>
      <w:lvlJc w:val="left"/>
      <w:pPr>
        <w:tabs>
          <w:tab w:val="num" w:pos="360"/>
        </w:tabs>
        <w:ind w:left="360" w:hanging="360"/>
      </w:pPr>
      <w:rPr>
        <w:rFonts w:hint="default"/>
      </w:rPr>
    </w:lvl>
    <w:lvl w:ilvl="1">
      <w:start w:val="1"/>
      <w:numFmt w:val="decimal"/>
      <w:lvlText w:val="7.%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1" w15:restartNumberingAfterBreak="0">
    <w:nsid w:val="6FCD6B47"/>
    <w:multiLevelType w:val="hybridMultilevel"/>
    <w:tmpl w:val="2A5A466E"/>
    <w:lvl w:ilvl="0" w:tplc="4C629E7E">
      <w:start w:val="1"/>
      <w:numFmt w:val="lowerRoman"/>
      <w:lvlText w:val="(%1)"/>
      <w:lvlJc w:val="left"/>
      <w:pPr>
        <w:tabs>
          <w:tab w:val="num" w:pos="1440"/>
        </w:tabs>
        <w:ind w:left="1440" w:hanging="360"/>
      </w:pPr>
      <w:rPr>
        <w:rFonts w:ascii="Verdana" w:eastAsia="Times New Roman" w:hAnsi="Verdana" w:cs="Tahoma"/>
      </w:rPr>
    </w:lvl>
    <w:lvl w:ilvl="1" w:tplc="D43EEE46">
      <w:numFmt w:val="none"/>
      <w:lvlText w:val=""/>
      <w:lvlJc w:val="left"/>
      <w:pPr>
        <w:tabs>
          <w:tab w:val="num" w:pos="360"/>
        </w:tabs>
      </w:pPr>
    </w:lvl>
    <w:lvl w:ilvl="2" w:tplc="74F0A072">
      <w:numFmt w:val="none"/>
      <w:lvlText w:val=""/>
      <w:lvlJc w:val="left"/>
      <w:pPr>
        <w:tabs>
          <w:tab w:val="num" w:pos="360"/>
        </w:tabs>
      </w:pPr>
    </w:lvl>
    <w:lvl w:ilvl="3" w:tplc="B096DC02">
      <w:numFmt w:val="none"/>
      <w:lvlText w:val=""/>
      <w:lvlJc w:val="left"/>
      <w:pPr>
        <w:tabs>
          <w:tab w:val="num" w:pos="360"/>
        </w:tabs>
      </w:pPr>
    </w:lvl>
    <w:lvl w:ilvl="4" w:tplc="B2143804">
      <w:numFmt w:val="none"/>
      <w:lvlText w:val=""/>
      <w:lvlJc w:val="left"/>
      <w:pPr>
        <w:tabs>
          <w:tab w:val="num" w:pos="360"/>
        </w:tabs>
      </w:pPr>
    </w:lvl>
    <w:lvl w:ilvl="5" w:tplc="7DEE8700">
      <w:numFmt w:val="none"/>
      <w:lvlText w:val=""/>
      <w:lvlJc w:val="left"/>
      <w:pPr>
        <w:tabs>
          <w:tab w:val="num" w:pos="360"/>
        </w:tabs>
      </w:pPr>
    </w:lvl>
    <w:lvl w:ilvl="6" w:tplc="A11C3024">
      <w:numFmt w:val="none"/>
      <w:lvlText w:val=""/>
      <w:lvlJc w:val="left"/>
      <w:pPr>
        <w:tabs>
          <w:tab w:val="num" w:pos="360"/>
        </w:tabs>
      </w:pPr>
    </w:lvl>
    <w:lvl w:ilvl="7" w:tplc="3528BEEC">
      <w:numFmt w:val="none"/>
      <w:lvlText w:val=""/>
      <w:lvlJc w:val="left"/>
      <w:pPr>
        <w:tabs>
          <w:tab w:val="num" w:pos="360"/>
        </w:tabs>
      </w:pPr>
    </w:lvl>
    <w:lvl w:ilvl="8" w:tplc="FED0F69E">
      <w:numFmt w:val="none"/>
      <w:lvlText w:val=""/>
      <w:lvlJc w:val="left"/>
      <w:pPr>
        <w:tabs>
          <w:tab w:val="num" w:pos="360"/>
        </w:tabs>
      </w:pPr>
    </w:lvl>
  </w:abstractNum>
  <w:abstractNum w:abstractNumId="52" w15:restartNumberingAfterBreak="0">
    <w:nsid w:val="7164688E"/>
    <w:multiLevelType w:val="hybridMultilevel"/>
    <w:tmpl w:val="C8C23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47D304A"/>
    <w:multiLevelType w:val="multilevel"/>
    <w:tmpl w:val="A9743F6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4" w15:restartNumberingAfterBreak="0">
    <w:nsid w:val="7487279C"/>
    <w:multiLevelType w:val="multilevel"/>
    <w:tmpl w:val="04090023"/>
    <w:styleLink w:val="ArticleSection"/>
    <w:lvl w:ilvl="0">
      <w:start w:val="1"/>
      <w:numFmt w:val="decimal"/>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55" w15:restartNumberingAfterBreak="0">
    <w:nsid w:val="753C5AEF"/>
    <w:multiLevelType w:val="hybridMultilevel"/>
    <w:tmpl w:val="815401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6" w15:restartNumberingAfterBreak="0">
    <w:nsid w:val="75F10072"/>
    <w:multiLevelType w:val="multilevel"/>
    <w:tmpl w:val="6C36E668"/>
    <w:lvl w:ilvl="0">
      <w:start w:val="27"/>
      <w:numFmt w:val="decimal"/>
      <w:lvlText w:val="%1"/>
      <w:lvlJc w:val="left"/>
      <w:pPr>
        <w:tabs>
          <w:tab w:val="num" w:pos="360"/>
        </w:tabs>
        <w:ind w:left="360" w:hanging="360"/>
      </w:pPr>
      <w:rPr>
        <w:rFonts w:ascii="Verdana" w:hAnsi="Verdana" w:cs="Tahoma" w:hint="default"/>
        <w:sz w:val="20"/>
      </w:rPr>
    </w:lvl>
    <w:lvl w:ilvl="1">
      <w:start w:val="1"/>
      <w:numFmt w:val="decimal"/>
      <w:lvlText w:val="%1.%2"/>
      <w:lvlJc w:val="left"/>
      <w:pPr>
        <w:tabs>
          <w:tab w:val="num" w:pos="720"/>
        </w:tabs>
        <w:ind w:left="720" w:hanging="720"/>
      </w:pPr>
      <w:rPr>
        <w:rFonts w:ascii="Verdana" w:hAnsi="Verdana" w:cs="Tahoma" w:hint="default"/>
        <w:sz w:val="20"/>
      </w:rPr>
    </w:lvl>
    <w:lvl w:ilvl="2">
      <w:start w:val="1"/>
      <w:numFmt w:val="decimal"/>
      <w:lvlText w:val="%1.%2.%3"/>
      <w:lvlJc w:val="left"/>
      <w:pPr>
        <w:tabs>
          <w:tab w:val="num" w:pos="720"/>
        </w:tabs>
        <w:ind w:left="720" w:hanging="720"/>
      </w:pPr>
      <w:rPr>
        <w:rFonts w:ascii="Verdana" w:hAnsi="Verdana" w:cs="Tahoma" w:hint="default"/>
        <w:sz w:val="20"/>
      </w:rPr>
    </w:lvl>
    <w:lvl w:ilvl="3">
      <w:start w:val="1"/>
      <w:numFmt w:val="decimal"/>
      <w:lvlText w:val="%1.%2.%3.%4"/>
      <w:lvlJc w:val="left"/>
      <w:pPr>
        <w:tabs>
          <w:tab w:val="num" w:pos="1080"/>
        </w:tabs>
        <w:ind w:left="1080" w:hanging="1080"/>
      </w:pPr>
      <w:rPr>
        <w:rFonts w:ascii="Verdana" w:hAnsi="Verdana" w:cs="Tahoma" w:hint="default"/>
        <w:sz w:val="20"/>
      </w:rPr>
    </w:lvl>
    <w:lvl w:ilvl="4">
      <w:start w:val="1"/>
      <w:numFmt w:val="decimal"/>
      <w:lvlText w:val="%1.%2.%3.%4.%5"/>
      <w:lvlJc w:val="left"/>
      <w:pPr>
        <w:tabs>
          <w:tab w:val="num" w:pos="1440"/>
        </w:tabs>
        <w:ind w:left="1440" w:hanging="1440"/>
      </w:pPr>
      <w:rPr>
        <w:rFonts w:ascii="Verdana" w:hAnsi="Verdana" w:cs="Tahoma" w:hint="default"/>
        <w:sz w:val="20"/>
      </w:rPr>
    </w:lvl>
    <w:lvl w:ilvl="5">
      <w:start w:val="1"/>
      <w:numFmt w:val="decimal"/>
      <w:lvlText w:val="%1.%2.%3.%4.%5.%6"/>
      <w:lvlJc w:val="left"/>
      <w:pPr>
        <w:tabs>
          <w:tab w:val="num" w:pos="1440"/>
        </w:tabs>
        <w:ind w:left="1440" w:hanging="1440"/>
      </w:pPr>
      <w:rPr>
        <w:rFonts w:ascii="Verdana" w:hAnsi="Verdana" w:cs="Tahoma" w:hint="default"/>
        <w:sz w:val="20"/>
      </w:rPr>
    </w:lvl>
    <w:lvl w:ilvl="6">
      <w:start w:val="1"/>
      <w:numFmt w:val="decimal"/>
      <w:lvlText w:val="%1.%2.%3.%4.%5.%6.%7"/>
      <w:lvlJc w:val="left"/>
      <w:pPr>
        <w:tabs>
          <w:tab w:val="num" w:pos="1800"/>
        </w:tabs>
        <w:ind w:left="1800" w:hanging="1800"/>
      </w:pPr>
      <w:rPr>
        <w:rFonts w:ascii="Verdana" w:hAnsi="Verdana" w:cs="Tahoma" w:hint="default"/>
        <w:sz w:val="20"/>
      </w:rPr>
    </w:lvl>
    <w:lvl w:ilvl="7">
      <w:start w:val="1"/>
      <w:numFmt w:val="decimal"/>
      <w:lvlText w:val="%1.%2.%3.%4.%5.%6.%7.%8"/>
      <w:lvlJc w:val="left"/>
      <w:pPr>
        <w:tabs>
          <w:tab w:val="num" w:pos="2160"/>
        </w:tabs>
        <w:ind w:left="2160" w:hanging="2160"/>
      </w:pPr>
      <w:rPr>
        <w:rFonts w:ascii="Verdana" w:hAnsi="Verdana" w:cs="Tahoma" w:hint="default"/>
        <w:sz w:val="20"/>
      </w:rPr>
    </w:lvl>
    <w:lvl w:ilvl="8">
      <w:start w:val="1"/>
      <w:numFmt w:val="decimal"/>
      <w:lvlText w:val="%1.%2.%3.%4.%5.%6.%7.%8.%9"/>
      <w:lvlJc w:val="left"/>
      <w:pPr>
        <w:tabs>
          <w:tab w:val="num" w:pos="2160"/>
        </w:tabs>
        <w:ind w:left="2160" w:hanging="2160"/>
      </w:pPr>
      <w:rPr>
        <w:rFonts w:ascii="Verdana" w:hAnsi="Verdana" w:cs="Tahoma" w:hint="default"/>
        <w:sz w:val="20"/>
      </w:rPr>
    </w:lvl>
  </w:abstractNum>
  <w:abstractNum w:abstractNumId="57" w15:restartNumberingAfterBreak="0">
    <w:nsid w:val="7BD204E4"/>
    <w:multiLevelType w:val="multilevel"/>
    <w:tmpl w:val="B4025AB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6"/>
  </w:num>
  <w:num w:numId="2">
    <w:abstractNumId w:val="57"/>
  </w:num>
  <w:num w:numId="3">
    <w:abstractNumId w:val="24"/>
  </w:num>
  <w:num w:numId="4">
    <w:abstractNumId w:val="50"/>
  </w:num>
  <w:num w:numId="5">
    <w:abstractNumId w:val="42"/>
  </w:num>
  <w:num w:numId="6">
    <w:abstractNumId w:val="28"/>
  </w:num>
  <w:num w:numId="7">
    <w:abstractNumId w:val="51"/>
  </w:num>
  <w:num w:numId="8">
    <w:abstractNumId w:val="34"/>
  </w:num>
  <w:num w:numId="9">
    <w:abstractNumId w:val="39"/>
  </w:num>
  <w:num w:numId="10">
    <w:abstractNumId w:val="12"/>
  </w:num>
  <w:num w:numId="11">
    <w:abstractNumId w:val="37"/>
  </w:num>
  <w:num w:numId="12">
    <w:abstractNumId w:val="6"/>
  </w:num>
  <w:num w:numId="13">
    <w:abstractNumId w:val="7"/>
  </w:num>
  <w:num w:numId="14">
    <w:abstractNumId w:val="53"/>
  </w:num>
  <w:num w:numId="15">
    <w:abstractNumId w:val="18"/>
  </w:num>
  <w:num w:numId="16">
    <w:abstractNumId w:val="3"/>
  </w:num>
  <w:num w:numId="17">
    <w:abstractNumId w:val="41"/>
  </w:num>
  <w:num w:numId="18">
    <w:abstractNumId w:val="46"/>
  </w:num>
  <w:num w:numId="19">
    <w:abstractNumId w:val="9"/>
  </w:num>
  <w:num w:numId="20">
    <w:abstractNumId w:val="49"/>
  </w:num>
  <w:num w:numId="21">
    <w:abstractNumId w:val="54"/>
  </w:num>
  <w:num w:numId="22">
    <w:abstractNumId w:val="16"/>
  </w:num>
  <w:num w:numId="23">
    <w:abstractNumId w:val="15"/>
  </w:num>
  <w:num w:numId="24">
    <w:abstractNumId w:val="44"/>
  </w:num>
  <w:num w:numId="25">
    <w:abstractNumId w:val="5"/>
  </w:num>
  <w:num w:numId="26">
    <w:abstractNumId w:val="8"/>
  </w:num>
  <w:num w:numId="27">
    <w:abstractNumId w:val="36"/>
  </w:num>
  <w:num w:numId="28">
    <w:abstractNumId w:val="48"/>
  </w:num>
  <w:num w:numId="29">
    <w:abstractNumId w:val="31"/>
  </w:num>
  <w:num w:numId="30">
    <w:abstractNumId w:val="23"/>
  </w:num>
  <w:num w:numId="31">
    <w:abstractNumId w:val="29"/>
  </w:num>
  <w:num w:numId="32">
    <w:abstractNumId w:val="14"/>
  </w:num>
  <w:num w:numId="33">
    <w:abstractNumId w:val="47"/>
  </w:num>
  <w:num w:numId="34">
    <w:abstractNumId w:val="22"/>
  </w:num>
  <w:num w:numId="35">
    <w:abstractNumId w:val="30"/>
  </w:num>
  <w:num w:numId="36">
    <w:abstractNumId w:val="10"/>
  </w:num>
  <w:num w:numId="37">
    <w:abstractNumId w:val="27"/>
  </w:num>
  <w:num w:numId="38">
    <w:abstractNumId w:val="40"/>
  </w:num>
  <w:num w:numId="39">
    <w:abstractNumId w:val="13"/>
  </w:num>
  <w:num w:numId="40">
    <w:abstractNumId w:val="43"/>
  </w:num>
  <w:num w:numId="41">
    <w:abstractNumId w:val="38"/>
  </w:num>
  <w:num w:numId="42">
    <w:abstractNumId w:val="25"/>
  </w:num>
  <w:num w:numId="43">
    <w:abstractNumId w:val="4"/>
  </w:num>
  <w:num w:numId="44">
    <w:abstractNumId w:val="33"/>
  </w:num>
  <w:num w:numId="45">
    <w:abstractNumId w:val="21"/>
  </w:num>
  <w:num w:numId="46">
    <w:abstractNumId w:val="56"/>
  </w:num>
  <w:num w:numId="47">
    <w:abstractNumId w:val="17"/>
  </w:num>
  <w:num w:numId="48">
    <w:abstractNumId w:val="1"/>
  </w:num>
  <w:num w:numId="49">
    <w:abstractNumId w:val="0"/>
  </w:num>
  <w:num w:numId="50">
    <w:abstractNumId w:val="20"/>
  </w:num>
  <w:num w:numId="51">
    <w:abstractNumId w:val="19"/>
  </w:num>
  <w:num w:numId="52">
    <w:abstractNumId w:val="2"/>
  </w:num>
  <w:num w:numId="53">
    <w:abstractNumId w:val="35"/>
  </w:num>
  <w:num w:numId="54">
    <w:abstractNumId w:val="32"/>
  </w:num>
  <w:num w:numId="55">
    <w:abstractNumId w:val="45"/>
  </w:num>
  <w:num w:numId="56">
    <w:abstractNumId w:val="55"/>
  </w:num>
  <w:num w:numId="57">
    <w:abstractNumId w:val="52"/>
  </w:num>
  <w:num w:numId="58">
    <w:abstractNumId w:val="11"/>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ruta1 Mihaela">
    <w15:presenceInfo w15:providerId="AD" w15:userId="S-1-5-21-3896195759-951924648-4056233721-19762789"/>
  </w15:person>
  <w15:person w15:author="Niculae Elena">
    <w15:presenceInfo w15:providerId="AD" w15:userId="S-1-5-21-3896195759-951924648-4056233721-25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US" w:vendorID="8" w:dllVersion="513" w:checkStyle="1"/>
  <w:activeWritingStyle w:appName="MSWord" w:lang="fr-FR" w:vendorID="9" w:dllVersion="512" w:checkStyle="1"/>
  <w:activeWritingStyle w:appName="MSWord" w:lang="en-GB" w:vendorID="8" w:dllVersion="513" w:checkStyle="1"/>
  <w:activeWritingStyle w:appName="MSWord" w:lang="it-IT" w:vendorID="3" w:dllVersion="517" w:checkStyle="1"/>
  <w:activeWritingStyle w:appName="MSWord" w:lang="pt-PT" w:vendorID="13"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2B8"/>
    <w:rsid w:val="0000337E"/>
    <w:rsid w:val="000034F0"/>
    <w:rsid w:val="00004106"/>
    <w:rsid w:val="00005542"/>
    <w:rsid w:val="000116D8"/>
    <w:rsid w:val="00012496"/>
    <w:rsid w:val="00013342"/>
    <w:rsid w:val="00013B08"/>
    <w:rsid w:val="00013CA9"/>
    <w:rsid w:val="00014E9A"/>
    <w:rsid w:val="00015136"/>
    <w:rsid w:val="0001554B"/>
    <w:rsid w:val="00015BD4"/>
    <w:rsid w:val="00016282"/>
    <w:rsid w:val="0001645E"/>
    <w:rsid w:val="00017E55"/>
    <w:rsid w:val="000204E9"/>
    <w:rsid w:val="00020A79"/>
    <w:rsid w:val="00023AA0"/>
    <w:rsid w:val="000247B0"/>
    <w:rsid w:val="00026EA4"/>
    <w:rsid w:val="000302BB"/>
    <w:rsid w:val="000304DB"/>
    <w:rsid w:val="000305AA"/>
    <w:rsid w:val="00030C9C"/>
    <w:rsid w:val="00030CF0"/>
    <w:rsid w:val="000318AA"/>
    <w:rsid w:val="0003424F"/>
    <w:rsid w:val="0003523B"/>
    <w:rsid w:val="00035D6F"/>
    <w:rsid w:val="00036187"/>
    <w:rsid w:val="00036292"/>
    <w:rsid w:val="0004024F"/>
    <w:rsid w:val="00040863"/>
    <w:rsid w:val="000435FA"/>
    <w:rsid w:val="00043A71"/>
    <w:rsid w:val="0004596D"/>
    <w:rsid w:val="00045B84"/>
    <w:rsid w:val="0004633F"/>
    <w:rsid w:val="00046F21"/>
    <w:rsid w:val="000510D3"/>
    <w:rsid w:val="00052066"/>
    <w:rsid w:val="00053540"/>
    <w:rsid w:val="00055680"/>
    <w:rsid w:val="00055EFE"/>
    <w:rsid w:val="00062A43"/>
    <w:rsid w:val="000636CF"/>
    <w:rsid w:val="00064AE9"/>
    <w:rsid w:val="00065121"/>
    <w:rsid w:val="00066F94"/>
    <w:rsid w:val="00067097"/>
    <w:rsid w:val="00067353"/>
    <w:rsid w:val="00071DBB"/>
    <w:rsid w:val="00071EF3"/>
    <w:rsid w:val="00075981"/>
    <w:rsid w:val="0007685A"/>
    <w:rsid w:val="00076C90"/>
    <w:rsid w:val="00080406"/>
    <w:rsid w:val="000816F5"/>
    <w:rsid w:val="00082597"/>
    <w:rsid w:val="000827C0"/>
    <w:rsid w:val="00083803"/>
    <w:rsid w:val="00084BDC"/>
    <w:rsid w:val="00085DCA"/>
    <w:rsid w:val="00086217"/>
    <w:rsid w:val="00086FDD"/>
    <w:rsid w:val="00091B8E"/>
    <w:rsid w:val="00092B2A"/>
    <w:rsid w:val="00095321"/>
    <w:rsid w:val="000972D2"/>
    <w:rsid w:val="000A1F86"/>
    <w:rsid w:val="000A2DCD"/>
    <w:rsid w:val="000A6984"/>
    <w:rsid w:val="000A6CC6"/>
    <w:rsid w:val="000A740A"/>
    <w:rsid w:val="000A74DB"/>
    <w:rsid w:val="000A79F9"/>
    <w:rsid w:val="000B3793"/>
    <w:rsid w:val="000B5825"/>
    <w:rsid w:val="000B5994"/>
    <w:rsid w:val="000B5D69"/>
    <w:rsid w:val="000B7BF7"/>
    <w:rsid w:val="000C1174"/>
    <w:rsid w:val="000C4A0C"/>
    <w:rsid w:val="000D056F"/>
    <w:rsid w:val="000D2973"/>
    <w:rsid w:val="000D3487"/>
    <w:rsid w:val="000D3CC3"/>
    <w:rsid w:val="000D485B"/>
    <w:rsid w:val="000D5FFE"/>
    <w:rsid w:val="000D7C9E"/>
    <w:rsid w:val="000E3518"/>
    <w:rsid w:val="000E4302"/>
    <w:rsid w:val="000E69BD"/>
    <w:rsid w:val="000F0423"/>
    <w:rsid w:val="000F0BFD"/>
    <w:rsid w:val="000F1295"/>
    <w:rsid w:val="000F2380"/>
    <w:rsid w:val="000F2FD3"/>
    <w:rsid w:val="000F466A"/>
    <w:rsid w:val="000F75C1"/>
    <w:rsid w:val="001013D0"/>
    <w:rsid w:val="00103B67"/>
    <w:rsid w:val="001116BE"/>
    <w:rsid w:val="00113F8B"/>
    <w:rsid w:val="001143B4"/>
    <w:rsid w:val="00115CDF"/>
    <w:rsid w:val="00116059"/>
    <w:rsid w:val="00130A5C"/>
    <w:rsid w:val="001314FF"/>
    <w:rsid w:val="00131B7E"/>
    <w:rsid w:val="00132559"/>
    <w:rsid w:val="001355D1"/>
    <w:rsid w:val="00135C95"/>
    <w:rsid w:val="00136DBA"/>
    <w:rsid w:val="00137726"/>
    <w:rsid w:val="00143A21"/>
    <w:rsid w:val="001459B7"/>
    <w:rsid w:val="00147C6E"/>
    <w:rsid w:val="00147EC7"/>
    <w:rsid w:val="001525C8"/>
    <w:rsid w:val="00154F46"/>
    <w:rsid w:val="001576BE"/>
    <w:rsid w:val="0015777A"/>
    <w:rsid w:val="00163BC1"/>
    <w:rsid w:val="0016478B"/>
    <w:rsid w:val="0016696C"/>
    <w:rsid w:val="00166BEF"/>
    <w:rsid w:val="00167397"/>
    <w:rsid w:val="00167946"/>
    <w:rsid w:val="00171060"/>
    <w:rsid w:val="00177743"/>
    <w:rsid w:val="00177D6B"/>
    <w:rsid w:val="00180186"/>
    <w:rsid w:val="001822AC"/>
    <w:rsid w:val="001827EE"/>
    <w:rsid w:val="00184292"/>
    <w:rsid w:val="00184CB5"/>
    <w:rsid w:val="00185B78"/>
    <w:rsid w:val="001904D3"/>
    <w:rsid w:val="00191694"/>
    <w:rsid w:val="00191E41"/>
    <w:rsid w:val="00193810"/>
    <w:rsid w:val="001A019B"/>
    <w:rsid w:val="001A0FB8"/>
    <w:rsid w:val="001A1AFC"/>
    <w:rsid w:val="001A4068"/>
    <w:rsid w:val="001A531E"/>
    <w:rsid w:val="001A55EF"/>
    <w:rsid w:val="001A5904"/>
    <w:rsid w:val="001B0111"/>
    <w:rsid w:val="001B0246"/>
    <w:rsid w:val="001B104E"/>
    <w:rsid w:val="001C14BC"/>
    <w:rsid w:val="001C14DA"/>
    <w:rsid w:val="001D03ED"/>
    <w:rsid w:val="001D202D"/>
    <w:rsid w:val="001D2AC7"/>
    <w:rsid w:val="001D49BF"/>
    <w:rsid w:val="001D601B"/>
    <w:rsid w:val="001E0E45"/>
    <w:rsid w:val="001E1D34"/>
    <w:rsid w:val="001E24D6"/>
    <w:rsid w:val="001E46E2"/>
    <w:rsid w:val="001E4ABF"/>
    <w:rsid w:val="001F0D6D"/>
    <w:rsid w:val="001F3A3E"/>
    <w:rsid w:val="001F6CEE"/>
    <w:rsid w:val="002004F4"/>
    <w:rsid w:val="0020315D"/>
    <w:rsid w:val="002062E5"/>
    <w:rsid w:val="00206724"/>
    <w:rsid w:val="00210269"/>
    <w:rsid w:val="00210640"/>
    <w:rsid w:val="00211CFB"/>
    <w:rsid w:val="00215329"/>
    <w:rsid w:val="00220B64"/>
    <w:rsid w:val="002212B3"/>
    <w:rsid w:val="0022298D"/>
    <w:rsid w:val="00225C02"/>
    <w:rsid w:val="00226A20"/>
    <w:rsid w:val="00227131"/>
    <w:rsid w:val="00230B82"/>
    <w:rsid w:val="002313CC"/>
    <w:rsid w:val="0023227D"/>
    <w:rsid w:val="002329EF"/>
    <w:rsid w:val="002330DA"/>
    <w:rsid w:val="002355D5"/>
    <w:rsid w:val="0023564B"/>
    <w:rsid w:val="0023745E"/>
    <w:rsid w:val="002419CA"/>
    <w:rsid w:val="0024283D"/>
    <w:rsid w:val="00243B11"/>
    <w:rsid w:val="00244357"/>
    <w:rsid w:val="00244377"/>
    <w:rsid w:val="00244853"/>
    <w:rsid w:val="002455CB"/>
    <w:rsid w:val="00245BFB"/>
    <w:rsid w:val="00245C96"/>
    <w:rsid w:val="002462A0"/>
    <w:rsid w:val="00256BE4"/>
    <w:rsid w:val="0025782C"/>
    <w:rsid w:val="00260827"/>
    <w:rsid w:val="0026083D"/>
    <w:rsid w:val="0026174A"/>
    <w:rsid w:val="002621A8"/>
    <w:rsid w:val="00264013"/>
    <w:rsid w:val="002653A3"/>
    <w:rsid w:val="0026550C"/>
    <w:rsid w:val="00265FA7"/>
    <w:rsid w:val="00270BDD"/>
    <w:rsid w:val="00270FCC"/>
    <w:rsid w:val="00271DB4"/>
    <w:rsid w:val="002745B1"/>
    <w:rsid w:val="00275A9D"/>
    <w:rsid w:val="00275B26"/>
    <w:rsid w:val="00276E78"/>
    <w:rsid w:val="00277705"/>
    <w:rsid w:val="002807CC"/>
    <w:rsid w:val="00281741"/>
    <w:rsid w:val="0028174A"/>
    <w:rsid w:val="0028184A"/>
    <w:rsid w:val="00282633"/>
    <w:rsid w:val="00282772"/>
    <w:rsid w:val="0028451E"/>
    <w:rsid w:val="0028476C"/>
    <w:rsid w:val="00285395"/>
    <w:rsid w:val="00286356"/>
    <w:rsid w:val="00290C44"/>
    <w:rsid w:val="00291011"/>
    <w:rsid w:val="00293AF4"/>
    <w:rsid w:val="002948AF"/>
    <w:rsid w:val="00296041"/>
    <w:rsid w:val="002964D7"/>
    <w:rsid w:val="00297FF5"/>
    <w:rsid w:val="002A1BFB"/>
    <w:rsid w:val="002A350C"/>
    <w:rsid w:val="002A3962"/>
    <w:rsid w:val="002A3E71"/>
    <w:rsid w:val="002A43A5"/>
    <w:rsid w:val="002A6651"/>
    <w:rsid w:val="002A66DB"/>
    <w:rsid w:val="002A6C7C"/>
    <w:rsid w:val="002B140D"/>
    <w:rsid w:val="002B3F13"/>
    <w:rsid w:val="002B49CD"/>
    <w:rsid w:val="002B6356"/>
    <w:rsid w:val="002C0602"/>
    <w:rsid w:val="002C0DD7"/>
    <w:rsid w:val="002C14B2"/>
    <w:rsid w:val="002D1741"/>
    <w:rsid w:val="002D3D6F"/>
    <w:rsid w:val="002D5111"/>
    <w:rsid w:val="002D5AB7"/>
    <w:rsid w:val="002D5E73"/>
    <w:rsid w:val="002D79A5"/>
    <w:rsid w:val="002D7D05"/>
    <w:rsid w:val="002E2B7C"/>
    <w:rsid w:val="002E55D7"/>
    <w:rsid w:val="002E5BFB"/>
    <w:rsid w:val="002E6999"/>
    <w:rsid w:val="002E7770"/>
    <w:rsid w:val="002F0531"/>
    <w:rsid w:val="002F0CBD"/>
    <w:rsid w:val="002F10C9"/>
    <w:rsid w:val="002F28A6"/>
    <w:rsid w:val="002F49CC"/>
    <w:rsid w:val="002F5DAA"/>
    <w:rsid w:val="002F7BB2"/>
    <w:rsid w:val="00300F2D"/>
    <w:rsid w:val="00301DD2"/>
    <w:rsid w:val="003023C4"/>
    <w:rsid w:val="00305BC4"/>
    <w:rsid w:val="003064E9"/>
    <w:rsid w:val="0030725E"/>
    <w:rsid w:val="0030740E"/>
    <w:rsid w:val="00311D86"/>
    <w:rsid w:val="003128AA"/>
    <w:rsid w:val="00315B13"/>
    <w:rsid w:val="00316771"/>
    <w:rsid w:val="0032016A"/>
    <w:rsid w:val="00322BE4"/>
    <w:rsid w:val="0032458A"/>
    <w:rsid w:val="00324F86"/>
    <w:rsid w:val="003250FF"/>
    <w:rsid w:val="00330599"/>
    <w:rsid w:val="003308A5"/>
    <w:rsid w:val="00332D66"/>
    <w:rsid w:val="00333308"/>
    <w:rsid w:val="00333F81"/>
    <w:rsid w:val="00334425"/>
    <w:rsid w:val="003370BC"/>
    <w:rsid w:val="00341A39"/>
    <w:rsid w:val="00341BCB"/>
    <w:rsid w:val="00341C5D"/>
    <w:rsid w:val="00342AF9"/>
    <w:rsid w:val="00342B5A"/>
    <w:rsid w:val="00342C28"/>
    <w:rsid w:val="003454FF"/>
    <w:rsid w:val="00345EF7"/>
    <w:rsid w:val="00345F73"/>
    <w:rsid w:val="003500F5"/>
    <w:rsid w:val="00350918"/>
    <w:rsid w:val="00351497"/>
    <w:rsid w:val="00352F24"/>
    <w:rsid w:val="0035509B"/>
    <w:rsid w:val="003551E9"/>
    <w:rsid w:val="003603A9"/>
    <w:rsid w:val="00360E18"/>
    <w:rsid w:val="00361043"/>
    <w:rsid w:val="003648BF"/>
    <w:rsid w:val="003652F5"/>
    <w:rsid w:val="00366528"/>
    <w:rsid w:val="00371353"/>
    <w:rsid w:val="00371C5D"/>
    <w:rsid w:val="00374777"/>
    <w:rsid w:val="00375999"/>
    <w:rsid w:val="00376481"/>
    <w:rsid w:val="00376820"/>
    <w:rsid w:val="00376E51"/>
    <w:rsid w:val="00377E70"/>
    <w:rsid w:val="003820ED"/>
    <w:rsid w:val="00383445"/>
    <w:rsid w:val="003847DB"/>
    <w:rsid w:val="0038556A"/>
    <w:rsid w:val="0038656B"/>
    <w:rsid w:val="00386EC6"/>
    <w:rsid w:val="0038731B"/>
    <w:rsid w:val="003965CC"/>
    <w:rsid w:val="0039711F"/>
    <w:rsid w:val="0039721A"/>
    <w:rsid w:val="003A0936"/>
    <w:rsid w:val="003A150C"/>
    <w:rsid w:val="003A15EB"/>
    <w:rsid w:val="003A2675"/>
    <w:rsid w:val="003A2E2A"/>
    <w:rsid w:val="003A4804"/>
    <w:rsid w:val="003A740B"/>
    <w:rsid w:val="003A7458"/>
    <w:rsid w:val="003B33BA"/>
    <w:rsid w:val="003B340A"/>
    <w:rsid w:val="003B3F3C"/>
    <w:rsid w:val="003B6C4D"/>
    <w:rsid w:val="003B6FFD"/>
    <w:rsid w:val="003B73F5"/>
    <w:rsid w:val="003C10DA"/>
    <w:rsid w:val="003C15BF"/>
    <w:rsid w:val="003C16EC"/>
    <w:rsid w:val="003C1B52"/>
    <w:rsid w:val="003C1DC8"/>
    <w:rsid w:val="003C3493"/>
    <w:rsid w:val="003C36C2"/>
    <w:rsid w:val="003C5547"/>
    <w:rsid w:val="003C6441"/>
    <w:rsid w:val="003D26A0"/>
    <w:rsid w:val="003D327D"/>
    <w:rsid w:val="003D690F"/>
    <w:rsid w:val="003D6AE0"/>
    <w:rsid w:val="003D7732"/>
    <w:rsid w:val="003E15BA"/>
    <w:rsid w:val="003E1787"/>
    <w:rsid w:val="003E1BA0"/>
    <w:rsid w:val="003E3DCF"/>
    <w:rsid w:val="003E7665"/>
    <w:rsid w:val="003F2A47"/>
    <w:rsid w:val="00400AF8"/>
    <w:rsid w:val="004018A9"/>
    <w:rsid w:val="00402BED"/>
    <w:rsid w:val="00403F8D"/>
    <w:rsid w:val="00406334"/>
    <w:rsid w:val="004070E1"/>
    <w:rsid w:val="00407393"/>
    <w:rsid w:val="00407ED3"/>
    <w:rsid w:val="0041005E"/>
    <w:rsid w:val="00410DC4"/>
    <w:rsid w:val="00411B87"/>
    <w:rsid w:val="00412814"/>
    <w:rsid w:val="004136C5"/>
    <w:rsid w:val="00417311"/>
    <w:rsid w:val="0041746C"/>
    <w:rsid w:val="004210DF"/>
    <w:rsid w:val="0042374C"/>
    <w:rsid w:val="004237F5"/>
    <w:rsid w:val="0042481E"/>
    <w:rsid w:val="00424D99"/>
    <w:rsid w:val="00425DFB"/>
    <w:rsid w:val="004265ED"/>
    <w:rsid w:val="004269A3"/>
    <w:rsid w:val="00426DC1"/>
    <w:rsid w:val="004274DE"/>
    <w:rsid w:val="00427FBD"/>
    <w:rsid w:val="0043007E"/>
    <w:rsid w:val="004313C7"/>
    <w:rsid w:val="00431F9B"/>
    <w:rsid w:val="00432E3A"/>
    <w:rsid w:val="0043547B"/>
    <w:rsid w:val="00435A10"/>
    <w:rsid w:val="004373F3"/>
    <w:rsid w:val="00437DB0"/>
    <w:rsid w:val="004424C4"/>
    <w:rsid w:val="004426E6"/>
    <w:rsid w:val="00445359"/>
    <w:rsid w:val="00445EDE"/>
    <w:rsid w:val="00450D36"/>
    <w:rsid w:val="00452F5E"/>
    <w:rsid w:val="004554CA"/>
    <w:rsid w:val="0045623E"/>
    <w:rsid w:val="0045654E"/>
    <w:rsid w:val="004625F0"/>
    <w:rsid w:val="0046437A"/>
    <w:rsid w:val="00467908"/>
    <w:rsid w:val="004716E4"/>
    <w:rsid w:val="00471C1A"/>
    <w:rsid w:val="00472BB1"/>
    <w:rsid w:val="00473BFC"/>
    <w:rsid w:val="0047411A"/>
    <w:rsid w:val="00480BBD"/>
    <w:rsid w:val="00481720"/>
    <w:rsid w:val="0048178B"/>
    <w:rsid w:val="00481B89"/>
    <w:rsid w:val="00482099"/>
    <w:rsid w:val="004826CB"/>
    <w:rsid w:val="0048497B"/>
    <w:rsid w:val="004858A4"/>
    <w:rsid w:val="00486299"/>
    <w:rsid w:val="004865A0"/>
    <w:rsid w:val="00486F75"/>
    <w:rsid w:val="00487757"/>
    <w:rsid w:val="00494F10"/>
    <w:rsid w:val="00496E97"/>
    <w:rsid w:val="004A0FFE"/>
    <w:rsid w:val="004A15E9"/>
    <w:rsid w:val="004A16D6"/>
    <w:rsid w:val="004A4843"/>
    <w:rsid w:val="004A51B6"/>
    <w:rsid w:val="004B13FD"/>
    <w:rsid w:val="004B19B9"/>
    <w:rsid w:val="004B3BF5"/>
    <w:rsid w:val="004B3C16"/>
    <w:rsid w:val="004B43D4"/>
    <w:rsid w:val="004B475C"/>
    <w:rsid w:val="004B4E70"/>
    <w:rsid w:val="004B5159"/>
    <w:rsid w:val="004B54EA"/>
    <w:rsid w:val="004B5DC1"/>
    <w:rsid w:val="004B63AA"/>
    <w:rsid w:val="004B6BC0"/>
    <w:rsid w:val="004B7EAB"/>
    <w:rsid w:val="004C04BA"/>
    <w:rsid w:val="004C60C6"/>
    <w:rsid w:val="004D7FDD"/>
    <w:rsid w:val="004E1578"/>
    <w:rsid w:val="004E53FA"/>
    <w:rsid w:val="004E6696"/>
    <w:rsid w:val="004E7BAC"/>
    <w:rsid w:val="004F0CDF"/>
    <w:rsid w:val="004F201E"/>
    <w:rsid w:val="004F2091"/>
    <w:rsid w:val="004F2669"/>
    <w:rsid w:val="004F2817"/>
    <w:rsid w:val="004F4D60"/>
    <w:rsid w:val="004F4EDA"/>
    <w:rsid w:val="004F5F78"/>
    <w:rsid w:val="0050012E"/>
    <w:rsid w:val="00500497"/>
    <w:rsid w:val="00500A6B"/>
    <w:rsid w:val="005010A0"/>
    <w:rsid w:val="00501A1B"/>
    <w:rsid w:val="0050429A"/>
    <w:rsid w:val="0050480C"/>
    <w:rsid w:val="005061A2"/>
    <w:rsid w:val="00507C64"/>
    <w:rsid w:val="005118F8"/>
    <w:rsid w:val="00513EE2"/>
    <w:rsid w:val="00514F65"/>
    <w:rsid w:val="00516E01"/>
    <w:rsid w:val="00520D96"/>
    <w:rsid w:val="00520EFD"/>
    <w:rsid w:val="00522027"/>
    <w:rsid w:val="00522F0A"/>
    <w:rsid w:val="00525C95"/>
    <w:rsid w:val="00526B97"/>
    <w:rsid w:val="00526E73"/>
    <w:rsid w:val="00526E9F"/>
    <w:rsid w:val="0052729D"/>
    <w:rsid w:val="0053008D"/>
    <w:rsid w:val="00531ABA"/>
    <w:rsid w:val="00534B3B"/>
    <w:rsid w:val="0053615F"/>
    <w:rsid w:val="00536CED"/>
    <w:rsid w:val="00537BDB"/>
    <w:rsid w:val="00540854"/>
    <w:rsid w:val="005419EF"/>
    <w:rsid w:val="00542F94"/>
    <w:rsid w:val="0054369A"/>
    <w:rsid w:val="00544378"/>
    <w:rsid w:val="0054590B"/>
    <w:rsid w:val="005508A1"/>
    <w:rsid w:val="005512CF"/>
    <w:rsid w:val="005520C9"/>
    <w:rsid w:val="0055355D"/>
    <w:rsid w:val="0055374A"/>
    <w:rsid w:val="005542E6"/>
    <w:rsid w:val="00554703"/>
    <w:rsid w:val="005577E8"/>
    <w:rsid w:val="00561561"/>
    <w:rsid w:val="00562E5E"/>
    <w:rsid w:val="005631FB"/>
    <w:rsid w:val="0056649E"/>
    <w:rsid w:val="00566EF6"/>
    <w:rsid w:val="00567679"/>
    <w:rsid w:val="005710E5"/>
    <w:rsid w:val="00573583"/>
    <w:rsid w:val="00574AC7"/>
    <w:rsid w:val="00576D3E"/>
    <w:rsid w:val="0058264C"/>
    <w:rsid w:val="005839D0"/>
    <w:rsid w:val="005840D8"/>
    <w:rsid w:val="00585210"/>
    <w:rsid w:val="005856BD"/>
    <w:rsid w:val="00585C1C"/>
    <w:rsid w:val="00590A7C"/>
    <w:rsid w:val="0059422E"/>
    <w:rsid w:val="0059532F"/>
    <w:rsid w:val="005A18F7"/>
    <w:rsid w:val="005A295B"/>
    <w:rsid w:val="005A3878"/>
    <w:rsid w:val="005A44FB"/>
    <w:rsid w:val="005A4669"/>
    <w:rsid w:val="005A6CE9"/>
    <w:rsid w:val="005A7797"/>
    <w:rsid w:val="005B054A"/>
    <w:rsid w:val="005B0E58"/>
    <w:rsid w:val="005B14E8"/>
    <w:rsid w:val="005B202F"/>
    <w:rsid w:val="005B2956"/>
    <w:rsid w:val="005B2EE6"/>
    <w:rsid w:val="005B64A5"/>
    <w:rsid w:val="005C1C38"/>
    <w:rsid w:val="005C1FFD"/>
    <w:rsid w:val="005C2A3A"/>
    <w:rsid w:val="005C3807"/>
    <w:rsid w:val="005C5573"/>
    <w:rsid w:val="005C7D2F"/>
    <w:rsid w:val="005C7D3E"/>
    <w:rsid w:val="005D0822"/>
    <w:rsid w:val="005D10D2"/>
    <w:rsid w:val="005D2747"/>
    <w:rsid w:val="005D2BE3"/>
    <w:rsid w:val="005D525B"/>
    <w:rsid w:val="005E032E"/>
    <w:rsid w:val="005E064C"/>
    <w:rsid w:val="005E10EE"/>
    <w:rsid w:val="005E7B92"/>
    <w:rsid w:val="005F1373"/>
    <w:rsid w:val="005F1B3B"/>
    <w:rsid w:val="005F3B14"/>
    <w:rsid w:val="005F4800"/>
    <w:rsid w:val="005F6539"/>
    <w:rsid w:val="00600D2E"/>
    <w:rsid w:val="00601D05"/>
    <w:rsid w:val="00602CB3"/>
    <w:rsid w:val="00603C21"/>
    <w:rsid w:val="00606027"/>
    <w:rsid w:val="006122F6"/>
    <w:rsid w:val="0061262F"/>
    <w:rsid w:val="0061490C"/>
    <w:rsid w:val="00617E68"/>
    <w:rsid w:val="006206AB"/>
    <w:rsid w:val="00621563"/>
    <w:rsid w:val="00622962"/>
    <w:rsid w:val="00622CAD"/>
    <w:rsid w:val="00622D86"/>
    <w:rsid w:val="006258E0"/>
    <w:rsid w:val="00625E35"/>
    <w:rsid w:val="006265CF"/>
    <w:rsid w:val="00626EED"/>
    <w:rsid w:val="0062781C"/>
    <w:rsid w:val="00627CC1"/>
    <w:rsid w:val="00631012"/>
    <w:rsid w:val="006330D3"/>
    <w:rsid w:val="00633F34"/>
    <w:rsid w:val="00635DEC"/>
    <w:rsid w:val="00635EBA"/>
    <w:rsid w:val="006367C5"/>
    <w:rsid w:val="00636BDC"/>
    <w:rsid w:val="00636DDA"/>
    <w:rsid w:val="00636E40"/>
    <w:rsid w:val="00637DE9"/>
    <w:rsid w:val="00641623"/>
    <w:rsid w:val="00641723"/>
    <w:rsid w:val="006449ED"/>
    <w:rsid w:val="00644DB6"/>
    <w:rsid w:val="00646225"/>
    <w:rsid w:val="00647885"/>
    <w:rsid w:val="00647EE4"/>
    <w:rsid w:val="00651794"/>
    <w:rsid w:val="006557C6"/>
    <w:rsid w:val="006603B0"/>
    <w:rsid w:val="00660F46"/>
    <w:rsid w:val="0066113A"/>
    <w:rsid w:val="00661206"/>
    <w:rsid w:val="00661CCD"/>
    <w:rsid w:val="00662A0C"/>
    <w:rsid w:val="00662D2B"/>
    <w:rsid w:val="006642F6"/>
    <w:rsid w:val="00665A95"/>
    <w:rsid w:val="006671C5"/>
    <w:rsid w:val="006700C6"/>
    <w:rsid w:val="0067297D"/>
    <w:rsid w:val="00672BD5"/>
    <w:rsid w:val="00674BCF"/>
    <w:rsid w:val="006758A5"/>
    <w:rsid w:val="00676E79"/>
    <w:rsid w:val="006802A5"/>
    <w:rsid w:val="00680C47"/>
    <w:rsid w:val="00680D90"/>
    <w:rsid w:val="00682DD2"/>
    <w:rsid w:val="00683973"/>
    <w:rsid w:val="006847A6"/>
    <w:rsid w:val="00687615"/>
    <w:rsid w:val="00690A7C"/>
    <w:rsid w:val="006910BD"/>
    <w:rsid w:val="00692C70"/>
    <w:rsid w:val="00693A96"/>
    <w:rsid w:val="006941F5"/>
    <w:rsid w:val="00694EE5"/>
    <w:rsid w:val="00696D9F"/>
    <w:rsid w:val="00697663"/>
    <w:rsid w:val="006A0877"/>
    <w:rsid w:val="006A26F8"/>
    <w:rsid w:val="006A3B1C"/>
    <w:rsid w:val="006A43F2"/>
    <w:rsid w:val="006A4508"/>
    <w:rsid w:val="006A4933"/>
    <w:rsid w:val="006A5D1A"/>
    <w:rsid w:val="006A5E97"/>
    <w:rsid w:val="006A6D9D"/>
    <w:rsid w:val="006A6EE8"/>
    <w:rsid w:val="006A71A6"/>
    <w:rsid w:val="006B4A21"/>
    <w:rsid w:val="006B5D1F"/>
    <w:rsid w:val="006B611C"/>
    <w:rsid w:val="006C0D16"/>
    <w:rsid w:val="006C10FC"/>
    <w:rsid w:val="006C186E"/>
    <w:rsid w:val="006C1FD3"/>
    <w:rsid w:val="006C3932"/>
    <w:rsid w:val="006C3F71"/>
    <w:rsid w:val="006C7434"/>
    <w:rsid w:val="006C78EC"/>
    <w:rsid w:val="006D1684"/>
    <w:rsid w:val="006D280D"/>
    <w:rsid w:val="006D2A3B"/>
    <w:rsid w:val="006D2DB3"/>
    <w:rsid w:val="006D64CD"/>
    <w:rsid w:val="006D6AEA"/>
    <w:rsid w:val="006D6CA4"/>
    <w:rsid w:val="006E0305"/>
    <w:rsid w:val="006E048E"/>
    <w:rsid w:val="006E3FF1"/>
    <w:rsid w:val="006E7AEE"/>
    <w:rsid w:val="006F2B41"/>
    <w:rsid w:val="006F36E0"/>
    <w:rsid w:val="006F42D1"/>
    <w:rsid w:val="006F451A"/>
    <w:rsid w:val="006F52B5"/>
    <w:rsid w:val="006F5CF2"/>
    <w:rsid w:val="006F741C"/>
    <w:rsid w:val="006F75E7"/>
    <w:rsid w:val="006F7C11"/>
    <w:rsid w:val="00702267"/>
    <w:rsid w:val="007030D1"/>
    <w:rsid w:val="00704EC9"/>
    <w:rsid w:val="00706683"/>
    <w:rsid w:val="007067FE"/>
    <w:rsid w:val="00707E11"/>
    <w:rsid w:val="0071012D"/>
    <w:rsid w:val="007106F1"/>
    <w:rsid w:val="0071105B"/>
    <w:rsid w:val="00711D28"/>
    <w:rsid w:val="00712DD8"/>
    <w:rsid w:val="00713AC0"/>
    <w:rsid w:val="0071487D"/>
    <w:rsid w:val="00714970"/>
    <w:rsid w:val="00714B98"/>
    <w:rsid w:val="007152C3"/>
    <w:rsid w:val="00715E6A"/>
    <w:rsid w:val="00716B64"/>
    <w:rsid w:val="00720221"/>
    <w:rsid w:val="00720CB0"/>
    <w:rsid w:val="00721AE8"/>
    <w:rsid w:val="00724402"/>
    <w:rsid w:val="0072680C"/>
    <w:rsid w:val="007274AE"/>
    <w:rsid w:val="00727B7F"/>
    <w:rsid w:val="007304E9"/>
    <w:rsid w:val="00730C13"/>
    <w:rsid w:val="00730EAC"/>
    <w:rsid w:val="007314BD"/>
    <w:rsid w:val="007316F3"/>
    <w:rsid w:val="00732D97"/>
    <w:rsid w:val="007352D0"/>
    <w:rsid w:val="00735B77"/>
    <w:rsid w:val="00735D7A"/>
    <w:rsid w:val="00740594"/>
    <w:rsid w:val="00740FBD"/>
    <w:rsid w:val="00742DDD"/>
    <w:rsid w:val="00743E1A"/>
    <w:rsid w:val="00750413"/>
    <w:rsid w:val="00750C30"/>
    <w:rsid w:val="00751E19"/>
    <w:rsid w:val="0075390C"/>
    <w:rsid w:val="00755736"/>
    <w:rsid w:val="00755926"/>
    <w:rsid w:val="007574EA"/>
    <w:rsid w:val="00757F19"/>
    <w:rsid w:val="00761272"/>
    <w:rsid w:val="0076416E"/>
    <w:rsid w:val="00765CF3"/>
    <w:rsid w:val="007676B1"/>
    <w:rsid w:val="007676DC"/>
    <w:rsid w:val="00767C38"/>
    <w:rsid w:val="0077017A"/>
    <w:rsid w:val="007713C8"/>
    <w:rsid w:val="007722B1"/>
    <w:rsid w:val="0077245B"/>
    <w:rsid w:val="00772A93"/>
    <w:rsid w:val="007768EF"/>
    <w:rsid w:val="0078155E"/>
    <w:rsid w:val="00781A5C"/>
    <w:rsid w:val="00781AC7"/>
    <w:rsid w:val="00784100"/>
    <w:rsid w:val="00784D83"/>
    <w:rsid w:val="007861C1"/>
    <w:rsid w:val="00786498"/>
    <w:rsid w:val="0079004E"/>
    <w:rsid w:val="00790C11"/>
    <w:rsid w:val="0079205A"/>
    <w:rsid w:val="00792514"/>
    <w:rsid w:val="00793EC5"/>
    <w:rsid w:val="00794476"/>
    <w:rsid w:val="00794ADA"/>
    <w:rsid w:val="0079684B"/>
    <w:rsid w:val="00796ED8"/>
    <w:rsid w:val="00797F24"/>
    <w:rsid w:val="007A3717"/>
    <w:rsid w:val="007A373E"/>
    <w:rsid w:val="007A645C"/>
    <w:rsid w:val="007A79B6"/>
    <w:rsid w:val="007B53DE"/>
    <w:rsid w:val="007B54C5"/>
    <w:rsid w:val="007C03E5"/>
    <w:rsid w:val="007C13AD"/>
    <w:rsid w:val="007C1E7B"/>
    <w:rsid w:val="007C2E9E"/>
    <w:rsid w:val="007C43C0"/>
    <w:rsid w:val="007C4A27"/>
    <w:rsid w:val="007C6934"/>
    <w:rsid w:val="007C7C30"/>
    <w:rsid w:val="007D01AF"/>
    <w:rsid w:val="007D1E64"/>
    <w:rsid w:val="007D4569"/>
    <w:rsid w:val="007D5FC0"/>
    <w:rsid w:val="007D71D7"/>
    <w:rsid w:val="007D7457"/>
    <w:rsid w:val="007D756D"/>
    <w:rsid w:val="007E13DA"/>
    <w:rsid w:val="007E14C9"/>
    <w:rsid w:val="007E4E51"/>
    <w:rsid w:val="007E5046"/>
    <w:rsid w:val="007E52C7"/>
    <w:rsid w:val="007E62BF"/>
    <w:rsid w:val="007E7944"/>
    <w:rsid w:val="007E79FA"/>
    <w:rsid w:val="007F0C35"/>
    <w:rsid w:val="007F0F6C"/>
    <w:rsid w:val="007F19FA"/>
    <w:rsid w:val="007F1E17"/>
    <w:rsid w:val="007F328C"/>
    <w:rsid w:val="007F461F"/>
    <w:rsid w:val="007F68C0"/>
    <w:rsid w:val="007F6DAB"/>
    <w:rsid w:val="007F7934"/>
    <w:rsid w:val="008006B0"/>
    <w:rsid w:val="0080143F"/>
    <w:rsid w:val="0080200B"/>
    <w:rsid w:val="00803072"/>
    <w:rsid w:val="008043FB"/>
    <w:rsid w:val="008074EC"/>
    <w:rsid w:val="00811551"/>
    <w:rsid w:val="008127EE"/>
    <w:rsid w:val="00820334"/>
    <w:rsid w:val="00822A63"/>
    <w:rsid w:val="00824F50"/>
    <w:rsid w:val="00826858"/>
    <w:rsid w:val="008274CA"/>
    <w:rsid w:val="00827538"/>
    <w:rsid w:val="00827BDE"/>
    <w:rsid w:val="008319FF"/>
    <w:rsid w:val="00833691"/>
    <w:rsid w:val="008337D9"/>
    <w:rsid w:val="00834FBA"/>
    <w:rsid w:val="0083646A"/>
    <w:rsid w:val="008404CC"/>
    <w:rsid w:val="0084210A"/>
    <w:rsid w:val="00843C74"/>
    <w:rsid w:val="0084558B"/>
    <w:rsid w:val="008475F0"/>
    <w:rsid w:val="00847736"/>
    <w:rsid w:val="008504B3"/>
    <w:rsid w:val="00851C7A"/>
    <w:rsid w:val="008531DA"/>
    <w:rsid w:val="00854D3E"/>
    <w:rsid w:val="00856010"/>
    <w:rsid w:val="0085752B"/>
    <w:rsid w:val="00860D55"/>
    <w:rsid w:val="00861942"/>
    <w:rsid w:val="00861F72"/>
    <w:rsid w:val="00862464"/>
    <w:rsid w:val="008645E6"/>
    <w:rsid w:val="00870273"/>
    <w:rsid w:val="008708DE"/>
    <w:rsid w:val="00870B33"/>
    <w:rsid w:val="008712CC"/>
    <w:rsid w:val="0087160D"/>
    <w:rsid w:val="00871A09"/>
    <w:rsid w:val="00871DCC"/>
    <w:rsid w:val="008727EB"/>
    <w:rsid w:val="00873682"/>
    <w:rsid w:val="008773E4"/>
    <w:rsid w:val="00883A06"/>
    <w:rsid w:val="00883B9C"/>
    <w:rsid w:val="00884D84"/>
    <w:rsid w:val="00885288"/>
    <w:rsid w:val="00886415"/>
    <w:rsid w:val="008866E7"/>
    <w:rsid w:val="00890819"/>
    <w:rsid w:val="00890EDF"/>
    <w:rsid w:val="00891470"/>
    <w:rsid w:val="00892A8F"/>
    <w:rsid w:val="00892C8A"/>
    <w:rsid w:val="00892E52"/>
    <w:rsid w:val="00893A35"/>
    <w:rsid w:val="008947F5"/>
    <w:rsid w:val="008973A6"/>
    <w:rsid w:val="008A1BD0"/>
    <w:rsid w:val="008A29DC"/>
    <w:rsid w:val="008A29E9"/>
    <w:rsid w:val="008A6E3D"/>
    <w:rsid w:val="008B17BA"/>
    <w:rsid w:val="008B5900"/>
    <w:rsid w:val="008B6125"/>
    <w:rsid w:val="008C03B3"/>
    <w:rsid w:val="008C04B5"/>
    <w:rsid w:val="008C0CBC"/>
    <w:rsid w:val="008C4EAC"/>
    <w:rsid w:val="008C5139"/>
    <w:rsid w:val="008C52D0"/>
    <w:rsid w:val="008D58F8"/>
    <w:rsid w:val="008E3A06"/>
    <w:rsid w:val="008E4E9D"/>
    <w:rsid w:val="008E5F29"/>
    <w:rsid w:val="008E5FE7"/>
    <w:rsid w:val="008E660B"/>
    <w:rsid w:val="008E664D"/>
    <w:rsid w:val="008E68D4"/>
    <w:rsid w:val="008E7916"/>
    <w:rsid w:val="008F16A5"/>
    <w:rsid w:val="008F4372"/>
    <w:rsid w:val="008F4B3E"/>
    <w:rsid w:val="008F7507"/>
    <w:rsid w:val="00900BCD"/>
    <w:rsid w:val="0090212B"/>
    <w:rsid w:val="00903479"/>
    <w:rsid w:val="00904232"/>
    <w:rsid w:val="0090549B"/>
    <w:rsid w:val="0090635A"/>
    <w:rsid w:val="00911CA4"/>
    <w:rsid w:val="009147E8"/>
    <w:rsid w:val="00915CB4"/>
    <w:rsid w:val="00916860"/>
    <w:rsid w:val="00920378"/>
    <w:rsid w:val="00921DE9"/>
    <w:rsid w:val="00922866"/>
    <w:rsid w:val="00923C6F"/>
    <w:rsid w:val="00925E89"/>
    <w:rsid w:val="0092662D"/>
    <w:rsid w:val="00927B2C"/>
    <w:rsid w:val="009301EC"/>
    <w:rsid w:val="0093059C"/>
    <w:rsid w:val="00931714"/>
    <w:rsid w:val="009321C3"/>
    <w:rsid w:val="00932DA4"/>
    <w:rsid w:val="00932E4B"/>
    <w:rsid w:val="0093371E"/>
    <w:rsid w:val="00934D34"/>
    <w:rsid w:val="00936808"/>
    <w:rsid w:val="009369F9"/>
    <w:rsid w:val="00937EFC"/>
    <w:rsid w:val="00941BAC"/>
    <w:rsid w:val="00941F4A"/>
    <w:rsid w:val="00942837"/>
    <w:rsid w:val="00942DB4"/>
    <w:rsid w:val="009439F9"/>
    <w:rsid w:val="00943EF1"/>
    <w:rsid w:val="009455F0"/>
    <w:rsid w:val="00945F56"/>
    <w:rsid w:val="00946F96"/>
    <w:rsid w:val="009478C3"/>
    <w:rsid w:val="00947B24"/>
    <w:rsid w:val="00950098"/>
    <w:rsid w:val="00950DF5"/>
    <w:rsid w:val="00951CA1"/>
    <w:rsid w:val="00954253"/>
    <w:rsid w:val="0095569F"/>
    <w:rsid w:val="00957782"/>
    <w:rsid w:val="00960376"/>
    <w:rsid w:val="00962971"/>
    <w:rsid w:val="00962D3F"/>
    <w:rsid w:val="009669D0"/>
    <w:rsid w:val="009670DB"/>
    <w:rsid w:val="009704D0"/>
    <w:rsid w:val="00972397"/>
    <w:rsid w:val="009727BD"/>
    <w:rsid w:val="009738DA"/>
    <w:rsid w:val="009741E1"/>
    <w:rsid w:val="00975163"/>
    <w:rsid w:val="0097525E"/>
    <w:rsid w:val="0097529F"/>
    <w:rsid w:val="00975491"/>
    <w:rsid w:val="0097781A"/>
    <w:rsid w:val="00977927"/>
    <w:rsid w:val="00977A31"/>
    <w:rsid w:val="0098014C"/>
    <w:rsid w:val="009818FB"/>
    <w:rsid w:val="00981B9C"/>
    <w:rsid w:val="00982005"/>
    <w:rsid w:val="009838BE"/>
    <w:rsid w:val="00983D2E"/>
    <w:rsid w:val="00984344"/>
    <w:rsid w:val="00984AC6"/>
    <w:rsid w:val="00985BBE"/>
    <w:rsid w:val="0098653B"/>
    <w:rsid w:val="00991D56"/>
    <w:rsid w:val="0099433A"/>
    <w:rsid w:val="009964A7"/>
    <w:rsid w:val="00996FDE"/>
    <w:rsid w:val="009973C3"/>
    <w:rsid w:val="009976DE"/>
    <w:rsid w:val="009A090D"/>
    <w:rsid w:val="009A275F"/>
    <w:rsid w:val="009A3BE6"/>
    <w:rsid w:val="009A43E0"/>
    <w:rsid w:val="009A5E1D"/>
    <w:rsid w:val="009A611F"/>
    <w:rsid w:val="009B0CEC"/>
    <w:rsid w:val="009B1066"/>
    <w:rsid w:val="009B169C"/>
    <w:rsid w:val="009B26DA"/>
    <w:rsid w:val="009B3041"/>
    <w:rsid w:val="009B3EF8"/>
    <w:rsid w:val="009B44B4"/>
    <w:rsid w:val="009B72D5"/>
    <w:rsid w:val="009B7D98"/>
    <w:rsid w:val="009C0B95"/>
    <w:rsid w:val="009C1F6F"/>
    <w:rsid w:val="009C31F2"/>
    <w:rsid w:val="009C43DB"/>
    <w:rsid w:val="009C4803"/>
    <w:rsid w:val="009C4B7B"/>
    <w:rsid w:val="009C4FBA"/>
    <w:rsid w:val="009C7357"/>
    <w:rsid w:val="009C7C96"/>
    <w:rsid w:val="009C7FE8"/>
    <w:rsid w:val="009D0053"/>
    <w:rsid w:val="009D17C5"/>
    <w:rsid w:val="009D23D4"/>
    <w:rsid w:val="009D7508"/>
    <w:rsid w:val="009D76ED"/>
    <w:rsid w:val="009E041D"/>
    <w:rsid w:val="009E384C"/>
    <w:rsid w:val="009E4F62"/>
    <w:rsid w:val="009F0358"/>
    <w:rsid w:val="009F0384"/>
    <w:rsid w:val="009F0E81"/>
    <w:rsid w:val="009F1761"/>
    <w:rsid w:val="009F17A9"/>
    <w:rsid w:val="009F4842"/>
    <w:rsid w:val="009F5A42"/>
    <w:rsid w:val="009F7D1A"/>
    <w:rsid w:val="00A00815"/>
    <w:rsid w:val="00A02D44"/>
    <w:rsid w:val="00A03153"/>
    <w:rsid w:val="00A042A3"/>
    <w:rsid w:val="00A07AC2"/>
    <w:rsid w:val="00A1011C"/>
    <w:rsid w:val="00A10836"/>
    <w:rsid w:val="00A11E49"/>
    <w:rsid w:val="00A13D14"/>
    <w:rsid w:val="00A14E11"/>
    <w:rsid w:val="00A150B1"/>
    <w:rsid w:val="00A15343"/>
    <w:rsid w:val="00A2189C"/>
    <w:rsid w:val="00A21B04"/>
    <w:rsid w:val="00A225C9"/>
    <w:rsid w:val="00A225D4"/>
    <w:rsid w:val="00A22E0A"/>
    <w:rsid w:val="00A24140"/>
    <w:rsid w:val="00A24498"/>
    <w:rsid w:val="00A25C80"/>
    <w:rsid w:val="00A31044"/>
    <w:rsid w:val="00A347F8"/>
    <w:rsid w:val="00A35EDD"/>
    <w:rsid w:val="00A432C7"/>
    <w:rsid w:val="00A44F89"/>
    <w:rsid w:val="00A455BD"/>
    <w:rsid w:val="00A474B8"/>
    <w:rsid w:val="00A50875"/>
    <w:rsid w:val="00A521C5"/>
    <w:rsid w:val="00A533BD"/>
    <w:rsid w:val="00A56046"/>
    <w:rsid w:val="00A571B7"/>
    <w:rsid w:val="00A57365"/>
    <w:rsid w:val="00A6168E"/>
    <w:rsid w:val="00A61AE1"/>
    <w:rsid w:val="00A63116"/>
    <w:rsid w:val="00A6670E"/>
    <w:rsid w:val="00A66802"/>
    <w:rsid w:val="00A66D6B"/>
    <w:rsid w:val="00A66DC2"/>
    <w:rsid w:val="00A718F8"/>
    <w:rsid w:val="00A728AF"/>
    <w:rsid w:val="00A73B85"/>
    <w:rsid w:val="00A7444D"/>
    <w:rsid w:val="00A749A7"/>
    <w:rsid w:val="00A75A62"/>
    <w:rsid w:val="00A77365"/>
    <w:rsid w:val="00A77403"/>
    <w:rsid w:val="00A77A5E"/>
    <w:rsid w:val="00A81F08"/>
    <w:rsid w:val="00A82ADE"/>
    <w:rsid w:val="00A830D1"/>
    <w:rsid w:val="00A85B7A"/>
    <w:rsid w:val="00A87FFA"/>
    <w:rsid w:val="00A90510"/>
    <w:rsid w:val="00A91E47"/>
    <w:rsid w:val="00A9251D"/>
    <w:rsid w:val="00A9274E"/>
    <w:rsid w:val="00A94E85"/>
    <w:rsid w:val="00A954EB"/>
    <w:rsid w:val="00A9558B"/>
    <w:rsid w:val="00A97086"/>
    <w:rsid w:val="00A97D0E"/>
    <w:rsid w:val="00AA0C7B"/>
    <w:rsid w:val="00AA245E"/>
    <w:rsid w:val="00AA2FC3"/>
    <w:rsid w:val="00AA3289"/>
    <w:rsid w:val="00AB04FD"/>
    <w:rsid w:val="00AB3586"/>
    <w:rsid w:val="00AB3DC1"/>
    <w:rsid w:val="00AB66AA"/>
    <w:rsid w:val="00AB6DDE"/>
    <w:rsid w:val="00AB6EEE"/>
    <w:rsid w:val="00AC12FF"/>
    <w:rsid w:val="00AC18C1"/>
    <w:rsid w:val="00AC1F3A"/>
    <w:rsid w:val="00AC3D88"/>
    <w:rsid w:val="00AC4FCE"/>
    <w:rsid w:val="00AC5540"/>
    <w:rsid w:val="00AC5BFF"/>
    <w:rsid w:val="00AD0822"/>
    <w:rsid w:val="00AD092E"/>
    <w:rsid w:val="00AD0B1F"/>
    <w:rsid w:val="00AD1525"/>
    <w:rsid w:val="00AD28CC"/>
    <w:rsid w:val="00AD33AF"/>
    <w:rsid w:val="00AD4658"/>
    <w:rsid w:val="00AD5736"/>
    <w:rsid w:val="00AD7771"/>
    <w:rsid w:val="00AE0B9A"/>
    <w:rsid w:val="00AE1E2B"/>
    <w:rsid w:val="00AE37A4"/>
    <w:rsid w:val="00AE413B"/>
    <w:rsid w:val="00AE5834"/>
    <w:rsid w:val="00AE5C91"/>
    <w:rsid w:val="00AE6094"/>
    <w:rsid w:val="00AE645F"/>
    <w:rsid w:val="00AF1898"/>
    <w:rsid w:val="00AF287D"/>
    <w:rsid w:val="00AF38A5"/>
    <w:rsid w:val="00AF507F"/>
    <w:rsid w:val="00AF5857"/>
    <w:rsid w:val="00AF5C99"/>
    <w:rsid w:val="00AF6194"/>
    <w:rsid w:val="00B0042B"/>
    <w:rsid w:val="00B00440"/>
    <w:rsid w:val="00B0102E"/>
    <w:rsid w:val="00B0412C"/>
    <w:rsid w:val="00B04584"/>
    <w:rsid w:val="00B06C27"/>
    <w:rsid w:val="00B10E29"/>
    <w:rsid w:val="00B11F39"/>
    <w:rsid w:val="00B129F6"/>
    <w:rsid w:val="00B12BD0"/>
    <w:rsid w:val="00B12C6F"/>
    <w:rsid w:val="00B1369F"/>
    <w:rsid w:val="00B13C5F"/>
    <w:rsid w:val="00B1640E"/>
    <w:rsid w:val="00B16897"/>
    <w:rsid w:val="00B1710A"/>
    <w:rsid w:val="00B201DD"/>
    <w:rsid w:val="00B20FDC"/>
    <w:rsid w:val="00B221C5"/>
    <w:rsid w:val="00B22896"/>
    <w:rsid w:val="00B234BF"/>
    <w:rsid w:val="00B23E84"/>
    <w:rsid w:val="00B25C39"/>
    <w:rsid w:val="00B274BA"/>
    <w:rsid w:val="00B274D8"/>
    <w:rsid w:val="00B31CD3"/>
    <w:rsid w:val="00B338BB"/>
    <w:rsid w:val="00B339E5"/>
    <w:rsid w:val="00B33C5F"/>
    <w:rsid w:val="00B33C8D"/>
    <w:rsid w:val="00B37D51"/>
    <w:rsid w:val="00B41B9A"/>
    <w:rsid w:val="00B4650A"/>
    <w:rsid w:val="00B51562"/>
    <w:rsid w:val="00B52E03"/>
    <w:rsid w:val="00B6209F"/>
    <w:rsid w:val="00B62C22"/>
    <w:rsid w:val="00B6416E"/>
    <w:rsid w:val="00B648A3"/>
    <w:rsid w:val="00B65EB7"/>
    <w:rsid w:val="00B70902"/>
    <w:rsid w:val="00B71E9C"/>
    <w:rsid w:val="00B72B26"/>
    <w:rsid w:val="00B734CB"/>
    <w:rsid w:val="00B77013"/>
    <w:rsid w:val="00B77712"/>
    <w:rsid w:val="00B806C8"/>
    <w:rsid w:val="00B8096A"/>
    <w:rsid w:val="00B938F5"/>
    <w:rsid w:val="00B959D5"/>
    <w:rsid w:val="00B97878"/>
    <w:rsid w:val="00B97AEE"/>
    <w:rsid w:val="00BA12A8"/>
    <w:rsid w:val="00BA23DE"/>
    <w:rsid w:val="00BA2718"/>
    <w:rsid w:val="00BA2F13"/>
    <w:rsid w:val="00BA6258"/>
    <w:rsid w:val="00BB0587"/>
    <w:rsid w:val="00BB0FC2"/>
    <w:rsid w:val="00BB2F88"/>
    <w:rsid w:val="00BB3C36"/>
    <w:rsid w:val="00BB4F3A"/>
    <w:rsid w:val="00BB584F"/>
    <w:rsid w:val="00BB614D"/>
    <w:rsid w:val="00BB68D5"/>
    <w:rsid w:val="00BB79ED"/>
    <w:rsid w:val="00BB7B0E"/>
    <w:rsid w:val="00BC0709"/>
    <w:rsid w:val="00BC20CC"/>
    <w:rsid w:val="00BC2F4E"/>
    <w:rsid w:val="00BC3232"/>
    <w:rsid w:val="00BC3512"/>
    <w:rsid w:val="00BC4C99"/>
    <w:rsid w:val="00BC622C"/>
    <w:rsid w:val="00BC779B"/>
    <w:rsid w:val="00BC7BC6"/>
    <w:rsid w:val="00BD18C6"/>
    <w:rsid w:val="00BD1EE1"/>
    <w:rsid w:val="00BD288B"/>
    <w:rsid w:val="00BD298E"/>
    <w:rsid w:val="00BD2DB0"/>
    <w:rsid w:val="00BD3B46"/>
    <w:rsid w:val="00BE0821"/>
    <w:rsid w:val="00BE4F3B"/>
    <w:rsid w:val="00BE5F34"/>
    <w:rsid w:val="00BE728B"/>
    <w:rsid w:val="00BF096A"/>
    <w:rsid w:val="00BF1389"/>
    <w:rsid w:val="00BF151C"/>
    <w:rsid w:val="00BF459E"/>
    <w:rsid w:val="00BF4CDA"/>
    <w:rsid w:val="00BF6A6F"/>
    <w:rsid w:val="00C00A09"/>
    <w:rsid w:val="00C04B48"/>
    <w:rsid w:val="00C05CF1"/>
    <w:rsid w:val="00C12689"/>
    <w:rsid w:val="00C12769"/>
    <w:rsid w:val="00C133F7"/>
    <w:rsid w:val="00C13BD5"/>
    <w:rsid w:val="00C16903"/>
    <w:rsid w:val="00C17E8E"/>
    <w:rsid w:val="00C2188F"/>
    <w:rsid w:val="00C229D8"/>
    <w:rsid w:val="00C23EAD"/>
    <w:rsid w:val="00C2612F"/>
    <w:rsid w:val="00C265EE"/>
    <w:rsid w:val="00C26B14"/>
    <w:rsid w:val="00C33635"/>
    <w:rsid w:val="00C33829"/>
    <w:rsid w:val="00C33B73"/>
    <w:rsid w:val="00C36E2D"/>
    <w:rsid w:val="00C415D6"/>
    <w:rsid w:val="00C422BB"/>
    <w:rsid w:val="00C424DF"/>
    <w:rsid w:val="00C42AAB"/>
    <w:rsid w:val="00C44E14"/>
    <w:rsid w:val="00C45965"/>
    <w:rsid w:val="00C45E35"/>
    <w:rsid w:val="00C47AD7"/>
    <w:rsid w:val="00C50061"/>
    <w:rsid w:val="00C518FE"/>
    <w:rsid w:val="00C52CD6"/>
    <w:rsid w:val="00C54216"/>
    <w:rsid w:val="00C551C1"/>
    <w:rsid w:val="00C5535E"/>
    <w:rsid w:val="00C55FBF"/>
    <w:rsid w:val="00C56809"/>
    <w:rsid w:val="00C60727"/>
    <w:rsid w:val="00C6142F"/>
    <w:rsid w:val="00C61760"/>
    <w:rsid w:val="00C64ADA"/>
    <w:rsid w:val="00C66609"/>
    <w:rsid w:val="00C66659"/>
    <w:rsid w:val="00C66909"/>
    <w:rsid w:val="00C711A5"/>
    <w:rsid w:val="00C7181F"/>
    <w:rsid w:val="00C72DE5"/>
    <w:rsid w:val="00C752D9"/>
    <w:rsid w:val="00C76974"/>
    <w:rsid w:val="00C773D1"/>
    <w:rsid w:val="00C8170D"/>
    <w:rsid w:val="00C81952"/>
    <w:rsid w:val="00C84623"/>
    <w:rsid w:val="00C850DC"/>
    <w:rsid w:val="00C85A10"/>
    <w:rsid w:val="00C85F9C"/>
    <w:rsid w:val="00C8757A"/>
    <w:rsid w:val="00C91BB8"/>
    <w:rsid w:val="00C925D5"/>
    <w:rsid w:val="00C95039"/>
    <w:rsid w:val="00C95B70"/>
    <w:rsid w:val="00C96B55"/>
    <w:rsid w:val="00C9776E"/>
    <w:rsid w:val="00CA2A6F"/>
    <w:rsid w:val="00CA3E5F"/>
    <w:rsid w:val="00CA54CE"/>
    <w:rsid w:val="00CA65C7"/>
    <w:rsid w:val="00CA6A78"/>
    <w:rsid w:val="00CA7C9A"/>
    <w:rsid w:val="00CA7E8D"/>
    <w:rsid w:val="00CB08BB"/>
    <w:rsid w:val="00CB0D09"/>
    <w:rsid w:val="00CB1BF9"/>
    <w:rsid w:val="00CB24EE"/>
    <w:rsid w:val="00CB3EA0"/>
    <w:rsid w:val="00CB3F98"/>
    <w:rsid w:val="00CB5E29"/>
    <w:rsid w:val="00CC05A4"/>
    <w:rsid w:val="00CC05F0"/>
    <w:rsid w:val="00CC1194"/>
    <w:rsid w:val="00CC267E"/>
    <w:rsid w:val="00CC2748"/>
    <w:rsid w:val="00CC2CE6"/>
    <w:rsid w:val="00CC2E55"/>
    <w:rsid w:val="00CC3A49"/>
    <w:rsid w:val="00CC503F"/>
    <w:rsid w:val="00CC5641"/>
    <w:rsid w:val="00CC6794"/>
    <w:rsid w:val="00CC7227"/>
    <w:rsid w:val="00CC7473"/>
    <w:rsid w:val="00CD1FDB"/>
    <w:rsid w:val="00CD2F37"/>
    <w:rsid w:val="00CD610E"/>
    <w:rsid w:val="00CE3103"/>
    <w:rsid w:val="00CE3A8F"/>
    <w:rsid w:val="00CE5429"/>
    <w:rsid w:val="00CE68C6"/>
    <w:rsid w:val="00CE6D5F"/>
    <w:rsid w:val="00CF007B"/>
    <w:rsid w:val="00CF1450"/>
    <w:rsid w:val="00CF16F5"/>
    <w:rsid w:val="00CF64A8"/>
    <w:rsid w:val="00CF786C"/>
    <w:rsid w:val="00D00C6D"/>
    <w:rsid w:val="00D017D6"/>
    <w:rsid w:val="00D02F11"/>
    <w:rsid w:val="00D03ED7"/>
    <w:rsid w:val="00D04968"/>
    <w:rsid w:val="00D054B2"/>
    <w:rsid w:val="00D06978"/>
    <w:rsid w:val="00D06B89"/>
    <w:rsid w:val="00D06C1D"/>
    <w:rsid w:val="00D07C75"/>
    <w:rsid w:val="00D11EBE"/>
    <w:rsid w:val="00D130A0"/>
    <w:rsid w:val="00D13479"/>
    <w:rsid w:val="00D14F7A"/>
    <w:rsid w:val="00D16568"/>
    <w:rsid w:val="00D20060"/>
    <w:rsid w:val="00D2478C"/>
    <w:rsid w:val="00D24F77"/>
    <w:rsid w:val="00D261C2"/>
    <w:rsid w:val="00D26280"/>
    <w:rsid w:val="00D26A24"/>
    <w:rsid w:val="00D272E2"/>
    <w:rsid w:val="00D27514"/>
    <w:rsid w:val="00D30776"/>
    <w:rsid w:val="00D32C64"/>
    <w:rsid w:val="00D400DA"/>
    <w:rsid w:val="00D41D04"/>
    <w:rsid w:val="00D41DDE"/>
    <w:rsid w:val="00D43DFC"/>
    <w:rsid w:val="00D45A76"/>
    <w:rsid w:val="00D45E48"/>
    <w:rsid w:val="00D46482"/>
    <w:rsid w:val="00D501CF"/>
    <w:rsid w:val="00D513B6"/>
    <w:rsid w:val="00D515DB"/>
    <w:rsid w:val="00D5306F"/>
    <w:rsid w:val="00D55274"/>
    <w:rsid w:val="00D60D34"/>
    <w:rsid w:val="00D61406"/>
    <w:rsid w:val="00D61462"/>
    <w:rsid w:val="00D62773"/>
    <w:rsid w:val="00D65628"/>
    <w:rsid w:val="00D672B2"/>
    <w:rsid w:val="00D70CEF"/>
    <w:rsid w:val="00D7124C"/>
    <w:rsid w:val="00D71B5C"/>
    <w:rsid w:val="00D740E9"/>
    <w:rsid w:val="00D759ED"/>
    <w:rsid w:val="00D76F56"/>
    <w:rsid w:val="00D7787F"/>
    <w:rsid w:val="00D82AC5"/>
    <w:rsid w:val="00D83034"/>
    <w:rsid w:val="00D8362F"/>
    <w:rsid w:val="00D860D4"/>
    <w:rsid w:val="00D90873"/>
    <w:rsid w:val="00D919F3"/>
    <w:rsid w:val="00D93A91"/>
    <w:rsid w:val="00D93CBA"/>
    <w:rsid w:val="00D95AA1"/>
    <w:rsid w:val="00D9641C"/>
    <w:rsid w:val="00D97BC7"/>
    <w:rsid w:val="00DA3D8F"/>
    <w:rsid w:val="00DA528B"/>
    <w:rsid w:val="00DA7265"/>
    <w:rsid w:val="00DB131E"/>
    <w:rsid w:val="00DB592A"/>
    <w:rsid w:val="00DC320C"/>
    <w:rsid w:val="00DC6074"/>
    <w:rsid w:val="00DC7FEA"/>
    <w:rsid w:val="00DD118B"/>
    <w:rsid w:val="00DD1CD1"/>
    <w:rsid w:val="00DD356B"/>
    <w:rsid w:val="00DD6B64"/>
    <w:rsid w:val="00DD7AD9"/>
    <w:rsid w:val="00DE13BD"/>
    <w:rsid w:val="00DE17A2"/>
    <w:rsid w:val="00DE2EB2"/>
    <w:rsid w:val="00DF49AD"/>
    <w:rsid w:val="00E01970"/>
    <w:rsid w:val="00E02FE4"/>
    <w:rsid w:val="00E03C32"/>
    <w:rsid w:val="00E03DBB"/>
    <w:rsid w:val="00E042EE"/>
    <w:rsid w:val="00E05930"/>
    <w:rsid w:val="00E072B8"/>
    <w:rsid w:val="00E072E7"/>
    <w:rsid w:val="00E077B5"/>
    <w:rsid w:val="00E10D9D"/>
    <w:rsid w:val="00E14DCD"/>
    <w:rsid w:val="00E15205"/>
    <w:rsid w:val="00E1661C"/>
    <w:rsid w:val="00E16CE7"/>
    <w:rsid w:val="00E17C90"/>
    <w:rsid w:val="00E21D4C"/>
    <w:rsid w:val="00E23892"/>
    <w:rsid w:val="00E2668E"/>
    <w:rsid w:val="00E26918"/>
    <w:rsid w:val="00E26F23"/>
    <w:rsid w:val="00E279A7"/>
    <w:rsid w:val="00E33882"/>
    <w:rsid w:val="00E4159F"/>
    <w:rsid w:val="00E41738"/>
    <w:rsid w:val="00E420F1"/>
    <w:rsid w:val="00E43329"/>
    <w:rsid w:val="00E4446B"/>
    <w:rsid w:val="00E44635"/>
    <w:rsid w:val="00E44F8F"/>
    <w:rsid w:val="00E468DF"/>
    <w:rsid w:val="00E512E9"/>
    <w:rsid w:val="00E525BC"/>
    <w:rsid w:val="00E54923"/>
    <w:rsid w:val="00E57467"/>
    <w:rsid w:val="00E578CA"/>
    <w:rsid w:val="00E57A9A"/>
    <w:rsid w:val="00E60984"/>
    <w:rsid w:val="00E62A72"/>
    <w:rsid w:val="00E636F0"/>
    <w:rsid w:val="00E65D35"/>
    <w:rsid w:val="00E662B8"/>
    <w:rsid w:val="00E66704"/>
    <w:rsid w:val="00E670DE"/>
    <w:rsid w:val="00E723F8"/>
    <w:rsid w:val="00E75763"/>
    <w:rsid w:val="00E766A4"/>
    <w:rsid w:val="00E771EF"/>
    <w:rsid w:val="00E77B8B"/>
    <w:rsid w:val="00E82577"/>
    <w:rsid w:val="00E844B9"/>
    <w:rsid w:val="00E8534C"/>
    <w:rsid w:val="00E862B7"/>
    <w:rsid w:val="00E86986"/>
    <w:rsid w:val="00E914D0"/>
    <w:rsid w:val="00E96994"/>
    <w:rsid w:val="00E97B63"/>
    <w:rsid w:val="00EA06F7"/>
    <w:rsid w:val="00EA196E"/>
    <w:rsid w:val="00EA1E8E"/>
    <w:rsid w:val="00EA3F59"/>
    <w:rsid w:val="00EA64DC"/>
    <w:rsid w:val="00EA7AB0"/>
    <w:rsid w:val="00EA7AE5"/>
    <w:rsid w:val="00EB078E"/>
    <w:rsid w:val="00EB12F6"/>
    <w:rsid w:val="00EB1395"/>
    <w:rsid w:val="00EB1C4B"/>
    <w:rsid w:val="00EB7B09"/>
    <w:rsid w:val="00EC03F2"/>
    <w:rsid w:val="00EC067B"/>
    <w:rsid w:val="00EC0B7B"/>
    <w:rsid w:val="00EC22BE"/>
    <w:rsid w:val="00EC2303"/>
    <w:rsid w:val="00EC283C"/>
    <w:rsid w:val="00EC3262"/>
    <w:rsid w:val="00EC3F80"/>
    <w:rsid w:val="00EC55EE"/>
    <w:rsid w:val="00EC5697"/>
    <w:rsid w:val="00ED2C34"/>
    <w:rsid w:val="00ED3085"/>
    <w:rsid w:val="00ED64AF"/>
    <w:rsid w:val="00ED6AB6"/>
    <w:rsid w:val="00EE0167"/>
    <w:rsid w:val="00EE267F"/>
    <w:rsid w:val="00EE338F"/>
    <w:rsid w:val="00EE3E94"/>
    <w:rsid w:val="00EF0E53"/>
    <w:rsid w:val="00EF197A"/>
    <w:rsid w:val="00EF1E07"/>
    <w:rsid w:val="00EF249F"/>
    <w:rsid w:val="00EF3753"/>
    <w:rsid w:val="00EF443F"/>
    <w:rsid w:val="00EF5935"/>
    <w:rsid w:val="00EF6F6C"/>
    <w:rsid w:val="00F003EB"/>
    <w:rsid w:val="00F00AAF"/>
    <w:rsid w:val="00F03460"/>
    <w:rsid w:val="00F034D4"/>
    <w:rsid w:val="00F04FEE"/>
    <w:rsid w:val="00F07658"/>
    <w:rsid w:val="00F07C25"/>
    <w:rsid w:val="00F1014B"/>
    <w:rsid w:val="00F1078A"/>
    <w:rsid w:val="00F1176D"/>
    <w:rsid w:val="00F1373F"/>
    <w:rsid w:val="00F14FC8"/>
    <w:rsid w:val="00F16D9C"/>
    <w:rsid w:val="00F176EA"/>
    <w:rsid w:val="00F225E8"/>
    <w:rsid w:val="00F25381"/>
    <w:rsid w:val="00F25541"/>
    <w:rsid w:val="00F25622"/>
    <w:rsid w:val="00F2633E"/>
    <w:rsid w:val="00F275D8"/>
    <w:rsid w:val="00F315F0"/>
    <w:rsid w:val="00F318F7"/>
    <w:rsid w:val="00F33D84"/>
    <w:rsid w:val="00F346C9"/>
    <w:rsid w:val="00F34EAC"/>
    <w:rsid w:val="00F35649"/>
    <w:rsid w:val="00F35BAE"/>
    <w:rsid w:val="00F36298"/>
    <w:rsid w:val="00F42C5E"/>
    <w:rsid w:val="00F42E1B"/>
    <w:rsid w:val="00F431C6"/>
    <w:rsid w:val="00F44CE9"/>
    <w:rsid w:val="00F45992"/>
    <w:rsid w:val="00F4709A"/>
    <w:rsid w:val="00F508B5"/>
    <w:rsid w:val="00F52420"/>
    <w:rsid w:val="00F52812"/>
    <w:rsid w:val="00F54303"/>
    <w:rsid w:val="00F54E6A"/>
    <w:rsid w:val="00F5607A"/>
    <w:rsid w:val="00F61016"/>
    <w:rsid w:val="00F6162C"/>
    <w:rsid w:val="00F62612"/>
    <w:rsid w:val="00F67F29"/>
    <w:rsid w:val="00F70ED1"/>
    <w:rsid w:val="00F719B5"/>
    <w:rsid w:val="00F72628"/>
    <w:rsid w:val="00F72DE8"/>
    <w:rsid w:val="00F7666A"/>
    <w:rsid w:val="00F76A89"/>
    <w:rsid w:val="00F76E9B"/>
    <w:rsid w:val="00F77859"/>
    <w:rsid w:val="00F778ED"/>
    <w:rsid w:val="00F80F61"/>
    <w:rsid w:val="00F80FE8"/>
    <w:rsid w:val="00F85F6D"/>
    <w:rsid w:val="00F9151F"/>
    <w:rsid w:val="00F95B68"/>
    <w:rsid w:val="00F9669D"/>
    <w:rsid w:val="00F97CC6"/>
    <w:rsid w:val="00FA1EF3"/>
    <w:rsid w:val="00FA4F90"/>
    <w:rsid w:val="00FA6248"/>
    <w:rsid w:val="00FA74DA"/>
    <w:rsid w:val="00FB31B5"/>
    <w:rsid w:val="00FB46B0"/>
    <w:rsid w:val="00FB5C73"/>
    <w:rsid w:val="00FB6C93"/>
    <w:rsid w:val="00FB76F1"/>
    <w:rsid w:val="00FC0616"/>
    <w:rsid w:val="00FC22C1"/>
    <w:rsid w:val="00FC3B84"/>
    <w:rsid w:val="00FC44A5"/>
    <w:rsid w:val="00FC51DB"/>
    <w:rsid w:val="00FC5483"/>
    <w:rsid w:val="00FD1CE3"/>
    <w:rsid w:val="00FD357F"/>
    <w:rsid w:val="00FD56BB"/>
    <w:rsid w:val="00FD5F6C"/>
    <w:rsid w:val="00FD70C4"/>
    <w:rsid w:val="00FD7579"/>
    <w:rsid w:val="00FE1635"/>
    <w:rsid w:val="00FE35CF"/>
    <w:rsid w:val="00FE3BE0"/>
    <w:rsid w:val="00FE4F17"/>
    <w:rsid w:val="00FE6DB4"/>
    <w:rsid w:val="00FE722A"/>
    <w:rsid w:val="00FE778A"/>
    <w:rsid w:val="00FF4616"/>
    <w:rsid w:val="00FF6B89"/>
    <w:rsid w:val="00FF7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67EAFCD"/>
  <w15:docId w15:val="{69E5F68E-A935-4465-A189-577CD2E1F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numPr>
        <w:numId w:val="21"/>
      </w:numPr>
      <w:jc w:val="both"/>
      <w:outlineLvl w:val="0"/>
    </w:pPr>
    <w:rPr>
      <w:rFonts w:ascii="Arial" w:hAnsi="Arial"/>
      <w:sz w:val="24"/>
    </w:rPr>
  </w:style>
  <w:style w:type="paragraph" w:styleId="Heading2">
    <w:name w:val="heading 2"/>
    <w:basedOn w:val="Normal"/>
    <w:next w:val="Normal"/>
    <w:qFormat/>
    <w:pPr>
      <w:keepNext/>
      <w:numPr>
        <w:ilvl w:val="1"/>
        <w:numId w:val="21"/>
      </w:numPr>
      <w:jc w:val="both"/>
      <w:outlineLvl w:val="1"/>
    </w:pPr>
    <w:rPr>
      <w:rFonts w:ascii="Arial" w:hAnsi="Arial"/>
      <w:b/>
      <w:sz w:val="24"/>
    </w:rPr>
  </w:style>
  <w:style w:type="paragraph" w:styleId="Heading3">
    <w:name w:val="heading 3"/>
    <w:basedOn w:val="Normal"/>
    <w:next w:val="Normal"/>
    <w:qFormat/>
    <w:pPr>
      <w:keepNext/>
      <w:numPr>
        <w:ilvl w:val="2"/>
        <w:numId w:val="21"/>
      </w:numPr>
      <w:jc w:val="both"/>
      <w:outlineLvl w:val="2"/>
    </w:pPr>
    <w:rPr>
      <w:rFonts w:ascii="Arial" w:hAnsi="Arial"/>
      <w:b/>
      <w:sz w:val="24"/>
    </w:rPr>
  </w:style>
  <w:style w:type="paragraph" w:styleId="Heading4">
    <w:name w:val="heading 4"/>
    <w:basedOn w:val="Normal"/>
    <w:next w:val="Normal"/>
    <w:qFormat/>
    <w:pPr>
      <w:keepNext/>
      <w:numPr>
        <w:ilvl w:val="3"/>
        <w:numId w:val="21"/>
      </w:numPr>
      <w:jc w:val="both"/>
      <w:outlineLvl w:val="3"/>
    </w:pPr>
    <w:rPr>
      <w:rFonts w:ascii="Arial" w:hAnsi="Arial"/>
      <w:sz w:val="24"/>
    </w:rPr>
  </w:style>
  <w:style w:type="paragraph" w:styleId="Heading5">
    <w:name w:val="heading 5"/>
    <w:basedOn w:val="Normal"/>
    <w:next w:val="Normal"/>
    <w:qFormat/>
    <w:pPr>
      <w:keepNext/>
      <w:numPr>
        <w:ilvl w:val="4"/>
        <w:numId w:val="21"/>
      </w:numPr>
      <w:jc w:val="right"/>
      <w:outlineLvl w:val="4"/>
    </w:pPr>
    <w:rPr>
      <w:rFonts w:ascii="Arial" w:hAnsi="Arial"/>
      <w:sz w:val="24"/>
    </w:rPr>
  </w:style>
  <w:style w:type="paragraph" w:styleId="Heading6">
    <w:name w:val="heading 6"/>
    <w:basedOn w:val="Normal"/>
    <w:next w:val="Normal"/>
    <w:qFormat/>
    <w:pPr>
      <w:keepNext/>
      <w:numPr>
        <w:ilvl w:val="5"/>
        <w:numId w:val="21"/>
      </w:numPr>
      <w:jc w:val="center"/>
      <w:outlineLvl w:val="5"/>
    </w:pPr>
    <w:rPr>
      <w:rFonts w:ascii="Arial" w:hAnsi="Arial"/>
      <w:b/>
      <w:sz w:val="24"/>
    </w:rPr>
  </w:style>
  <w:style w:type="paragraph" w:styleId="Heading7">
    <w:name w:val="heading 7"/>
    <w:basedOn w:val="Normal"/>
    <w:next w:val="Normal"/>
    <w:qFormat/>
    <w:pPr>
      <w:keepNext/>
      <w:numPr>
        <w:ilvl w:val="6"/>
        <w:numId w:val="21"/>
      </w:numPr>
      <w:outlineLvl w:val="6"/>
    </w:pPr>
    <w:rPr>
      <w:rFonts w:ascii="Arial" w:hAnsi="Arial"/>
      <w:b/>
      <w:sz w:val="24"/>
    </w:rPr>
  </w:style>
  <w:style w:type="paragraph" w:styleId="Heading8">
    <w:name w:val="heading 8"/>
    <w:basedOn w:val="Normal"/>
    <w:next w:val="Normal"/>
    <w:qFormat/>
    <w:pPr>
      <w:keepNext/>
      <w:numPr>
        <w:ilvl w:val="7"/>
        <w:numId w:val="21"/>
      </w:numPr>
      <w:jc w:val="both"/>
      <w:outlineLvl w:val="7"/>
    </w:pPr>
    <w:rPr>
      <w:sz w:val="24"/>
      <w:lang w:val="ro-RO"/>
    </w:rPr>
  </w:style>
  <w:style w:type="paragraph" w:styleId="Heading9">
    <w:name w:val="heading 9"/>
    <w:basedOn w:val="Normal"/>
    <w:next w:val="Normal"/>
    <w:qFormat/>
    <w:rsid w:val="00D55274"/>
    <w:pPr>
      <w:numPr>
        <w:ilvl w:val="8"/>
        <w:numId w:val="2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jc w:val="both"/>
    </w:pPr>
    <w:rPr>
      <w:rFonts w:ascii="Arial" w:hAnsi="Arial"/>
      <w:sz w:val="24"/>
    </w:rPr>
  </w:style>
  <w:style w:type="paragraph" w:styleId="BodyText">
    <w:name w:val="Body Text"/>
    <w:basedOn w:val="Normal"/>
    <w:link w:val="BodyTextChar"/>
    <w:uiPriority w:val="99"/>
    <w:pPr>
      <w:jc w:val="both"/>
    </w:pPr>
    <w:rPr>
      <w:rFonts w:ascii="Arial" w:hAnsi="Arial"/>
      <w:sz w:val="24"/>
    </w:rPr>
  </w:style>
  <w:style w:type="paragraph" w:styleId="BodyTextIndent2">
    <w:name w:val="Body Text Indent 2"/>
    <w:basedOn w:val="Normal"/>
    <w:pPr>
      <w:ind w:left="720" w:hanging="720"/>
      <w:jc w:val="both"/>
    </w:pPr>
    <w:rPr>
      <w:rFonts w:ascii="Arial" w:hAnsi="Arial"/>
      <w:sz w:val="24"/>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Indent3">
    <w:name w:val="Body Text Indent 3"/>
    <w:basedOn w:val="Normal"/>
    <w:pPr>
      <w:ind w:firstLine="720"/>
      <w:jc w:val="both"/>
    </w:pPr>
    <w:rPr>
      <w:rFonts w:ascii="Arial" w:hAnsi="Arial"/>
      <w:sz w:val="24"/>
    </w:rPr>
  </w:style>
  <w:style w:type="paragraph" w:styleId="BodyText2">
    <w:name w:val="Body Text 2"/>
    <w:basedOn w:val="Normal"/>
    <w:rPr>
      <w:rFonts w:ascii="Arial" w:hAnsi="Arial" w:cs="Arial"/>
      <w:sz w:val="24"/>
    </w:rPr>
  </w:style>
  <w:style w:type="paragraph" w:styleId="NormalWeb">
    <w:name w:val="Normal (Web)"/>
    <w:basedOn w:val="Normal"/>
    <w:pPr>
      <w:spacing w:before="100" w:beforeAutospacing="1" w:after="100" w:afterAutospacing="1"/>
    </w:pPr>
    <w:rPr>
      <w:rFonts w:ascii="Verdana" w:eastAsia="Arial Unicode MS" w:hAnsi="Verdana" w:cs="Arial Unicode MS"/>
      <w:color w:val="000000"/>
    </w:rPr>
  </w:style>
  <w:style w:type="paragraph" w:styleId="BodyText3">
    <w:name w:val="Body Text 3"/>
    <w:basedOn w:val="Normal"/>
    <w:pPr>
      <w:tabs>
        <w:tab w:val="left" w:pos="540"/>
      </w:tabs>
      <w:jc w:val="both"/>
    </w:pPr>
    <w:rPr>
      <w:rFonts w:ascii="Arial" w:hAnsi="Arial" w:cs="Arial"/>
    </w:rPr>
  </w:style>
  <w:style w:type="paragraph" w:customStyle="1" w:styleId="NormalWeb2">
    <w:name w:val="Normal (Web)2"/>
    <w:basedOn w:val="Normal"/>
    <w:pPr>
      <w:spacing w:before="105" w:after="105"/>
      <w:ind w:left="105" w:right="105"/>
    </w:pPr>
    <w:rPr>
      <w:sz w:val="24"/>
      <w:szCs w:val="24"/>
    </w:rPr>
  </w:style>
  <w:style w:type="paragraph" w:customStyle="1" w:styleId="Para0-2">
    <w:name w:val="Para0-2"/>
    <w:basedOn w:val="Normal"/>
    <w:pPr>
      <w:ind w:left="1134" w:hanging="1134"/>
      <w:jc w:val="both"/>
    </w:pPr>
    <w:rPr>
      <w:sz w:val="24"/>
      <w:lang w:val="en-GB"/>
    </w:rPr>
  </w:style>
  <w:style w:type="character" w:styleId="CommentReference">
    <w:name w:val="annotation reference"/>
    <w:basedOn w:val="DefaultParagraphFont"/>
    <w:uiPriority w:val="99"/>
    <w:semiHidden/>
    <w:rPr>
      <w:sz w:val="16"/>
      <w:szCs w:val="16"/>
    </w:rPr>
  </w:style>
  <w:style w:type="paragraph" w:styleId="CommentText">
    <w:name w:val="annotation text"/>
    <w:basedOn w:val="Normal"/>
    <w:link w:val="CommentTextChar"/>
    <w:uiPriority w:val="99"/>
    <w:semiHidden/>
  </w:style>
  <w:style w:type="paragraph" w:styleId="BalloonText">
    <w:name w:val="Balloon Text"/>
    <w:basedOn w:val="Normal"/>
    <w:semiHidden/>
    <w:rPr>
      <w:rFonts w:ascii="Tahoma" w:hAnsi="Tahoma" w:cs="Tahoma"/>
      <w:sz w:val="16"/>
      <w:szCs w:val="16"/>
    </w:rPr>
  </w:style>
  <w:style w:type="paragraph" w:customStyle="1" w:styleId="bodytext0">
    <w:name w:val="bodytext"/>
    <w:basedOn w:val="Normal"/>
    <w:pPr>
      <w:spacing w:before="100" w:beforeAutospacing="1" w:after="100" w:afterAutospacing="1"/>
    </w:pPr>
    <w:rPr>
      <w:rFonts w:ascii="Arial" w:eastAsia="Arial Unicode MS" w:hAnsi="Arial" w:cs="Arial"/>
      <w:color w:val="D6EDFF"/>
      <w:sz w:val="18"/>
      <w:szCs w:val="18"/>
    </w:rPr>
  </w:style>
  <w:style w:type="table" w:styleId="TableGrid">
    <w:name w:val="Table Grid"/>
    <w:basedOn w:val="TableNormal"/>
    <w:rsid w:val="00E166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sid w:val="00C66609"/>
    <w:rPr>
      <w:b/>
      <w:bCs/>
    </w:rPr>
  </w:style>
  <w:style w:type="paragraph" w:customStyle="1" w:styleId="CaracterCharCharCaracterCharCharCaracterCaracterCaracterCharCharCaracterCharCharCaracter">
    <w:name w:val="Caracter Char Char Caracter Char Char Caracter Caracter Caracter Char Char Caracter Char Char Caracter"/>
    <w:basedOn w:val="Normal"/>
    <w:rsid w:val="00B129F6"/>
    <w:pPr>
      <w:spacing w:after="160" w:line="240" w:lineRule="exact"/>
    </w:pPr>
    <w:rPr>
      <w:rFonts w:ascii="Tahoma" w:hAnsi="Tahoma"/>
    </w:rPr>
  </w:style>
  <w:style w:type="numbering" w:styleId="111111">
    <w:name w:val="Outline List 2"/>
    <w:basedOn w:val="NoList"/>
    <w:rsid w:val="008866E7"/>
    <w:pPr>
      <w:numPr>
        <w:numId w:val="17"/>
      </w:numPr>
    </w:pPr>
  </w:style>
  <w:style w:type="numbering" w:customStyle="1" w:styleId="Style1">
    <w:name w:val="Style1"/>
    <w:basedOn w:val="NoList"/>
    <w:rsid w:val="008866E7"/>
    <w:pPr>
      <w:numPr>
        <w:numId w:val="18"/>
      </w:numPr>
    </w:pPr>
  </w:style>
  <w:style w:type="numbering" w:styleId="1ai">
    <w:name w:val="Outline List 1"/>
    <w:basedOn w:val="NoList"/>
    <w:rsid w:val="00427FBD"/>
    <w:pPr>
      <w:numPr>
        <w:numId w:val="20"/>
      </w:numPr>
    </w:pPr>
  </w:style>
  <w:style w:type="numbering" w:styleId="ArticleSection">
    <w:name w:val="Outline List 3"/>
    <w:aliases w:val="Articolul"/>
    <w:basedOn w:val="NoList"/>
    <w:rsid w:val="00D55274"/>
    <w:pPr>
      <w:numPr>
        <w:numId w:val="21"/>
      </w:numPr>
    </w:pPr>
  </w:style>
  <w:style w:type="numbering" w:customStyle="1" w:styleId="A">
    <w:name w:val="A"/>
    <w:rsid w:val="00D55274"/>
    <w:pPr>
      <w:numPr>
        <w:numId w:val="22"/>
      </w:numPr>
    </w:pPr>
  </w:style>
  <w:style w:type="numbering" w:customStyle="1" w:styleId="Style2">
    <w:name w:val="Style2"/>
    <w:basedOn w:val="NoList"/>
    <w:rsid w:val="00D55274"/>
    <w:pPr>
      <w:numPr>
        <w:numId w:val="23"/>
      </w:numPr>
    </w:pPr>
  </w:style>
  <w:style w:type="character" w:styleId="Hyperlink">
    <w:name w:val="Hyperlink"/>
    <w:basedOn w:val="DefaultParagraphFont"/>
    <w:rsid w:val="00903479"/>
    <w:rPr>
      <w:color w:val="0000FF"/>
      <w:u w:val="single"/>
    </w:rPr>
  </w:style>
  <w:style w:type="paragraph" w:styleId="DocumentMap">
    <w:name w:val="Document Map"/>
    <w:basedOn w:val="Normal"/>
    <w:semiHidden/>
    <w:rsid w:val="009B7D98"/>
    <w:pPr>
      <w:shd w:val="clear" w:color="auto" w:fill="000080"/>
    </w:pPr>
    <w:rPr>
      <w:rFonts w:ascii="Tahoma" w:hAnsi="Tahoma" w:cs="Tahoma"/>
    </w:rPr>
  </w:style>
  <w:style w:type="paragraph" w:customStyle="1" w:styleId="Default">
    <w:name w:val="Default"/>
    <w:rsid w:val="00085DCA"/>
    <w:pPr>
      <w:autoSpaceDE w:val="0"/>
      <w:autoSpaceDN w:val="0"/>
      <w:adjustRightInd w:val="0"/>
    </w:pPr>
    <w:rPr>
      <w:color w:val="000000"/>
      <w:sz w:val="24"/>
      <w:szCs w:val="24"/>
    </w:rPr>
  </w:style>
  <w:style w:type="paragraph" w:customStyle="1" w:styleId="TitleCover">
    <w:name w:val="Title Cover"/>
    <w:basedOn w:val="Normal"/>
    <w:next w:val="Normal"/>
    <w:rsid w:val="00341A39"/>
    <w:pPr>
      <w:keepNext/>
      <w:keepLines/>
      <w:tabs>
        <w:tab w:val="right" w:pos="8640"/>
      </w:tabs>
      <w:spacing w:before="780" w:after="420"/>
      <w:ind w:left="1920" w:right="1920"/>
      <w:jc w:val="center"/>
    </w:pPr>
    <w:rPr>
      <w:rFonts w:ascii="Garamond" w:eastAsia="PMingLiU" w:hAnsi="Garamond"/>
      <w:caps/>
      <w:spacing w:val="5"/>
      <w:kern w:val="28"/>
      <w:sz w:val="24"/>
    </w:rPr>
  </w:style>
  <w:style w:type="paragraph" w:customStyle="1" w:styleId="CharCharChar">
    <w:name w:val="Char Char Char"/>
    <w:basedOn w:val="Normal"/>
    <w:rsid w:val="00C95B70"/>
    <w:pPr>
      <w:spacing w:after="160" w:line="240" w:lineRule="exact"/>
    </w:pPr>
    <w:rPr>
      <w:rFonts w:ascii="Tahoma" w:hAnsi="Tahoma"/>
    </w:rPr>
  </w:style>
  <w:style w:type="paragraph" w:styleId="FootnoteText">
    <w:name w:val="footnote text"/>
    <w:basedOn w:val="Normal"/>
    <w:semiHidden/>
    <w:rsid w:val="00C95B70"/>
  </w:style>
  <w:style w:type="character" w:styleId="FootnoteReference">
    <w:name w:val="footnote reference"/>
    <w:basedOn w:val="DefaultParagraphFont"/>
    <w:semiHidden/>
    <w:rsid w:val="00C95B70"/>
    <w:rPr>
      <w:vertAlign w:val="superscript"/>
    </w:rPr>
  </w:style>
  <w:style w:type="paragraph" w:customStyle="1" w:styleId="CaracterCharCharCharCharCaracterCharCaracterCharCharCharCharCaracterCharCharCharCaracterCharCaracter">
    <w:name w:val="Caracter Char Char Char Char Caracter Char Caracter Char Char Char Char Caracter Char Char Char Caracter Char Caracter"/>
    <w:basedOn w:val="Normal"/>
    <w:rsid w:val="00C95B70"/>
    <w:pPr>
      <w:spacing w:after="160" w:line="240" w:lineRule="exact"/>
    </w:pPr>
    <w:rPr>
      <w:rFonts w:ascii="Tahoma" w:hAnsi="Tahoma"/>
    </w:rPr>
  </w:style>
  <w:style w:type="paragraph" w:customStyle="1" w:styleId="Char1CharCharCharCharCharCharCharChar">
    <w:name w:val="Char1 Char Char Char Char Char Char Char Char"/>
    <w:basedOn w:val="Normal"/>
    <w:rsid w:val="00C95B70"/>
    <w:pPr>
      <w:spacing w:after="160" w:line="240" w:lineRule="exact"/>
    </w:pPr>
    <w:rPr>
      <w:rFonts w:ascii="Tahoma" w:hAnsi="Tahoma"/>
    </w:rPr>
  </w:style>
  <w:style w:type="paragraph" w:customStyle="1" w:styleId="CharCharCharChar">
    <w:name w:val="Char Char Char Char"/>
    <w:basedOn w:val="Normal"/>
    <w:rsid w:val="00C95B70"/>
    <w:pPr>
      <w:spacing w:after="160" w:line="240" w:lineRule="exact"/>
    </w:pPr>
    <w:rPr>
      <w:rFonts w:ascii="Tahoma" w:hAnsi="Tahoma"/>
    </w:rPr>
  </w:style>
  <w:style w:type="character" w:styleId="Strong">
    <w:name w:val="Strong"/>
    <w:basedOn w:val="DefaultParagraphFont"/>
    <w:qFormat/>
    <w:rsid w:val="00C95B70"/>
    <w:rPr>
      <w:b/>
      <w:bCs/>
    </w:rPr>
  </w:style>
  <w:style w:type="paragraph" w:styleId="Title">
    <w:name w:val="Title"/>
    <w:basedOn w:val="Normal"/>
    <w:qFormat/>
    <w:rsid w:val="00EB7B09"/>
    <w:pPr>
      <w:jc w:val="center"/>
    </w:pPr>
    <w:rPr>
      <w:b/>
      <w:bCs/>
      <w:sz w:val="24"/>
      <w:szCs w:val="24"/>
      <w:lang w:eastAsia="el-GR"/>
    </w:rPr>
  </w:style>
  <w:style w:type="character" w:customStyle="1" w:styleId="BodyTextChar">
    <w:name w:val="Body Text Char"/>
    <w:basedOn w:val="DefaultParagraphFont"/>
    <w:link w:val="BodyText"/>
    <w:uiPriority w:val="99"/>
    <w:locked/>
    <w:rsid w:val="00F52420"/>
    <w:rPr>
      <w:rFonts w:ascii="Arial" w:hAnsi="Arial"/>
      <w:sz w:val="24"/>
    </w:rPr>
  </w:style>
  <w:style w:type="paragraph" w:styleId="ListParagraph">
    <w:name w:val="List Paragraph"/>
    <w:basedOn w:val="Normal"/>
    <w:uiPriority w:val="34"/>
    <w:qFormat/>
    <w:rsid w:val="005E064C"/>
    <w:pPr>
      <w:ind w:left="720"/>
    </w:pPr>
  </w:style>
  <w:style w:type="character" w:customStyle="1" w:styleId="CommentTextChar">
    <w:name w:val="Comment Text Char"/>
    <w:link w:val="CommentText"/>
    <w:uiPriority w:val="99"/>
    <w:rsid w:val="009C1F6F"/>
    <w:rPr>
      <w:lang w:val="en-US" w:eastAsia="en-US" w:bidi="ar-SA"/>
    </w:rPr>
  </w:style>
  <w:style w:type="character" w:customStyle="1" w:styleId="FooterChar">
    <w:name w:val="Footer Char"/>
    <w:basedOn w:val="DefaultParagraphFont"/>
    <w:link w:val="Footer"/>
    <w:uiPriority w:val="99"/>
    <w:rsid w:val="00F76A89"/>
  </w:style>
  <w:style w:type="paragraph" w:styleId="NoSpacing">
    <w:name w:val="No Spacing"/>
    <w:uiPriority w:val="1"/>
    <w:qFormat/>
    <w:rsid w:val="00377E70"/>
    <w:rPr>
      <w:rFonts w:eastAsia="PMingLiU"/>
      <w:sz w:val="24"/>
      <w:szCs w:val="24"/>
    </w:rPr>
  </w:style>
  <w:style w:type="paragraph" w:styleId="TOC1">
    <w:name w:val="toc 1"/>
    <w:basedOn w:val="Normal"/>
    <w:next w:val="Normal"/>
    <w:autoRedefine/>
    <w:uiPriority w:val="39"/>
    <w:rsid w:val="00735D7A"/>
    <w:pPr>
      <w:tabs>
        <w:tab w:val="left" w:pos="480"/>
        <w:tab w:val="right" w:leader="dot" w:pos="9792"/>
      </w:tabs>
      <w:spacing w:line="36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528652">
      <w:bodyDiv w:val="1"/>
      <w:marLeft w:val="0"/>
      <w:marRight w:val="0"/>
      <w:marTop w:val="0"/>
      <w:marBottom w:val="0"/>
      <w:divBdr>
        <w:top w:val="none" w:sz="0" w:space="0" w:color="auto"/>
        <w:left w:val="none" w:sz="0" w:space="0" w:color="auto"/>
        <w:bottom w:val="none" w:sz="0" w:space="0" w:color="auto"/>
        <w:right w:val="none" w:sz="0" w:space="0" w:color="auto"/>
      </w:divBdr>
    </w:div>
    <w:div w:id="1050760525">
      <w:bodyDiv w:val="1"/>
      <w:marLeft w:val="0"/>
      <w:marRight w:val="0"/>
      <w:marTop w:val="0"/>
      <w:marBottom w:val="0"/>
      <w:divBdr>
        <w:top w:val="none" w:sz="0" w:space="0" w:color="auto"/>
        <w:left w:val="none" w:sz="0" w:space="0" w:color="auto"/>
        <w:bottom w:val="none" w:sz="0" w:space="0" w:color="auto"/>
        <w:right w:val="none" w:sz="0" w:space="0" w:color="auto"/>
      </w:divBdr>
      <w:divsChild>
        <w:div w:id="411587968">
          <w:marLeft w:val="0"/>
          <w:marRight w:val="0"/>
          <w:marTop w:val="0"/>
          <w:marBottom w:val="0"/>
          <w:divBdr>
            <w:top w:val="none" w:sz="0" w:space="0" w:color="auto"/>
            <w:left w:val="none" w:sz="0" w:space="0" w:color="auto"/>
            <w:bottom w:val="none" w:sz="0" w:space="0" w:color="auto"/>
            <w:right w:val="none" w:sz="0" w:space="0" w:color="auto"/>
          </w:divBdr>
        </w:div>
        <w:div w:id="790709981">
          <w:marLeft w:val="0"/>
          <w:marRight w:val="0"/>
          <w:marTop w:val="0"/>
          <w:marBottom w:val="0"/>
          <w:divBdr>
            <w:top w:val="none" w:sz="0" w:space="0" w:color="auto"/>
            <w:left w:val="none" w:sz="0" w:space="0" w:color="auto"/>
            <w:bottom w:val="none" w:sz="0" w:space="0" w:color="auto"/>
            <w:right w:val="none" w:sz="0" w:space="0" w:color="auto"/>
          </w:divBdr>
        </w:div>
      </w:divsChild>
    </w:div>
    <w:div w:id="1240141353">
      <w:bodyDiv w:val="1"/>
      <w:marLeft w:val="0"/>
      <w:marRight w:val="0"/>
      <w:marTop w:val="0"/>
      <w:marBottom w:val="0"/>
      <w:divBdr>
        <w:top w:val="none" w:sz="0" w:space="0" w:color="auto"/>
        <w:left w:val="none" w:sz="0" w:space="0" w:color="auto"/>
        <w:bottom w:val="none" w:sz="0" w:space="0" w:color="auto"/>
        <w:right w:val="none" w:sz="0" w:space="0" w:color="auto"/>
      </w:divBdr>
    </w:div>
    <w:div w:id="1479303685">
      <w:bodyDiv w:val="1"/>
      <w:marLeft w:val="0"/>
      <w:marRight w:val="0"/>
      <w:marTop w:val="0"/>
      <w:marBottom w:val="0"/>
      <w:divBdr>
        <w:top w:val="none" w:sz="0" w:space="0" w:color="auto"/>
        <w:left w:val="none" w:sz="0" w:space="0" w:color="auto"/>
        <w:bottom w:val="none" w:sz="0" w:space="0" w:color="auto"/>
        <w:right w:val="none" w:sz="0" w:space="0" w:color="auto"/>
      </w:divBdr>
    </w:div>
    <w:div w:id="1590963767">
      <w:bodyDiv w:val="1"/>
      <w:marLeft w:val="0"/>
      <w:marRight w:val="0"/>
      <w:marTop w:val="0"/>
      <w:marBottom w:val="0"/>
      <w:divBdr>
        <w:top w:val="none" w:sz="0" w:space="0" w:color="auto"/>
        <w:left w:val="none" w:sz="0" w:space="0" w:color="auto"/>
        <w:bottom w:val="none" w:sz="0" w:space="0" w:color="auto"/>
        <w:right w:val="none" w:sz="0" w:space="0" w:color="auto"/>
      </w:divBdr>
    </w:div>
    <w:div w:id="189458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E2F55-E345-425B-9C17-20B5C9A2F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18110</Words>
  <Characters>109286</Characters>
  <Application>Microsoft Office Word</Application>
  <DocSecurity>0</DocSecurity>
  <Lines>910</Lines>
  <Paragraphs>254</Paragraphs>
  <ScaleCrop>false</ScaleCrop>
  <HeadingPairs>
    <vt:vector size="2" baseType="variant">
      <vt:variant>
        <vt:lpstr>Title</vt:lpstr>
      </vt:variant>
      <vt:variant>
        <vt:i4>1</vt:i4>
      </vt:variant>
    </vt:vector>
  </HeadingPairs>
  <TitlesOfParts>
    <vt:vector size="1" baseType="lpstr">
      <vt:lpstr>ACORD DE INTERCONECTARE</vt:lpstr>
    </vt:vector>
  </TitlesOfParts>
  <Company>COSMOTE</Company>
  <LinksUpToDate>false</LinksUpToDate>
  <CharactersWithSpaces>127142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ACORD DE INTERCONECTARE</dc:title>
  <dc:creator>Telekom Romania Mobile Communications S.A.</dc:creator>
  <cp:lastModifiedBy>Truta1 Mihaela</cp:lastModifiedBy>
  <cp:revision>3</cp:revision>
  <cp:lastPrinted>2021-06-28T13:14:00Z</cp:lastPrinted>
  <dcterms:created xsi:type="dcterms:W3CDTF">2022-12-22T12:33:00Z</dcterms:created>
  <dcterms:modified xsi:type="dcterms:W3CDTF">2022-12-22T12:34:00Z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15017e59-61e3-4b41-a392-9b0fb5b3be0d</vt:lpwstr>
  </property>
  <property fmtid="{D5CDD505-2E9C-101B-9397-08002B2CF9AE}" pid="3" name="CosmoteClassification">
    <vt:lpwstr>Public</vt:lpwstr>
  </property>
</Properties>
</file>